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1F10BE" w:rsidP="00E12CDB">
      <w:pPr>
        <w:spacing w:line="360" w:lineRule="auto"/>
        <w:ind w:left="5760"/>
      </w:pPr>
      <w:r w:rsidRPr="0067433A">
        <w:t xml:space="preserve">Заказчик: </w:t>
      </w:r>
    </w:p>
    <w:p w:rsidR="001F10BE" w:rsidRPr="0067433A" w:rsidRDefault="00705AE8" w:rsidP="00E12CDB">
      <w:pPr>
        <w:spacing w:line="360" w:lineRule="auto"/>
        <w:ind w:left="5760"/>
      </w:pPr>
      <w:r>
        <w:t>Директор</w:t>
      </w:r>
      <w:r w:rsidR="00F84E8D">
        <w:t xml:space="preserve"> </w:t>
      </w:r>
      <w:r w:rsidR="001F10BE" w:rsidRPr="0067433A">
        <w:t>МУП «Водоканал»</w:t>
      </w:r>
    </w:p>
    <w:p w:rsidR="001F10BE" w:rsidRPr="0067433A" w:rsidRDefault="001F10BE" w:rsidP="00CC699E">
      <w:pPr>
        <w:spacing w:line="360" w:lineRule="auto"/>
        <w:ind w:left="5760"/>
      </w:pPr>
      <w:r w:rsidRPr="0067433A">
        <w:t xml:space="preserve">______________ </w:t>
      </w:r>
      <w:r w:rsidR="00705AE8">
        <w:t>В.И. Рябков</w:t>
      </w:r>
    </w:p>
    <w:p w:rsidR="001F10BE" w:rsidRPr="0067433A" w:rsidRDefault="00CC699E" w:rsidP="00CC699E">
      <w:pPr>
        <w:spacing w:line="360" w:lineRule="auto"/>
        <w:ind w:left="5760"/>
      </w:pPr>
      <w:r>
        <w:t>«___</w:t>
      </w:r>
      <w:r w:rsidR="001F10BE" w:rsidRPr="0067433A">
        <w:t>» ____________ 201</w:t>
      </w:r>
      <w:r w:rsidR="00710136">
        <w:t>8</w:t>
      </w:r>
      <w:r w:rsidR="001F10BE" w:rsidRPr="0067433A">
        <w:t xml:space="preserve">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457395" w:rsidRDefault="00457395" w:rsidP="001F10BE">
      <w:pPr>
        <w:keepNext/>
        <w:widowControl w:val="0"/>
        <w:autoSpaceDE w:val="0"/>
        <w:autoSpaceDN w:val="0"/>
        <w:adjustRightInd w:val="0"/>
        <w:jc w:val="center"/>
        <w:rPr>
          <w:b/>
          <w:bCs/>
          <w:caps/>
          <w:kern w:val="2"/>
        </w:rPr>
      </w:pPr>
    </w:p>
    <w:p w:rsidR="00710136" w:rsidRDefault="00710136" w:rsidP="001F10BE">
      <w:pPr>
        <w:keepNext/>
        <w:widowControl w:val="0"/>
        <w:autoSpaceDE w:val="0"/>
        <w:autoSpaceDN w:val="0"/>
        <w:adjustRightInd w:val="0"/>
        <w:jc w:val="center"/>
        <w:rPr>
          <w:b/>
          <w:bCs/>
          <w:caps/>
          <w:kern w:val="2"/>
        </w:rPr>
      </w:pPr>
    </w:p>
    <w:p w:rsidR="00710136" w:rsidRDefault="00710136"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DE660B" w:rsidRDefault="0035540D" w:rsidP="008452C4">
      <w:pPr>
        <w:widowControl w:val="0"/>
        <w:autoSpaceDE w:val="0"/>
        <w:autoSpaceDN w:val="0"/>
        <w:adjustRightInd w:val="0"/>
        <w:jc w:val="center"/>
        <w:rPr>
          <w:b/>
          <w:bCs/>
          <w:caps/>
          <w:kern w:val="2"/>
        </w:rPr>
      </w:pPr>
      <w:r>
        <w:rPr>
          <w:b/>
          <w:bCs/>
          <w:caps/>
          <w:kern w:val="2"/>
        </w:rPr>
        <w:t xml:space="preserve">НА </w:t>
      </w:r>
      <w:r w:rsidR="008452C4" w:rsidRPr="008452C4">
        <w:rPr>
          <w:b/>
          <w:bCs/>
          <w:caps/>
          <w:kern w:val="2"/>
        </w:rPr>
        <w:t xml:space="preserve">Оказание </w:t>
      </w:r>
      <w:r w:rsidR="00710136" w:rsidRPr="00710136">
        <w:rPr>
          <w:b/>
          <w:bCs/>
          <w:caps/>
          <w:kern w:val="2"/>
        </w:rPr>
        <w:t>услуг по переводу денежных средств физических лиц на счет МУП «Водоканал»</w:t>
      </w:r>
    </w:p>
    <w:p w:rsidR="001F10BE" w:rsidRDefault="001F10BE" w:rsidP="00DE660B">
      <w:pPr>
        <w:widowControl w:val="0"/>
        <w:autoSpaceDE w:val="0"/>
        <w:autoSpaceDN w:val="0"/>
        <w:adjustRightInd w:val="0"/>
        <w:jc w:val="center"/>
        <w:rPr>
          <w:b/>
          <w:bCs/>
          <w:caps/>
          <w:kern w:val="2"/>
        </w:rPr>
      </w:pP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5AE8" w:rsidRPr="0067433A" w:rsidRDefault="00705AE8"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201</w:t>
      </w:r>
      <w:r w:rsidR="00710136">
        <w:rPr>
          <w:kern w:val="2"/>
        </w:rPr>
        <w:t>8</w:t>
      </w:r>
      <w:r w:rsidRPr="0067433A">
        <w:rPr>
          <w:kern w:val="2"/>
        </w:rPr>
        <w:t xml:space="preserve"> 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Общие условия проведения открытого конкурса</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r w:rsidR="006E181A">
        <w:t xml:space="preserve"> открытого конкурса</w:t>
      </w:r>
      <w:r w:rsidRPr="0067433A">
        <w:t>».</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F84E8D">
        <w:t xml:space="preserve"> </w:t>
      </w:r>
      <w:r w:rsidR="006C306E" w:rsidRPr="006C306E">
        <w:t>участниками закупки</w:t>
      </w:r>
      <w:r w:rsidRPr="0067433A">
        <w:t>».</w:t>
      </w:r>
    </w:p>
    <w:p w:rsidR="00CF2F13" w:rsidRPr="00CF2F13" w:rsidRDefault="00CF2F13" w:rsidP="006C306E">
      <w:pPr>
        <w:spacing w:line="360" w:lineRule="auto"/>
        <w:ind w:firstLine="567"/>
        <w:jc w:val="both"/>
      </w:pPr>
      <w:r>
        <w:t xml:space="preserve">8. Раздел </w:t>
      </w:r>
      <w:r>
        <w:rPr>
          <w:lang w:val="en-US"/>
        </w:rPr>
        <w:t>VIII</w:t>
      </w:r>
      <w:r>
        <w:t xml:space="preserve"> «И</w:t>
      </w:r>
      <w:r w:rsidRPr="00CF2F13">
        <w:t>нструкция по заполнению заявки на участие в открытом конкурсе</w:t>
      </w:r>
      <w:r>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p>
    <w:p w:rsidR="001F10BE" w:rsidRPr="0067433A" w:rsidRDefault="001F10BE" w:rsidP="001F10BE">
      <w:pPr>
        <w:autoSpaceDE w:val="0"/>
        <w:autoSpaceDN w:val="0"/>
        <w:adjustRightInd w:val="0"/>
        <w:jc w:val="center"/>
        <w:rPr>
          <w:b/>
        </w:rPr>
      </w:pPr>
    </w:p>
    <w:p w:rsidR="001F10BE" w:rsidRPr="00701CFF" w:rsidRDefault="001F10BE" w:rsidP="0067433A">
      <w:pPr>
        <w:ind w:firstLine="709"/>
        <w:jc w:val="both"/>
        <w:rPr>
          <w:sz w:val="22"/>
          <w:szCs w:val="22"/>
        </w:rPr>
      </w:pPr>
      <w:r w:rsidRPr="00701CFF">
        <w:rPr>
          <w:sz w:val="22"/>
          <w:szCs w:val="22"/>
        </w:rPr>
        <w:t xml:space="preserve">Настоящий открытый конкурс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701CFF">
          <w:rPr>
            <w:sz w:val="22"/>
            <w:szCs w:val="22"/>
          </w:rPr>
          <w:t>2013 г</w:t>
        </w:r>
      </w:smartTag>
      <w:r w:rsidRPr="00701CF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701CFF">
        <w:rPr>
          <w:sz w:val="22"/>
          <w:szCs w:val="22"/>
        </w:rPr>
        <w:t>Закон о контрактной системе</w:t>
      </w:r>
      <w:r w:rsidRPr="00701CFF">
        <w:rPr>
          <w:sz w:val="22"/>
          <w:szCs w:val="22"/>
        </w:rPr>
        <w:t>)</w:t>
      </w:r>
      <w:r w:rsidR="00835035">
        <w:rPr>
          <w:sz w:val="22"/>
          <w:szCs w:val="22"/>
        </w:rPr>
        <w:t xml:space="preserve">, </w:t>
      </w:r>
      <w:r w:rsidRPr="00701CFF">
        <w:rPr>
          <w:sz w:val="22"/>
          <w:szCs w:val="22"/>
        </w:rPr>
        <w:t>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w:t>
      </w:r>
      <w:r w:rsidR="00607459">
        <w:rPr>
          <w:sz w:val="22"/>
          <w:szCs w:val="22"/>
        </w:rPr>
        <w:t xml:space="preserve"> муниципальный</w:t>
      </w:r>
      <w:r w:rsidRPr="00701CFF">
        <w:rPr>
          <w:sz w:val="22"/>
          <w:szCs w:val="22"/>
        </w:rPr>
        <w:t xml:space="preserve"> контракт</w:t>
      </w:r>
      <w:r w:rsidR="00607459">
        <w:rPr>
          <w:sz w:val="22"/>
          <w:szCs w:val="22"/>
        </w:rPr>
        <w:t xml:space="preserve"> (далее - контракт)</w:t>
      </w:r>
      <w:r w:rsidRPr="00701CFF">
        <w:rPr>
          <w:sz w:val="22"/>
          <w:szCs w:val="22"/>
        </w:rPr>
        <w:t xml:space="preserve"> регулируется настоящей документацией.</w:t>
      </w:r>
    </w:p>
    <w:p w:rsidR="001F10BE" w:rsidRPr="0067433A" w:rsidRDefault="001F10BE" w:rsidP="001F10BE">
      <w:pPr>
        <w:ind w:firstLine="567"/>
        <w:jc w:val="both"/>
        <w:rPr>
          <w:b/>
        </w:rPr>
      </w:pPr>
    </w:p>
    <w:p w:rsidR="001F10BE" w:rsidRPr="00701CFF" w:rsidRDefault="001F10BE" w:rsidP="0067433A">
      <w:pPr>
        <w:ind w:firstLine="709"/>
        <w:jc w:val="both"/>
        <w:rPr>
          <w:b/>
          <w:sz w:val="22"/>
          <w:szCs w:val="22"/>
        </w:rPr>
      </w:pPr>
      <w:r w:rsidRPr="00701CFF">
        <w:rPr>
          <w:b/>
          <w:sz w:val="22"/>
          <w:szCs w:val="22"/>
        </w:rPr>
        <w:t xml:space="preserve">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сведения об уполномоченном органе. </w:t>
      </w:r>
    </w:p>
    <w:p w:rsidR="001F10BE" w:rsidRPr="00701CFF" w:rsidRDefault="001F10BE" w:rsidP="001F10BE">
      <w:pPr>
        <w:autoSpaceDE w:val="0"/>
        <w:autoSpaceDN w:val="0"/>
        <w:adjustRightInd w:val="0"/>
        <w:rPr>
          <w:b/>
          <w:sz w:val="22"/>
          <w:szCs w:val="22"/>
        </w:rPr>
      </w:pPr>
    </w:p>
    <w:p w:rsidR="001F10BE" w:rsidRPr="00701CFF" w:rsidRDefault="001F10BE" w:rsidP="001F10BE">
      <w:pPr>
        <w:jc w:val="both"/>
        <w:rPr>
          <w:sz w:val="22"/>
          <w:szCs w:val="22"/>
        </w:rPr>
      </w:pPr>
      <w:r w:rsidRPr="00701CFF">
        <w:rPr>
          <w:b/>
          <w:bCs/>
          <w:sz w:val="22"/>
          <w:szCs w:val="22"/>
        </w:rPr>
        <w:t xml:space="preserve">Заказчик: </w:t>
      </w:r>
      <w:r w:rsidRPr="00701CFF">
        <w:rPr>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F10BE" w:rsidRPr="00701CFF" w:rsidRDefault="001F10BE" w:rsidP="001F10BE">
      <w:pPr>
        <w:autoSpaceDE w:val="0"/>
        <w:autoSpaceDN w:val="0"/>
        <w:adjustRightInd w:val="0"/>
        <w:jc w:val="both"/>
        <w:rPr>
          <w:sz w:val="22"/>
          <w:szCs w:val="22"/>
        </w:rPr>
      </w:pPr>
      <w:r w:rsidRPr="00701CFF">
        <w:rPr>
          <w:b/>
          <w:bCs/>
          <w:sz w:val="22"/>
          <w:szCs w:val="22"/>
        </w:rPr>
        <w:t>Место нахождения:</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Почтовый адрес:</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Телефон:</w:t>
      </w:r>
      <w:r w:rsidRPr="00701CFF">
        <w:rPr>
          <w:sz w:val="22"/>
          <w:szCs w:val="22"/>
        </w:rPr>
        <w:t xml:space="preserve"> 8 (8362) 64-57-62; </w:t>
      </w:r>
      <w:r w:rsidRPr="00701CFF">
        <w:rPr>
          <w:b/>
          <w:sz w:val="22"/>
          <w:szCs w:val="22"/>
        </w:rPr>
        <w:t>Факс:</w:t>
      </w:r>
      <w:r w:rsidRPr="00701CFF">
        <w:rPr>
          <w:sz w:val="22"/>
          <w:szCs w:val="22"/>
        </w:rPr>
        <w:t xml:space="preserve">  8 (8362) 41-82-48</w:t>
      </w:r>
    </w:p>
    <w:p w:rsidR="001F10BE" w:rsidRPr="00701CFF" w:rsidRDefault="001F10BE" w:rsidP="001F10BE">
      <w:pPr>
        <w:autoSpaceDE w:val="0"/>
        <w:autoSpaceDN w:val="0"/>
        <w:adjustRightInd w:val="0"/>
        <w:jc w:val="both"/>
        <w:rPr>
          <w:sz w:val="22"/>
          <w:szCs w:val="22"/>
        </w:rPr>
      </w:pPr>
      <w:r w:rsidRPr="00701CFF">
        <w:rPr>
          <w:b/>
          <w:bCs/>
          <w:sz w:val="22"/>
          <w:szCs w:val="22"/>
        </w:rPr>
        <w:t>Адрес электронной почты:</w:t>
      </w:r>
      <w:hyperlink r:id="rId7" w:history="1">
        <w:r w:rsidRPr="00701CFF">
          <w:rPr>
            <w:rStyle w:val="ad"/>
            <w:sz w:val="22"/>
            <w:szCs w:val="22"/>
            <w:lang w:val="en-US"/>
          </w:rPr>
          <w:t>log</w:t>
        </w:r>
        <w:r w:rsidRPr="00701CFF">
          <w:rPr>
            <w:rStyle w:val="ad"/>
            <w:sz w:val="22"/>
            <w:szCs w:val="22"/>
          </w:rPr>
          <w:t>@</w:t>
        </w:r>
        <w:r w:rsidRPr="00701CFF">
          <w:rPr>
            <w:rStyle w:val="ad"/>
            <w:sz w:val="22"/>
            <w:szCs w:val="22"/>
            <w:lang w:val="en-US"/>
          </w:rPr>
          <w:t>vod</w:t>
        </w:r>
        <w:r w:rsidRPr="00701CFF">
          <w:rPr>
            <w:rStyle w:val="ad"/>
            <w:sz w:val="22"/>
            <w:szCs w:val="22"/>
          </w:rPr>
          <w:t>12.</w:t>
        </w:r>
        <w:r w:rsidRPr="00701CFF">
          <w:rPr>
            <w:rStyle w:val="ad"/>
            <w:sz w:val="22"/>
            <w:szCs w:val="22"/>
            <w:lang w:val="en-US"/>
          </w:rPr>
          <w:t>ru</w:t>
        </w:r>
      </w:hyperlink>
    </w:p>
    <w:p w:rsidR="001F10BE" w:rsidRPr="00701CFF" w:rsidRDefault="001F10BE" w:rsidP="001F10BE">
      <w:pPr>
        <w:autoSpaceDE w:val="0"/>
        <w:autoSpaceDN w:val="0"/>
        <w:adjustRightInd w:val="0"/>
        <w:jc w:val="both"/>
        <w:rPr>
          <w:sz w:val="22"/>
          <w:szCs w:val="22"/>
        </w:rPr>
      </w:pPr>
      <w:r w:rsidRPr="00701CFF">
        <w:rPr>
          <w:b/>
          <w:bCs/>
          <w:sz w:val="22"/>
          <w:szCs w:val="22"/>
        </w:rPr>
        <w:t>Ответственное должностное лицо заказчика:</w:t>
      </w:r>
      <w:r w:rsidR="00F84E8D">
        <w:rPr>
          <w:b/>
          <w:bCs/>
          <w:sz w:val="22"/>
          <w:szCs w:val="22"/>
        </w:rPr>
        <w:t xml:space="preserve"> </w:t>
      </w:r>
      <w:r w:rsidRPr="00701CFF">
        <w:rPr>
          <w:sz w:val="22"/>
          <w:szCs w:val="22"/>
        </w:rPr>
        <w:t>Ерсулова Анна Викторовна</w:t>
      </w:r>
    </w:p>
    <w:p w:rsidR="001F10BE" w:rsidRPr="00701CFF" w:rsidRDefault="001F10BE" w:rsidP="001F10BE">
      <w:pPr>
        <w:autoSpaceDE w:val="0"/>
        <w:autoSpaceDN w:val="0"/>
        <w:adjustRightInd w:val="0"/>
        <w:jc w:val="both"/>
        <w:rPr>
          <w:sz w:val="22"/>
          <w:szCs w:val="22"/>
        </w:rPr>
      </w:pPr>
      <w:r w:rsidRPr="00701CFF">
        <w:rPr>
          <w:b/>
          <w:bCs/>
          <w:sz w:val="22"/>
          <w:szCs w:val="22"/>
        </w:rPr>
        <w:t>Специализированная организация:</w:t>
      </w:r>
      <w:r w:rsidRPr="00701CFF">
        <w:rPr>
          <w:sz w:val="22"/>
          <w:szCs w:val="22"/>
        </w:rPr>
        <w:t xml:space="preserve"> не привлекается.</w:t>
      </w:r>
      <w:bookmarkStart w:id="0" w:name="_Toc123405452"/>
      <w:bookmarkStart w:id="1" w:name="_Toc119343901"/>
      <w:bookmarkStart w:id="2" w:name="_Toc282955043"/>
      <w:bookmarkStart w:id="3" w:name="_Toc371787601"/>
      <w:bookmarkStart w:id="4" w:name="_Toc373179815"/>
      <w:bookmarkStart w:id="5" w:name="_Toc373179843"/>
      <w:bookmarkStart w:id="6" w:name="_Toc447196603"/>
      <w:bookmarkStart w:id="7" w:name="_Toc467675513"/>
    </w:p>
    <w:bookmarkEnd w:id="0"/>
    <w:bookmarkEnd w:id="1"/>
    <w:bookmarkEnd w:id="2"/>
    <w:bookmarkEnd w:id="3"/>
    <w:bookmarkEnd w:id="4"/>
    <w:bookmarkEnd w:id="5"/>
    <w:bookmarkEnd w:id="6"/>
    <w:bookmarkEnd w:id="7"/>
    <w:p w:rsidR="001F10BE" w:rsidRPr="00701CFF" w:rsidRDefault="001F10BE" w:rsidP="001F10BE">
      <w:pPr>
        <w:autoSpaceDE w:val="0"/>
        <w:autoSpaceDN w:val="0"/>
        <w:adjustRightInd w:val="0"/>
        <w:jc w:val="both"/>
        <w:rPr>
          <w:sz w:val="22"/>
          <w:szCs w:val="22"/>
        </w:rPr>
      </w:pPr>
    </w:p>
    <w:p w:rsidR="001F10BE" w:rsidRPr="00701CFF" w:rsidRDefault="001F10BE" w:rsidP="0067433A">
      <w:pPr>
        <w:autoSpaceDE w:val="0"/>
        <w:autoSpaceDN w:val="0"/>
        <w:adjustRightInd w:val="0"/>
        <w:ind w:firstLine="709"/>
        <w:jc w:val="both"/>
        <w:rPr>
          <w:sz w:val="22"/>
          <w:szCs w:val="22"/>
        </w:rPr>
      </w:pPr>
      <w:r w:rsidRPr="00701CFF">
        <w:rPr>
          <w:b/>
          <w:sz w:val="22"/>
          <w:szCs w:val="22"/>
        </w:rPr>
        <w:t xml:space="preserve">2.Краткое изложение условий </w:t>
      </w:r>
      <w:r w:rsidR="006C48D0" w:rsidRPr="00701CFF">
        <w:rPr>
          <w:b/>
          <w:sz w:val="22"/>
          <w:szCs w:val="22"/>
        </w:rPr>
        <w:t>контракта</w:t>
      </w:r>
      <w:r w:rsidRPr="00701CFF">
        <w:rPr>
          <w:b/>
          <w:sz w:val="22"/>
          <w:szCs w:val="22"/>
        </w:rPr>
        <w:t>, содержащее наименование и 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p w:rsidR="005408E2" w:rsidRPr="005408E2" w:rsidRDefault="005408E2" w:rsidP="005408E2">
      <w:pPr>
        <w:widowControl w:val="0"/>
        <w:autoSpaceDE w:val="0"/>
        <w:autoSpaceDN w:val="0"/>
        <w:adjustRightInd w:val="0"/>
        <w:jc w:val="both"/>
        <w:rPr>
          <w:sz w:val="22"/>
          <w:szCs w:val="22"/>
        </w:rPr>
      </w:pPr>
      <w:r w:rsidRPr="005408E2">
        <w:rPr>
          <w:sz w:val="22"/>
          <w:szCs w:val="22"/>
        </w:rPr>
        <w:t xml:space="preserve">Описание  объекта закупки содержится в Разделе </w:t>
      </w:r>
      <w:r w:rsidRPr="005408E2">
        <w:rPr>
          <w:sz w:val="22"/>
          <w:szCs w:val="22"/>
          <w:lang w:val="en-US"/>
        </w:rPr>
        <w:t>III</w:t>
      </w:r>
      <w:r w:rsidR="004F7EDF">
        <w:rPr>
          <w:sz w:val="22"/>
          <w:szCs w:val="22"/>
        </w:rPr>
        <w:t>«</w:t>
      </w:r>
      <w:r w:rsidRPr="005408E2">
        <w:rPr>
          <w:sz w:val="22"/>
          <w:szCs w:val="22"/>
        </w:rPr>
        <w:t>Техническое задание</w:t>
      </w:r>
      <w:r w:rsidR="004F7EDF">
        <w:rPr>
          <w:sz w:val="22"/>
          <w:szCs w:val="22"/>
        </w:rPr>
        <w:t>»</w:t>
      </w:r>
      <w:r>
        <w:rPr>
          <w:sz w:val="22"/>
          <w:szCs w:val="22"/>
        </w:rPr>
        <w:t xml:space="preserve"> и в </w:t>
      </w:r>
      <w:r w:rsidRPr="005408E2">
        <w:rPr>
          <w:sz w:val="22"/>
          <w:szCs w:val="22"/>
        </w:rPr>
        <w:t xml:space="preserve">Разделе </w:t>
      </w:r>
      <w:r w:rsidR="004F7EDF" w:rsidRPr="004F7EDF">
        <w:rPr>
          <w:sz w:val="22"/>
          <w:szCs w:val="22"/>
          <w:lang w:val="en-US"/>
        </w:rPr>
        <w:t>IV</w:t>
      </w:r>
      <w:r w:rsidR="004F7EDF" w:rsidRPr="004F7EDF">
        <w:rPr>
          <w:sz w:val="22"/>
          <w:szCs w:val="22"/>
        </w:rPr>
        <w:t xml:space="preserve"> «Проект контракта»</w:t>
      </w:r>
      <w:r w:rsidR="004F7EDF">
        <w:rPr>
          <w:sz w:val="22"/>
          <w:szCs w:val="22"/>
        </w:rPr>
        <w:t xml:space="preserve"> конкурсной документации</w:t>
      </w:r>
      <w:r w:rsidRPr="005408E2">
        <w:rPr>
          <w:sz w:val="22"/>
          <w:szCs w:val="22"/>
        </w:rPr>
        <w:t>.</w:t>
      </w:r>
    </w:p>
    <w:p w:rsidR="00AC7320" w:rsidRPr="00701CFF" w:rsidRDefault="005408E2" w:rsidP="004F7EDF">
      <w:pPr>
        <w:widowControl w:val="0"/>
        <w:autoSpaceDE w:val="0"/>
        <w:autoSpaceDN w:val="0"/>
        <w:adjustRightInd w:val="0"/>
        <w:ind w:firstLine="567"/>
        <w:jc w:val="both"/>
        <w:rPr>
          <w:sz w:val="22"/>
          <w:szCs w:val="22"/>
        </w:rPr>
      </w:pPr>
      <w:r w:rsidRPr="005408E2">
        <w:rPr>
          <w:bCs/>
          <w:sz w:val="22"/>
          <w:szCs w:val="22"/>
        </w:rPr>
        <w:t xml:space="preserve">Условия </w:t>
      </w:r>
      <w:r w:rsidR="004F7EDF">
        <w:rPr>
          <w:bCs/>
          <w:sz w:val="22"/>
          <w:szCs w:val="22"/>
        </w:rPr>
        <w:t>контракта</w:t>
      </w:r>
      <w:r w:rsidRPr="005408E2">
        <w:rPr>
          <w:bCs/>
          <w:sz w:val="22"/>
          <w:szCs w:val="22"/>
        </w:rPr>
        <w:t>:</w:t>
      </w:r>
      <w:r w:rsidRPr="005408E2">
        <w:rPr>
          <w:sz w:val="22"/>
          <w:szCs w:val="22"/>
        </w:rPr>
        <w:t xml:space="preserve"> исполнитель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контракта.</w:t>
      </w:r>
    </w:p>
    <w:p w:rsidR="001F10BE" w:rsidRPr="00701CFF" w:rsidRDefault="001F10BE" w:rsidP="001F10BE">
      <w:pPr>
        <w:autoSpaceDE w:val="0"/>
        <w:autoSpaceDN w:val="0"/>
        <w:adjustRightInd w:val="0"/>
        <w:jc w:val="both"/>
        <w:rPr>
          <w:b/>
          <w:bCs/>
          <w:sz w:val="22"/>
          <w:szCs w:val="22"/>
        </w:rPr>
      </w:pPr>
    </w:p>
    <w:p w:rsidR="006C48D0" w:rsidRPr="00701CFF" w:rsidRDefault="0030269D" w:rsidP="00CC699E">
      <w:pPr>
        <w:autoSpaceDE w:val="0"/>
        <w:autoSpaceDN w:val="0"/>
        <w:adjustRightInd w:val="0"/>
        <w:ind w:firstLine="709"/>
        <w:jc w:val="both"/>
        <w:rPr>
          <w:b/>
          <w:sz w:val="22"/>
          <w:szCs w:val="22"/>
        </w:rPr>
      </w:pPr>
      <w:r>
        <w:rPr>
          <w:b/>
          <w:sz w:val="22"/>
          <w:szCs w:val="22"/>
        </w:rPr>
        <w:t>3</w:t>
      </w:r>
      <w:r w:rsidR="006C48D0" w:rsidRPr="00701CFF">
        <w:rPr>
          <w:b/>
          <w:sz w:val="22"/>
          <w:szCs w:val="22"/>
        </w:rPr>
        <w:t xml:space="preserve">. Идентификационный код закупки: </w:t>
      </w:r>
      <w:r w:rsidR="00710136" w:rsidRPr="00710136">
        <w:rPr>
          <w:b/>
          <w:sz w:val="22"/>
          <w:szCs w:val="22"/>
        </w:rPr>
        <w:t>183121502039012150100100420278291000</w:t>
      </w:r>
    </w:p>
    <w:p w:rsidR="001F10BE" w:rsidRPr="00701CFF" w:rsidRDefault="001F10BE" w:rsidP="001F10BE">
      <w:pPr>
        <w:autoSpaceDE w:val="0"/>
        <w:autoSpaceDN w:val="0"/>
        <w:adjustRightInd w:val="0"/>
        <w:ind w:firstLine="540"/>
        <w:jc w:val="both"/>
        <w:rPr>
          <w:sz w:val="22"/>
          <w:szCs w:val="22"/>
        </w:rPr>
      </w:pPr>
    </w:p>
    <w:p w:rsidR="006E181A" w:rsidRDefault="0030269D" w:rsidP="00CC699E">
      <w:pPr>
        <w:autoSpaceDE w:val="0"/>
        <w:autoSpaceDN w:val="0"/>
        <w:adjustRightInd w:val="0"/>
        <w:ind w:firstLine="709"/>
        <w:jc w:val="both"/>
        <w:rPr>
          <w:b/>
          <w:bCs/>
          <w:sz w:val="22"/>
          <w:szCs w:val="22"/>
        </w:rPr>
      </w:pPr>
      <w:r>
        <w:rPr>
          <w:b/>
          <w:sz w:val="22"/>
          <w:szCs w:val="22"/>
        </w:rPr>
        <w:t>4</w:t>
      </w:r>
      <w:r w:rsidR="001F10BE" w:rsidRPr="00701CFF">
        <w:rPr>
          <w:b/>
          <w:sz w:val="22"/>
          <w:szCs w:val="22"/>
        </w:rPr>
        <w:t>.О</w:t>
      </w:r>
      <w:r w:rsidR="001F10BE" w:rsidRPr="00701CFF">
        <w:rPr>
          <w:b/>
          <w:bCs/>
          <w:sz w:val="22"/>
          <w:szCs w:val="22"/>
        </w:rPr>
        <w:t>граничение участия в определении поставщика (подрядчика, исполнителя)</w:t>
      </w:r>
      <w:r>
        <w:rPr>
          <w:b/>
          <w:bCs/>
          <w:sz w:val="22"/>
          <w:szCs w:val="22"/>
        </w:rPr>
        <w:t xml:space="preserve">, </w:t>
      </w:r>
      <w:r w:rsidRPr="0030269D">
        <w:rPr>
          <w:b/>
          <w:bCs/>
          <w:sz w:val="22"/>
          <w:szCs w:val="22"/>
        </w:rPr>
        <w:t>установленное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6E181A">
        <w:rPr>
          <w:b/>
          <w:bCs/>
          <w:sz w:val="22"/>
          <w:szCs w:val="22"/>
        </w:rPr>
        <w:t>.</w:t>
      </w:r>
    </w:p>
    <w:p w:rsidR="001F10BE" w:rsidRDefault="00DE660B" w:rsidP="00CC699E">
      <w:pPr>
        <w:autoSpaceDE w:val="0"/>
        <w:autoSpaceDN w:val="0"/>
        <w:adjustRightInd w:val="0"/>
        <w:ind w:firstLine="709"/>
        <w:jc w:val="both"/>
        <w:rPr>
          <w:bCs/>
          <w:sz w:val="22"/>
          <w:szCs w:val="22"/>
        </w:rPr>
      </w:pPr>
      <w:r w:rsidRPr="00DE660B">
        <w:rPr>
          <w:bCs/>
          <w:sz w:val="22"/>
          <w:szCs w:val="22"/>
        </w:rPr>
        <w:t>В случае если, заказчик установил преимущества для субъектов малого предпринимательства, социально ориентированных некоммерческих организаций и информация об этом содержится в Информационной карте открытого конкурса, участники закупки должны соответствовать условиям отнесения лица к субъектам малого</w:t>
      </w:r>
      <w:r>
        <w:rPr>
          <w:bCs/>
          <w:sz w:val="22"/>
          <w:szCs w:val="22"/>
        </w:rPr>
        <w:t xml:space="preserve"> и среднего</w:t>
      </w:r>
      <w:r w:rsidRPr="00DE660B">
        <w:rPr>
          <w:bCs/>
          <w:sz w:val="22"/>
          <w:szCs w:val="22"/>
        </w:rPr>
        <w:t xml:space="preserve">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 В этом случае участники закупки обязаны декларировать в заявках на участие в закупке свою принадлежность к субъектам малого предпринимательства или социально ориентированным некоммерческим организациям.</w:t>
      </w:r>
    </w:p>
    <w:p w:rsidR="001E06D7" w:rsidRPr="001E06D7" w:rsidRDefault="00DE660B" w:rsidP="001E06D7">
      <w:pPr>
        <w:autoSpaceDE w:val="0"/>
        <w:autoSpaceDN w:val="0"/>
        <w:adjustRightInd w:val="0"/>
        <w:ind w:firstLine="709"/>
        <w:jc w:val="both"/>
        <w:rPr>
          <w:bCs/>
          <w:sz w:val="22"/>
          <w:szCs w:val="22"/>
        </w:rPr>
      </w:pPr>
      <w:r w:rsidRPr="001E06D7">
        <w:rPr>
          <w:bCs/>
          <w:sz w:val="22"/>
          <w:szCs w:val="22"/>
        </w:rPr>
        <w:t xml:space="preserve">В соответствии с частью 5 статьи 5 ФЗ «Об аудиторской деятельности» от 30.12.2008 №307-ФЗ </w:t>
      </w:r>
      <w:r w:rsidR="001E06D7" w:rsidRPr="001E06D7">
        <w:rPr>
          <w:bCs/>
          <w:sz w:val="22"/>
          <w:szCs w:val="22"/>
        </w:rPr>
        <w:t>обязательным является участие аудиторских организаций, являющихся субъектами малого и среднего предпринимательства.</w:t>
      </w:r>
    </w:p>
    <w:p w:rsidR="001F10BE" w:rsidRPr="00701CFF" w:rsidRDefault="001F10BE" w:rsidP="001F10BE">
      <w:pPr>
        <w:autoSpaceDE w:val="0"/>
        <w:autoSpaceDN w:val="0"/>
        <w:adjustRightInd w:val="0"/>
        <w:ind w:firstLine="540"/>
        <w:jc w:val="both"/>
        <w:rPr>
          <w:bCs/>
          <w:sz w:val="22"/>
          <w:szCs w:val="22"/>
        </w:rPr>
      </w:pPr>
    </w:p>
    <w:p w:rsidR="001F10BE" w:rsidRPr="00701CFF" w:rsidRDefault="0030269D" w:rsidP="00CC699E">
      <w:pPr>
        <w:autoSpaceDE w:val="0"/>
        <w:autoSpaceDN w:val="0"/>
        <w:adjustRightInd w:val="0"/>
        <w:ind w:firstLine="709"/>
        <w:jc w:val="both"/>
        <w:rPr>
          <w:b/>
          <w:bCs/>
          <w:sz w:val="22"/>
          <w:szCs w:val="22"/>
        </w:rPr>
      </w:pPr>
      <w:r>
        <w:rPr>
          <w:b/>
          <w:bCs/>
          <w:sz w:val="22"/>
          <w:szCs w:val="22"/>
        </w:rPr>
        <w:t>5</w:t>
      </w:r>
      <w:r w:rsidR="001F10BE" w:rsidRPr="00701CFF">
        <w:rPr>
          <w:b/>
          <w:bCs/>
          <w:sz w:val="22"/>
          <w:szCs w:val="22"/>
        </w:rPr>
        <w:t xml:space="preserve">. Используемый способ определения поставщика (подрядчика, исполнителя): </w:t>
      </w:r>
    </w:p>
    <w:p w:rsidR="001F10BE" w:rsidRDefault="00793245" w:rsidP="00CC699E">
      <w:pPr>
        <w:jc w:val="both"/>
        <w:rPr>
          <w:sz w:val="22"/>
          <w:szCs w:val="22"/>
        </w:rPr>
      </w:pPr>
      <w:r w:rsidRPr="00701CFF">
        <w:rPr>
          <w:sz w:val="22"/>
          <w:szCs w:val="22"/>
        </w:rPr>
        <w:lastRenderedPageBreak/>
        <w:t>Открытый конкурс</w:t>
      </w:r>
      <w:r w:rsidR="001F10BE" w:rsidRPr="00701CFF">
        <w:rPr>
          <w:sz w:val="22"/>
          <w:szCs w:val="22"/>
        </w:rPr>
        <w:t>.</w:t>
      </w:r>
    </w:p>
    <w:p w:rsidR="00AC7320" w:rsidRPr="00701CFF" w:rsidRDefault="00AC7320" w:rsidP="00CC699E">
      <w:pPr>
        <w:jc w:val="both"/>
        <w:rPr>
          <w:sz w:val="22"/>
          <w:szCs w:val="22"/>
        </w:rPr>
      </w:pPr>
    </w:p>
    <w:p w:rsidR="00A266FF" w:rsidRDefault="0030269D" w:rsidP="00457395">
      <w:pPr>
        <w:ind w:firstLine="709"/>
        <w:jc w:val="both"/>
        <w:rPr>
          <w:b/>
          <w:bCs/>
          <w:sz w:val="22"/>
          <w:szCs w:val="22"/>
        </w:rPr>
      </w:pPr>
      <w:r>
        <w:rPr>
          <w:b/>
          <w:bCs/>
          <w:sz w:val="22"/>
          <w:szCs w:val="22"/>
        </w:rPr>
        <w:t>6</w:t>
      </w:r>
      <w:r w:rsidR="00A266FF" w:rsidRPr="00701CFF">
        <w:rPr>
          <w:b/>
          <w:bCs/>
          <w:sz w:val="22"/>
          <w:szCs w:val="22"/>
        </w:rPr>
        <w:t xml:space="preserve">. Способы получения конкурсной документации. </w:t>
      </w:r>
    </w:p>
    <w:p w:rsidR="00A266FF" w:rsidRPr="00701CFF" w:rsidRDefault="00A266FF" w:rsidP="006E181A">
      <w:pPr>
        <w:ind w:firstLine="709"/>
        <w:jc w:val="both"/>
        <w:rPr>
          <w:sz w:val="22"/>
          <w:szCs w:val="22"/>
        </w:rPr>
      </w:pPr>
      <w:r w:rsidRPr="00701CFF">
        <w:rPr>
          <w:b/>
          <w:bCs/>
          <w:sz w:val="22"/>
          <w:szCs w:val="22"/>
        </w:rPr>
        <w:t xml:space="preserve">Срок и место предоставления конкурсной документации: </w:t>
      </w:r>
      <w:r w:rsidRPr="00701CFF">
        <w:rPr>
          <w:bCs/>
          <w:sz w:val="22"/>
          <w:szCs w:val="22"/>
        </w:rPr>
        <w:t xml:space="preserve">указаны в п. </w:t>
      </w:r>
      <w:r w:rsidR="002D1082">
        <w:rPr>
          <w:bCs/>
          <w:sz w:val="22"/>
          <w:szCs w:val="22"/>
        </w:rPr>
        <w:t>22</w:t>
      </w:r>
      <w:r w:rsidR="000D07BC">
        <w:rPr>
          <w:bCs/>
          <w:sz w:val="22"/>
          <w:szCs w:val="22"/>
        </w:rPr>
        <w:t xml:space="preserve"> Раздела </w:t>
      </w:r>
      <w:r w:rsidR="000D07BC">
        <w:rPr>
          <w:bCs/>
          <w:sz w:val="22"/>
          <w:szCs w:val="22"/>
          <w:lang w:val="en-US"/>
        </w:rPr>
        <w:t>II</w:t>
      </w:r>
      <w:r w:rsidR="000D07BC">
        <w:rPr>
          <w:bCs/>
          <w:sz w:val="22"/>
          <w:szCs w:val="22"/>
        </w:rPr>
        <w:t>«</w:t>
      </w:r>
      <w:r w:rsidRPr="00701CFF">
        <w:rPr>
          <w:bCs/>
          <w:sz w:val="22"/>
          <w:szCs w:val="22"/>
        </w:rPr>
        <w:t>Информационн</w:t>
      </w:r>
      <w:r w:rsidR="000D07BC">
        <w:rPr>
          <w:bCs/>
          <w:sz w:val="22"/>
          <w:szCs w:val="22"/>
        </w:rPr>
        <w:t>ая</w:t>
      </w:r>
      <w:r w:rsidRPr="00701CFF">
        <w:rPr>
          <w:bCs/>
          <w:sz w:val="22"/>
          <w:szCs w:val="22"/>
        </w:rPr>
        <w:t xml:space="preserve"> карт</w:t>
      </w:r>
      <w:r w:rsidR="00391C44">
        <w:rPr>
          <w:bCs/>
          <w:sz w:val="22"/>
          <w:szCs w:val="22"/>
        </w:rPr>
        <w:t>а</w:t>
      </w:r>
      <w:r w:rsidR="00690514">
        <w:rPr>
          <w:bCs/>
          <w:sz w:val="22"/>
          <w:szCs w:val="22"/>
        </w:rPr>
        <w:t xml:space="preserve"> открытого конкурса</w:t>
      </w:r>
      <w:r w:rsidR="00391C44">
        <w:rPr>
          <w:bCs/>
          <w:sz w:val="22"/>
          <w:szCs w:val="22"/>
        </w:rPr>
        <w:t>»</w:t>
      </w:r>
      <w:r w:rsidRPr="00701CFF">
        <w:rPr>
          <w:bCs/>
          <w:sz w:val="22"/>
          <w:szCs w:val="22"/>
        </w:rPr>
        <w:t>.</w:t>
      </w:r>
    </w:p>
    <w:p w:rsidR="00A266FF" w:rsidRDefault="00A266FF" w:rsidP="006E181A">
      <w:pPr>
        <w:ind w:firstLine="709"/>
        <w:jc w:val="both"/>
        <w:rPr>
          <w:b/>
          <w:bCs/>
          <w:sz w:val="22"/>
          <w:szCs w:val="22"/>
        </w:rPr>
      </w:pPr>
      <w:r w:rsidRPr="00701CFF">
        <w:rPr>
          <w:b/>
          <w:bCs/>
          <w:sz w:val="22"/>
          <w:szCs w:val="22"/>
        </w:rPr>
        <w:t>Порядок предоставления конкурсной документации:</w:t>
      </w:r>
    </w:p>
    <w:p w:rsidR="003F764F" w:rsidRPr="003F764F" w:rsidRDefault="003F764F" w:rsidP="006E181A">
      <w:pPr>
        <w:ind w:firstLine="709"/>
        <w:jc w:val="both"/>
        <w:rPr>
          <w:bCs/>
          <w:sz w:val="22"/>
          <w:szCs w:val="22"/>
        </w:rPr>
      </w:pPr>
      <w:r>
        <w:rPr>
          <w:bCs/>
          <w:sz w:val="22"/>
          <w:szCs w:val="22"/>
        </w:rPr>
        <w:t>Конкурсная д</w:t>
      </w:r>
      <w:r w:rsidRPr="003F764F">
        <w:rPr>
          <w:bCs/>
          <w:sz w:val="22"/>
          <w:szCs w:val="22"/>
        </w:rPr>
        <w:t xml:space="preserve">окументация в форме электронного документа размещена в единой информационной системе на сайте </w:t>
      </w:r>
      <w:hyperlink r:id="rId8" w:history="1">
        <w:r w:rsidRPr="003F764F">
          <w:rPr>
            <w:rStyle w:val="ad"/>
            <w:bCs/>
            <w:sz w:val="22"/>
            <w:szCs w:val="22"/>
          </w:rPr>
          <w:t>https://zakupki.gov.ru</w:t>
        </w:r>
      </w:hyperlink>
      <w:r w:rsidRPr="003F764F">
        <w:rPr>
          <w:bCs/>
          <w:sz w:val="22"/>
          <w:szCs w:val="22"/>
        </w:rPr>
        <w:t xml:space="preserve"> одновременно с размещением извещения о проведении </w:t>
      </w:r>
      <w:r>
        <w:rPr>
          <w:bCs/>
          <w:sz w:val="22"/>
          <w:szCs w:val="22"/>
        </w:rPr>
        <w:t xml:space="preserve">открытого </w:t>
      </w:r>
      <w:r w:rsidRPr="003F764F">
        <w:rPr>
          <w:bCs/>
          <w:sz w:val="22"/>
          <w:szCs w:val="22"/>
        </w:rPr>
        <w:t xml:space="preserve">конкурса. </w:t>
      </w:r>
      <w:r>
        <w:rPr>
          <w:bCs/>
          <w:sz w:val="22"/>
          <w:szCs w:val="22"/>
        </w:rPr>
        <w:t>Конкурсная д</w:t>
      </w:r>
      <w:r w:rsidRPr="003F764F">
        <w:rPr>
          <w:bCs/>
          <w:sz w:val="22"/>
          <w:szCs w:val="22"/>
        </w:rPr>
        <w:t>окументация доступна для ознакомления в единой информационной системе без взимания платы.</w:t>
      </w:r>
    </w:p>
    <w:p w:rsidR="00A266FF" w:rsidRPr="00701CFF" w:rsidRDefault="00A266FF" w:rsidP="00A266FF">
      <w:pPr>
        <w:ind w:firstLine="567"/>
        <w:jc w:val="both"/>
        <w:rPr>
          <w:sz w:val="22"/>
          <w:szCs w:val="22"/>
        </w:rPr>
      </w:pPr>
      <w:r w:rsidRPr="00701CFF">
        <w:rPr>
          <w:sz w:val="22"/>
          <w:szCs w:val="22"/>
        </w:rPr>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A266FF" w:rsidRPr="00701CFF" w:rsidRDefault="00A266FF" w:rsidP="00A266FF">
      <w:pPr>
        <w:ind w:firstLine="567"/>
        <w:jc w:val="both"/>
        <w:rPr>
          <w:sz w:val="22"/>
          <w:szCs w:val="22"/>
        </w:rPr>
      </w:pPr>
      <w:r w:rsidRPr="00701CFF">
        <w:rPr>
          <w:sz w:val="22"/>
          <w:szCs w:val="22"/>
        </w:rPr>
        <w:t>При этом конкурсная документация предоставляется в форме документа на бумажном носителе либо в форме электронного документа.</w:t>
      </w:r>
    </w:p>
    <w:p w:rsidR="00A266FF" w:rsidRPr="00701CFF" w:rsidRDefault="00A266FF" w:rsidP="00A266FF">
      <w:pPr>
        <w:ind w:firstLine="567"/>
        <w:jc w:val="both"/>
        <w:rPr>
          <w:sz w:val="22"/>
          <w:szCs w:val="22"/>
        </w:rPr>
      </w:pPr>
      <w:r w:rsidRPr="00701CFF">
        <w:rPr>
          <w:sz w:val="22"/>
          <w:szCs w:val="22"/>
        </w:rPr>
        <w:t xml:space="preserve">Заявление заинтересованного лица о предоставлении конкурсной документации должно быть направлено по адресу заказчика, указанному в извещении о проведении </w:t>
      </w:r>
      <w:r w:rsidR="00D011F1">
        <w:rPr>
          <w:sz w:val="22"/>
          <w:szCs w:val="22"/>
        </w:rPr>
        <w:t xml:space="preserve">открытого </w:t>
      </w:r>
      <w:r w:rsidRPr="00701CFF">
        <w:rPr>
          <w:sz w:val="22"/>
          <w:szCs w:val="22"/>
        </w:rPr>
        <w:t>конкурса и содержать следующую информацию:</w:t>
      </w:r>
    </w:p>
    <w:p w:rsidR="00A266FF" w:rsidRPr="00701CFF" w:rsidRDefault="00A266FF" w:rsidP="00A266FF">
      <w:pPr>
        <w:ind w:firstLine="567"/>
        <w:jc w:val="both"/>
        <w:rPr>
          <w:sz w:val="22"/>
          <w:szCs w:val="22"/>
        </w:rPr>
      </w:pPr>
      <w:r w:rsidRPr="00701CFF">
        <w:rPr>
          <w:sz w:val="22"/>
          <w:szCs w:val="22"/>
        </w:rPr>
        <w:t>а) наименование объекта закупки;</w:t>
      </w:r>
    </w:p>
    <w:p w:rsidR="00A266FF" w:rsidRPr="00701CFF" w:rsidRDefault="00A266FF" w:rsidP="00A266FF">
      <w:pPr>
        <w:ind w:firstLine="567"/>
        <w:jc w:val="both"/>
        <w:rPr>
          <w:sz w:val="22"/>
          <w:szCs w:val="22"/>
        </w:rPr>
      </w:pPr>
      <w:r w:rsidRPr="00701CFF">
        <w:rPr>
          <w:sz w:val="22"/>
          <w:szCs w:val="22"/>
        </w:rPr>
        <w:t xml:space="preserve">б) номер извещения </w:t>
      </w:r>
      <w:r w:rsidR="00690514">
        <w:rPr>
          <w:sz w:val="22"/>
          <w:szCs w:val="22"/>
        </w:rPr>
        <w:t xml:space="preserve">открытого </w:t>
      </w:r>
      <w:r w:rsidRPr="00701CFF">
        <w:rPr>
          <w:sz w:val="22"/>
          <w:szCs w:val="22"/>
        </w:rPr>
        <w:t xml:space="preserve">конкурса  </w:t>
      </w:r>
      <w:r w:rsidR="00690514">
        <w:rPr>
          <w:sz w:val="22"/>
          <w:szCs w:val="22"/>
        </w:rPr>
        <w:t>на официальном сайте Е</w:t>
      </w:r>
      <w:r w:rsidRPr="00701CFF">
        <w:rPr>
          <w:sz w:val="22"/>
          <w:szCs w:val="22"/>
        </w:rPr>
        <w:t>диной информационной систем</w:t>
      </w:r>
      <w:r w:rsidR="00690514">
        <w:rPr>
          <w:sz w:val="22"/>
          <w:szCs w:val="22"/>
        </w:rPr>
        <w:t>ы в сфере закупок (далее - ЕИС)</w:t>
      </w:r>
      <w:r w:rsidRPr="00701CFF">
        <w:rPr>
          <w:sz w:val="22"/>
          <w:szCs w:val="22"/>
        </w:rPr>
        <w:t>;</w:t>
      </w:r>
    </w:p>
    <w:p w:rsidR="00A266FF" w:rsidRPr="00701CFF" w:rsidRDefault="00A266FF" w:rsidP="00A266FF">
      <w:pPr>
        <w:ind w:firstLine="567"/>
        <w:jc w:val="both"/>
        <w:rPr>
          <w:sz w:val="22"/>
          <w:szCs w:val="22"/>
        </w:rPr>
      </w:pPr>
      <w:r w:rsidRPr="00701CFF">
        <w:rPr>
          <w:sz w:val="22"/>
          <w:szCs w:val="22"/>
        </w:rPr>
        <w:t>в) способ получения конкурсной документации (в форме документа на бумажном носителе или в форме электронного документа);</w:t>
      </w:r>
    </w:p>
    <w:p w:rsidR="00A266FF" w:rsidRPr="00701CFF" w:rsidRDefault="00A266FF" w:rsidP="00A266FF">
      <w:pPr>
        <w:ind w:firstLine="567"/>
        <w:jc w:val="both"/>
        <w:rPr>
          <w:sz w:val="22"/>
          <w:szCs w:val="22"/>
        </w:rPr>
      </w:pPr>
      <w:r w:rsidRPr="00701CFF">
        <w:rPr>
          <w:sz w:val="22"/>
          <w:szCs w:val="22"/>
        </w:rPr>
        <w:t>г) адрес электронной почты либо почтовый адрес заинтересованного лица в зависимости от способа получения конкурсной документации.</w:t>
      </w:r>
    </w:p>
    <w:p w:rsidR="00A266FF" w:rsidRDefault="00A266FF" w:rsidP="00A266FF">
      <w:pPr>
        <w:ind w:firstLine="567"/>
        <w:jc w:val="both"/>
        <w:rPr>
          <w:sz w:val="22"/>
          <w:szCs w:val="22"/>
        </w:rPr>
      </w:pPr>
      <w:r w:rsidRPr="00701CFF">
        <w:rPr>
          <w:sz w:val="22"/>
          <w:szCs w:val="22"/>
        </w:rPr>
        <w:t>Заявление должно быть подписано руководителем (либо иным уполномоченным лицом) заинтересованного лица.</w:t>
      </w:r>
    </w:p>
    <w:p w:rsidR="002A459A" w:rsidRPr="00701CFF" w:rsidRDefault="002A459A" w:rsidP="00A266FF">
      <w:pPr>
        <w:ind w:firstLine="567"/>
        <w:jc w:val="both"/>
        <w:rPr>
          <w:sz w:val="22"/>
          <w:szCs w:val="22"/>
        </w:rPr>
      </w:pPr>
      <w:r w:rsidRPr="002A459A">
        <w:rPr>
          <w:sz w:val="22"/>
          <w:szCs w:val="22"/>
        </w:rPr>
        <w:t xml:space="preserve">В случае отсутствия в таком заявлении указанной информации заказчик не гарантирует направившему заявление лицу предоставление </w:t>
      </w:r>
      <w:r>
        <w:rPr>
          <w:sz w:val="22"/>
          <w:szCs w:val="22"/>
        </w:rPr>
        <w:t xml:space="preserve">конкурсной </w:t>
      </w:r>
      <w:r w:rsidRPr="002A459A">
        <w:rPr>
          <w:sz w:val="22"/>
          <w:szCs w:val="22"/>
        </w:rPr>
        <w:t xml:space="preserve">документации и уведомление его о вносимых в </w:t>
      </w:r>
      <w:r>
        <w:rPr>
          <w:sz w:val="22"/>
          <w:szCs w:val="22"/>
        </w:rPr>
        <w:t xml:space="preserve">конкурсную </w:t>
      </w:r>
      <w:r w:rsidRPr="002A459A">
        <w:rPr>
          <w:sz w:val="22"/>
          <w:szCs w:val="22"/>
        </w:rPr>
        <w:t>документацию изменениях.</w:t>
      </w:r>
    </w:p>
    <w:p w:rsidR="00A266FF" w:rsidRPr="00701CFF" w:rsidRDefault="00A266FF" w:rsidP="00A266FF">
      <w:pPr>
        <w:ind w:firstLine="567"/>
        <w:jc w:val="both"/>
        <w:rPr>
          <w:sz w:val="22"/>
          <w:szCs w:val="22"/>
        </w:rPr>
      </w:pPr>
      <w:r w:rsidRPr="00701CFF">
        <w:rPr>
          <w:sz w:val="22"/>
          <w:szCs w:val="22"/>
        </w:rPr>
        <w:t>Заявление, направленное посредством факсимильной связи (по факсу) или в форме электронного документа не рассматривается.</w:t>
      </w:r>
    </w:p>
    <w:p w:rsidR="00A266FF" w:rsidRDefault="00A266FF" w:rsidP="00A266FF">
      <w:pPr>
        <w:ind w:firstLine="567"/>
        <w:jc w:val="both"/>
        <w:rPr>
          <w:sz w:val="22"/>
          <w:szCs w:val="22"/>
        </w:rPr>
      </w:pPr>
      <w:r w:rsidRPr="00701CFF">
        <w:rPr>
          <w:sz w:val="22"/>
          <w:szCs w:val="22"/>
        </w:rPr>
        <w:t>Допускается получение заинтересованным лицом конкурсной документации лично по месту нахождения Заказчика при заранее оговоренном сроке и точном месте ее получения в соответствии со сроками, установленными действующим Законом. В случае получения конкурсной документации лично представителем заинтересованного лица, при получении конкурсной документации должна быть предоставлена доверенность на такого представителя заинтересованного лица, подтверждающая право получения конкурсной документации.</w:t>
      </w:r>
    </w:p>
    <w:p w:rsidR="002A459A" w:rsidRDefault="002A459A" w:rsidP="00A266FF">
      <w:pPr>
        <w:ind w:firstLine="567"/>
        <w:jc w:val="both"/>
        <w:rPr>
          <w:sz w:val="22"/>
          <w:szCs w:val="22"/>
        </w:rPr>
      </w:pPr>
      <w:r w:rsidRPr="002A459A">
        <w:rPr>
          <w:sz w:val="22"/>
          <w:szCs w:val="22"/>
        </w:rPr>
        <w:t xml:space="preserve">Предоставление </w:t>
      </w:r>
      <w:r w:rsidR="00D011F1">
        <w:rPr>
          <w:sz w:val="22"/>
          <w:szCs w:val="22"/>
        </w:rPr>
        <w:t>к</w:t>
      </w:r>
      <w:r>
        <w:rPr>
          <w:sz w:val="22"/>
          <w:szCs w:val="22"/>
        </w:rPr>
        <w:t xml:space="preserve">онкурсной </w:t>
      </w:r>
      <w:r w:rsidRPr="002A459A">
        <w:rPr>
          <w:sz w:val="22"/>
          <w:szCs w:val="22"/>
        </w:rPr>
        <w:t xml:space="preserve">документации (в том числе по запросам заинтересованных лиц) до размещения извещения о проведении </w:t>
      </w:r>
      <w:r>
        <w:rPr>
          <w:sz w:val="22"/>
          <w:szCs w:val="22"/>
        </w:rPr>
        <w:t xml:space="preserve">открытого </w:t>
      </w:r>
      <w:r w:rsidRPr="002A459A">
        <w:rPr>
          <w:sz w:val="22"/>
          <w:szCs w:val="22"/>
        </w:rPr>
        <w:t>конкурса не допускается.</w:t>
      </w:r>
    </w:p>
    <w:p w:rsidR="002A459A" w:rsidRDefault="002A459A" w:rsidP="00A266FF">
      <w:pPr>
        <w:ind w:firstLine="567"/>
        <w:jc w:val="both"/>
        <w:rPr>
          <w:sz w:val="22"/>
          <w:szCs w:val="22"/>
        </w:rPr>
      </w:pPr>
    </w:p>
    <w:p w:rsidR="002A459A" w:rsidRPr="002A459A" w:rsidRDefault="002A459A" w:rsidP="002A459A">
      <w:pPr>
        <w:ind w:firstLine="567"/>
        <w:jc w:val="both"/>
        <w:rPr>
          <w:b/>
          <w:bCs/>
          <w:sz w:val="22"/>
          <w:szCs w:val="22"/>
        </w:rPr>
      </w:pPr>
      <w:r w:rsidRPr="002A459A">
        <w:rPr>
          <w:b/>
          <w:sz w:val="22"/>
          <w:szCs w:val="22"/>
        </w:rPr>
        <w:t>7.</w:t>
      </w:r>
      <w:r w:rsidR="00AB1CC8">
        <w:rPr>
          <w:b/>
          <w:sz w:val="22"/>
          <w:szCs w:val="22"/>
        </w:rPr>
        <w:t xml:space="preserve"> </w:t>
      </w:r>
      <w:r w:rsidRPr="002A459A">
        <w:rPr>
          <w:b/>
          <w:bCs/>
          <w:sz w:val="22"/>
          <w:szCs w:val="22"/>
        </w:rPr>
        <w:t>Плата, взимаемая заказчиком за предоставление конкурсной документации</w:t>
      </w:r>
      <w:r>
        <w:rPr>
          <w:b/>
          <w:bCs/>
          <w:sz w:val="22"/>
          <w:szCs w:val="22"/>
        </w:rPr>
        <w:t xml:space="preserve"> - </w:t>
      </w:r>
    </w:p>
    <w:p w:rsidR="002A459A" w:rsidRPr="002A459A" w:rsidRDefault="002A459A" w:rsidP="002A459A">
      <w:pPr>
        <w:jc w:val="both"/>
        <w:rPr>
          <w:bCs/>
          <w:sz w:val="22"/>
          <w:szCs w:val="22"/>
        </w:rPr>
      </w:pPr>
      <w:r w:rsidRPr="002A459A">
        <w:rPr>
          <w:bCs/>
          <w:sz w:val="22"/>
          <w:szCs w:val="22"/>
        </w:rPr>
        <w:t xml:space="preserve">в соответствии с п. </w:t>
      </w:r>
      <w:r w:rsidR="002D1082">
        <w:rPr>
          <w:bCs/>
          <w:sz w:val="22"/>
          <w:szCs w:val="22"/>
        </w:rPr>
        <w:t>23</w:t>
      </w:r>
      <w:r w:rsidR="00AB1CC8">
        <w:rPr>
          <w:bCs/>
          <w:sz w:val="22"/>
          <w:szCs w:val="22"/>
        </w:rPr>
        <w:t xml:space="preserve"> </w:t>
      </w:r>
      <w:r w:rsidR="00391C44">
        <w:rPr>
          <w:bCs/>
          <w:sz w:val="22"/>
          <w:szCs w:val="22"/>
        </w:rPr>
        <w:t xml:space="preserve">Раздела </w:t>
      </w:r>
      <w:r w:rsidR="00391C44">
        <w:rPr>
          <w:bCs/>
          <w:sz w:val="22"/>
          <w:szCs w:val="22"/>
          <w:lang w:val="en-US"/>
        </w:rPr>
        <w:t>II</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2A459A">
        <w:rPr>
          <w:bCs/>
          <w:sz w:val="22"/>
          <w:szCs w:val="22"/>
        </w:rPr>
        <w:t>.</w:t>
      </w:r>
    </w:p>
    <w:p w:rsidR="002A459A" w:rsidRPr="00701CFF" w:rsidRDefault="002A459A" w:rsidP="00A266FF">
      <w:pPr>
        <w:ind w:firstLine="567"/>
        <w:jc w:val="both"/>
        <w:rPr>
          <w:sz w:val="22"/>
          <w:szCs w:val="22"/>
        </w:rPr>
      </w:pPr>
    </w:p>
    <w:p w:rsidR="00A266FF" w:rsidRPr="00701CFF" w:rsidRDefault="00690514" w:rsidP="00A266FF">
      <w:pPr>
        <w:ind w:firstLine="567"/>
        <w:jc w:val="both"/>
        <w:rPr>
          <w:b/>
          <w:sz w:val="22"/>
          <w:szCs w:val="22"/>
        </w:rPr>
      </w:pPr>
      <w:r>
        <w:rPr>
          <w:b/>
          <w:sz w:val="22"/>
          <w:szCs w:val="22"/>
        </w:rPr>
        <w:t>8</w:t>
      </w:r>
      <w:r w:rsidR="00A266FF" w:rsidRPr="00701CFF">
        <w:rPr>
          <w:b/>
          <w:sz w:val="22"/>
          <w:szCs w:val="22"/>
        </w:rPr>
        <w:t>. Язык или языки, на которых предоставляется конкурсная документация</w:t>
      </w:r>
      <w:r>
        <w:rPr>
          <w:b/>
          <w:sz w:val="22"/>
          <w:szCs w:val="22"/>
        </w:rPr>
        <w:t xml:space="preserve"> - </w:t>
      </w:r>
    </w:p>
    <w:p w:rsidR="00A266FF" w:rsidRPr="00701CFF" w:rsidRDefault="00A266FF" w:rsidP="00690514">
      <w:pPr>
        <w:jc w:val="both"/>
        <w:rPr>
          <w:sz w:val="22"/>
          <w:szCs w:val="22"/>
        </w:rPr>
      </w:pPr>
      <w:r w:rsidRPr="00701CFF">
        <w:rPr>
          <w:bCs/>
          <w:sz w:val="22"/>
          <w:szCs w:val="22"/>
        </w:rPr>
        <w:t xml:space="preserve">в соответствии с п. </w:t>
      </w:r>
      <w:r w:rsidR="002D1082">
        <w:rPr>
          <w:bCs/>
          <w:sz w:val="22"/>
          <w:szCs w:val="22"/>
        </w:rPr>
        <w:t>24</w:t>
      </w:r>
      <w:r w:rsidR="00AB1CC8">
        <w:rPr>
          <w:bCs/>
          <w:sz w:val="22"/>
          <w:szCs w:val="22"/>
        </w:rPr>
        <w:t xml:space="preserve"> </w:t>
      </w:r>
      <w:r w:rsidR="00391C44">
        <w:rPr>
          <w:bCs/>
          <w:sz w:val="22"/>
          <w:szCs w:val="22"/>
        </w:rPr>
        <w:t xml:space="preserve">Раздела </w:t>
      </w:r>
      <w:r w:rsidR="00391C44">
        <w:rPr>
          <w:bCs/>
          <w:sz w:val="22"/>
          <w:szCs w:val="22"/>
          <w:lang w:val="en-US"/>
        </w:rPr>
        <w:t>II</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701CFF">
        <w:rPr>
          <w:sz w:val="22"/>
          <w:szCs w:val="22"/>
        </w:rPr>
        <w:t>.</w:t>
      </w:r>
    </w:p>
    <w:p w:rsidR="00A266FF" w:rsidRPr="00701CFF" w:rsidRDefault="00A266FF" w:rsidP="00A266FF">
      <w:pPr>
        <w:ind w:firstLine="567"/>
        <w:jc w:val="both"/>
        <w:rPr>
          <w:sz w:val="22"/>
          <w:szCs w:val="22"/>
        </w:rPr>
      </w:pPr>
    </w:p>
    <w:p w:rsidR="00A266FF" w:rsidRPr="00701CFF" w:rsidRDefault="00690514" w:rsidP="00A266FF">
      <w:pPr>
        <w:ind w:firstLine="567"/>
        <w:jc w:val="both"/>
        <w:rPr>
          <w:sz w:val="22"/>
          <w:szCs w:val="22"/>
        </w:rPr>
      </w:pPr>
      <w:r>
        <w:rPr>
          <w:b/>
          <w:bCs/>
          <w:sz w:val="22"/>
          <w:szCs w:val="22"/>
        </w:rPr>
        <w:t>9</w:t>
      </w:r>
      <w:r w:rsidR="00A266FF" w:rsidRPr="00701CFF">
        <w:rPr>
          <w:b/>
          <w:bCs/>
          <w:sz w:val="22"/>
          <w:szCs w:val="22"/>
        </w:rPr>
        <w:t xml:space="preserve">. </w:t>
      </w:r>
      <w:r w:rsidR="00E003BE" w:rsidRPr="00E003BE">
        <w:rPr>
          <w:b/>
          <w:bCs/>
          <w:sz w:val="22"/>
          <w:szCs w:val="22"/>
        </w:rPr>
        <w:t xml:space="preserve">Требования, предъявляемые к участникам </w:t>
      </w:r>
      <w:r w:rsidR="00E003BE">
        <w:rPr>
          <w:b/>
          <w:bCs/>
          <w:sz w:val="22"/>
          <w:szCs w:val="22"/>
        </w:rPr>
        <w:t xml:space="preserve">открытого </w:t>
      </w:r>
      <w:r w:rsidR="00E003BE" w:rsidRPr="00E003BE">
        <w:rPr>
          <w:b/>
          <w:bCs/>
          <w:sz w:val="22"/>
          <w:szCs w:val="22"/>
        </w:rPr>
        <w:t xml:space="preserve">конкурса, а также требование, предъявляемое к участникам </w:t>
      </w:r>
      <w:r w:rsidR="00E003BE">
        <w:rPr>
          <w:b/>
          <w:bCs/>
          <w:sz w:val="22"/>
          <w:szCs w:val="22"/>
        </w:rPr>
        <w:t xml:space="preserve">открытого </w:t>
      </w:r>
      <w:r w:rsidR="00E003BE" w:rsidRPr="00E003BE">
        <w:rPr>
          <w:b/>
          <w:bCs/>
          <w:sz w:val="22"/>
          <w:szCs w:val="22"/>
        </w:rPr>
        <w:t>конкурса в соответствии с частью 1.1 (при наличии такого требования) статьи 31 Закона</w:t>
      </w:r>
      <w:r w:rsidR="00AB1CC8">
        <w:rPr>
          <w:b/>
          <w:bCs/>
          <w:sz w:val="22"/>
          <w:szCs w:val="22"/>
        </w:rPr>
        <w:t xml:space="preserve"> </w:t>
      </w:r>
      <w:r w:rsidR="00E003BE" w:rsidRPr="00E003BE">
        <w:rPr>
          <w:b/>
          <w:bCs/>
          <w:sz w:val="22"/>
          <w:szCs w:val="22"/>
        </w:rPr>
        <w:t>о контрактной системе</w:t>
      </w:r>
      <w:r w:rsidR="00A266FF" w:rsidRPr="00701CFF">
        <w:rPr>
          <w:b/>
          <w:bCs/>
          <w:sz w:val="22"/>
          <w:szCs w:val="22"/>
        </w:rPr>
        <w:t>:</w:t>
      </w:r>
    </w:p>
    <w:p w:rsidR="00A266FF" w:rsidRPr="00701CFF" w:rsidRDefault="00E003BE" w:rsidP="00A266FF">
      <w:pPr>
        <w:ind w:firstLine="567"/>
        <w:jc w:val="both"/>
        <w:rPr>
          <w:sz w:val="22"/>
          <w:szCs w:val="22"/>
        </w:rPr>
      </w:pPr>
      <w:r>
        <w:rPr>
          <w:sz w:val="22"/>
          <w:szCs w:val="22"/>
        </w:rPr>
        <w:t>9.</w:t>
      </w:r>
      <w:r w:rsidR="00A266FF" w:rsidRPr="00701CFF">
        <w:rPr>
          <w:sz w:val="22"/>
          <w:szCs w:val="22"/>
        </w:rPr>
        <w:t>1. При осуществлении закупки  устанавливаются следующие единые требования к участникам закупки</w:t>
      </w:r>
      <w:r w:rsidR="000A5E5A">
        <w:rPr>
          <w:sz w:val="22"/>
          <w:szCs w:val="22"/>
        </w:rPr>
        <w:t>, в</w:t>
      </w:r>
      <w:r w:rsidR="000A5E5A" w:rsidRPr="000A5E5A">
        <w:rPr>
          <w:sz w:val="22"/>
          <w:szCs w:val="22"/>
        </w:rPr>
        <w:t xml:space="preserve"> соответствии с пунктами 1,3,4,5,7,7.1,9,10 части 1 статьи 31 Закона </w:t>
      </w:r>
      <w:r w:rsidR="000A5E5A">
        <w:rPr>
          <w:sz w:val="22"/>
          <w:szCs w:val="22"/>
        </w:rPr>
        <w:t>о контрактной системе</w:t>
      </w:r>
      <w:r w:rsidR="00A266FF" w:rsidRPr="00701CFF">
        <w:rPr>
          <w:sz w:val="22"/>
          <w:szCs w:val="22"/>
        </w:rPr>
        <w:t>:</w:t>
      </w:r>
    </w:p>
    <w:p w:rsidR="00A266FF" w:rsidRDefault="00A266FF" w:rsidP="00A266FF">
      <w:pPr>
        <w:ind w:firstLine="567"/>
        <w:jc w:val="both"/>
        <w:rPr>
          <w:sz w:val="22"/>
          <w:szCs w:val="22"/>
        </w:rPr>
      </w:pPr>
      <w:r w:rsidRPr="00701CFF">
        <w:rPr>
          <w:sz w:val="22"/>
          <w:szCs w:val="22"/>
        </w:rPr>
        <w:lastRenderedPageBreak/>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6561BD">
        <w:rPr>
          <w:sz w:val="22"/>
          <w:szCs w:val="22"/>
        </w:rPr>
        <w:t>:</w:t>
      </w:r>
    </w:p>
    <w:p w:rsidR="006561BD" w:rsidRPr="002153AF" w:rsidRDefault="006561BD" w:rsidP="00A266FF">
      <w:pPr>
        <w:ind w:firstLine="567"/>
        <w:jc w:val="both"/>
        <w:rPr>
          <w:sz w:val="22"/>
          <w:szCs w:val="22"/>
          <w:u w:val="single"/>
        </w:rPr>
      </w:pPr>
      <w:r w:rsidRPr="002153AF">
        <w:rPr>
          <w:sz w:val="22"/>
          <w:szCs w:val="22"/>
          <w:u w:val="single"/>
        </w:rPr>
        <w:t>Наличие в Реестре операторов персональных данных Федеральной службы по надзору в сфере связи, информационных технологий и массовых коммуникаций (Роскомнадзор) сведений об участнике.</w:t>
      </w:r>
    </w:p>
    <w:p w:rsidR="00A266FF" w:rsidRPr="00701CFF" w:rsidRDefault="00A266FF" w:rsidP="00A266FF">
      <w:pPr>
        <w:ind w:firstLine="567"/>
        <w:jc w:val="both"/>
        <w:rPr>
          <w:sz w:val="22"/>
          <w:szCs w:val="22"/>
        </w:rPr>
      </w:pPr>
      <w:r w:rsidRPr="00701CFF">
        <w:rPr>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701CFF" w:rsidRDefault="00A266FF" w:rsidP="00A266FF">
      <w:pPr>
        <w:ind w:firstLine="567"/>
        <w:jc w:val="both"/>
        <w:rPr>
          <w:sz w:val="22"/>
          <w:szCs w:val="22"/>
        </w:rPr>
      </w:pPr>
      <w:r w:rsidRPr="00701CFF">
        <w:rPr>
          <w:sz w:val="22"/>
          <w:szCs w:val="22"/>
        </w:rPr>
        <w:t xml:space="preserve">- неприостановление деятельности участника закупки в порядке, установленном </w:t>
      </w:r>
      <w:r w:rsidRPr="00E01214">
        <w:rPr>
          <w:sz w:val="22"/>
          <w:szCs w:val="22"/>
        </w:rPr>
        <w:t>Кодексом</w:t>
      </w:r>
      <w:r w:rsidRPr="00701CFF">
        <w:rPr>
          <w:sz w:val="22"/>
          <w:szCs w:val="22"/>
        </w:rPr>
        <w:t xml:space="preserve"> Российской Федерации об административных правонарушениях, на дату подачи заявки на участие в закупке;</w:t>
      </w:r>
    </w:p>
    <w:p w:rsidR="00A266FF" w:rsidRPr="00701CFF" w:rsidRDefault="00A266FF" w:rsidP="00A266FF">
      <w:pPr>
        <w:ind w:firstLine="567"/>
        <w:jc w:val="both"/>
        <w:rPr>
          <w:sz w:val="22"/>
          <w:szCs w:val="22"/>
        </w:rPr>
      </w:pPr>
      <w:r w:rsidRPr="00701CFF">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E01214">
        <w:rPr>
          <w:sz w:val="22"/>
          <w:szCs w:val="22"/>
        </w:rPr>
        <w:t>законодательством</w:t>
      </w:r>
      <w:r w:rsidRPr="00701CF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701CFF" w:rsidRDefault="00A266FF" w:rsidP="00A266FF">
      <w:pPr>
        <w:ind w:firstLine="567"/>
        <w:jc w:val="both"/>
        <w:rPr>
          <w:sz w:val="22"/>
          <w:szCs w:val="22"/>
        </w:rPr>
      </w:pPr>
      <w:r w:rsidRPr="00701CFF">
        <w:rPr>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701CFF">
        <w:rPr>
          <w:sz w:val="22"/>
          <w:szCs w:val="22"/>
          <w:vertAlign w:val="superscript"/>
        </w:rPr>
        <w:t xml:space="preserve">1 </w:t>
      </w:r>
      <w:r w:rsidRPr="00701CFF">
        <w:rPr>
          <w:sz w:val="22"/>
          <w:szCs w:val="22"/>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A266FF" w:rsidRPr="00701CFF" w:rsidRDefault="00A266FF" w:rsidP="00A266FF">
      <w:pPr>
        <w:ind w:firstLine="567"/>
        <w:jc w:val="both"/>
        <w:rPr>
          <w:sz w:val="22"/>
          <w:szCs w:val="22"/>
        </w:rPr>
      </w:pPr>
      <w:r w:rsidRPr="00701CF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Pr="00391C44">
        <w:rPr>
          <w:sz w:val="22"/>
          <w:szCs w:val="22"/>
        </w:rPr>
        <w:t>статьей 19.28</w:t>
      </w:r>
      <w:r w:rsidRPr="00701CFF">
        <w:rPr>
          <w:sz w:val="22"/>
          <w:szCs w:val="22"/>
        </w:rPr>
        <w:t xml:space="preserve"> Кодекса Российской Федерации об административных правонарушениях;</w:t>
      </w:r>
    </w:p>
    <w:p w:rsidR="00A266FF" w:rsidRPr="00701CFF" w:rsidRDefault="00A266FF" w:rsidP="00A266FF">
      <w:pPr>
        <w:ind w:firstLine="567"/>
        <w:jc w:val="both"/>
        <w:rPr>
          <w:sz w:val="22"/>
          <w:szCs w:val="22"/>
        </w:rPr>
      </w:pPr>
      <w:r w:rsidRPr="00701CFF">
        <w:rPr>
          <w:sz w:val="22"/>
          <w:szCs w:val="22"/>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E003BE">
        <w:rPr>
          <w:sz w:val="22"/>
          <w:szCs w:val="22"/>
        </w:rPr>
        <w:t xml:space="preserve"> – </w:t>
      </w:r>
      <w:r w:rsidR="00E003BE" w:rsidRPr="004067E9">
        <w:rPr>
          <w:sz w:val="22"/>
          <w:szCs w:val="22"/>
        </w:rPr>
        <w:t>не установлено</w:t>
      </w:r>
      <w:r w:rsidRPr="00701CFF">
        <w:rPr>
          <w:sz w:val="22"/>
          <w:szCs w:val="22"/>
        </w:rPr>
        <w:t>;</w:t>
      </w:r>
    </w:p>
    <w:p w:rsidR="00A266FF" w:rsidRPr="00701CFF" w:rsidRDefault="00A266FF" w:rsidP="00A266FF">
      <w:pPr>
        <w:ind w:firstLine="567"/>
        <w:jc w:val="both"/>
        <w:rPr>
          <w:sz w:val="22"/>
          <w:szCs w:val="22"/>
        </w:rPr>
      </w:pPr>
      <w:r w:rsidRPr="00701CF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w:t>
      </w:r>
      <w:r w:rsidRPr="00701CFF">
        <w:rPr>
          <w:sz w:val="22"/>
          <w:szCs w:val="22"/>
        </w:rPr>
        <w:lastRenderedPageBreak/>
        <w:t>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Default="00A266FF" w:rsidP="00A266FF">
      <w:pPr>
        <w:ind w:firstLine="567"/>
        <w:jc w:val="both"/>
        <w:rPr>
          <w:sz w:val="22"/>
          <w:szCs w:val="22"/>
        </w:rPr>
      </w:pPr>
      <w:r w:rsidRPr="00701CFF">
        <w:rPr>
          <w:sz w:val="22"/>
          <w:szCs w:val="22"/>
        </w:rPr>
        <w:t>-  участник закупки не является офшорной компанией;</w:t>
      </w:r>
    </w:p>
    <w:p w:rsidR="00E003BE" w:rsidRDefault="00E003BE" w:rsidP="00A266FF">
      <w:pPr>
        <w:ind w:firstLine="567"/>
        <w:jc w:val="both"/>
        <w:rPr>
          <w:sz w:val="22"/>
          <w:szCs w:val="22"/>
        </w:rPr>
      </w:pPr>
      <w:r>
        <w:rPr>
          <w:sz w:val="22"/>
          <w:szCs w:val="22"/>
        </w:rPr>
        <w:t xml:space="preserve">- </w:t>
      </w:r>
      <w:r w:rsidRPr="00E003BE">
        <w:rPr>
          <w:sz w:val="22"/>
          <w:szCs w:val="22"/>
        </w:rPr>
        <w:t xml:space="preserve">отсутствие в предусмотренном </w:t>
      </w:r>
      <w:r w:rsidR="003F764F">
        <w:rPr>
          <w:sz w:val="22"/>
          <w:szCs w:val="22"/>
        </w:rPr>
        <w:t>Законом о контрактной системе</w:t>
      </w:r>
      <w:r w:rsidRPr="00E003BE">
        <w:rPr>
          <w:sz w:val="22"/>
          <w:szCs w:val="22"/>
        </w:rPr>
        <w:t xml:space="preserve">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w:t>
      </w:r>
      <w:r w:rsidR="005949B9">
        <w:rPr>
          <w:sz w:val="22"/>
          <w:szCs w:val="22"/>
        </w:rPr>
        <w:t>льного органа участника закупки.</w:t>
      </w:r>
    </w:p>
    <w:p w:rsidR="00A266FF" w:rsidRPr="00701CFF" w:rsidRDefault="00A266FF" w:rsidP="00A266FF">
      <w:pPr>
        <w:ind w:firstLine="567"/>
        <w:jc w:val="both"/>
        <w:rPr>
          <w:sz w:val="22"/>
          <w:szCs w:val="22"/>
        </w:rPr>
      </w:pPr>
    </w:p>
    <w:p w:rsidR="001F10BE" w:rsidRPr="00701CFF" w:rsidRDefault="003F764F" w:rsidP="009B4E47">
      <w:pPr>
        <w:ind w:firstLine="567"/>
        <w:jc w:val="center"/>
        <w:rPr>
          <w:b/>
          <w:sz w:val="22"/>
          <w:szCs w:val="22"/>
        </w:rPr>
      </w:pPr>
      <w:r>
        <w:rPr>
          <w:b/>
          <w:sz w:val="22"/>
          <w:szCs w:val="22"/>
        </w:rPr>
        <w:t>10</w:t>
      </w:r>
      <w:r w:rsidR="001F10BE" w:rsidRPr="00701CFF">
        <w:rPr>
          <w:b/>
          <w:sz w:val="22"/>
          <w:szCs w:val="22"/>
        </w:rPr>
        <w:t>. Срок, место и порядок подачи заявок участников закупки.</w:t>
      </w:r>
    </w:p>
    <w:p w:rsidR="001F10BE" w:rsidRDefault="003F764F"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w:t>
      </w:r>
      <w:r w:rsidR="002D1082">
        <w:rPr>
          <w:sz w:val="22"/>
          <w:szCs w:val="22"/>
          <w:lang w:eastAsia="en-US"/>
        </w:rPr>
        <w:t>25</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 подается в месте и до истечения срока, которые указаны в извещении о проведении конкурса и в п.</w:t>
      </w:r>
      <w:r w:rsidR="002D1082">
        <w:rPr>
          <w:sz w:val="22"/>
          <w:szCs w:val="22"/>
          <w:lang w:eastAsia="en-US"/>
        </w:rPr>
        <w:t>29</w:t>
      </w:r>
      <w:r w:rsidR="00D81A5B" w:rsidRPr="00D81A5B">
        <w:rPr>
          <w:bCs/>
          <w:sz w:val="22"/>
          <w:szCs w:val="22"/>
          <w:lang w:eastAsia="en-US"/>
        </w:rPr>
        <w:t xml:space="preserve">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w:t>
      </w:r>
      <w:r w:rsidR="00D81A5B" w:rsidRPr="00D81A5B">
        <w:rPr>
          <w:sz w:val="22"/>
          <w:szCs w:val="22"/>
          <w:lang w:eastAsia="en-US"/>
        </w:rPr>
        <w:t>.</w:t>
      </w:r>
    </w:p>
    <w:p w:rsidR="00CF2F13" w:rsidRPr="00701CFF" w:rsidRDefault="00CF2F13" w:rsidP="001F10BE">
      <w:pPr>
        <w:autoSpaceDE w:val="0"/>
        <w:autoSpaceDN w:val="0"/>
        <w:adjustRightInd w:val="0"/>
        <w:ind w:firstLine="567"/>
        <w:jc w:val="both"/>
        <w:rPr>
          <w:sz w:val="22"/>
          <w:szCs w:val="22"/>
          <w:lang w:eastAsia="en-US"/>
        </w:rPr>
      </w:pPr>
      <w:r>
        <w:rPr>
          <w:sz w:val="22"/>
          <w:szCs w:val="22"/>
          <w:lang w:eastAsia="en-US"/>
        </w:rPr>
        <w:t xml:space="preserve">10.2. </w:t>
      </w:r>
      <w:r w:rsidRPr="00CF2F13">
        <w:rPr>
          <w:sz w:val="22"/>
          <w:szCs w:val="22"/>
          <w:lang w:eastAsia="en-US"/>
        </w:rPr>
        <w:t xml:space="preserve">Инструкция по подготовке и заполнению заявки на участие в </w:t>
      </w:r>
      <w:r>
        <w:rPr>
          <w:sz w:val="22"/>
          <w:szCs w:val="22"/>
          <w:lang w:eastAsia="en-US"/>
        </w:rPr>
        <w:t xml:space="preserve">открытом </w:t>
      </w:r>
      <w:r w:rsidRPr="00CF2F13">
        <w:rPr>
          <w:sz w:val="22"/>
          <w:szCs w:val="22"/>
          <w:lang w:eastAsia="en-US"/>
        </w:rPr>
        <w:t xml:space="preserve">конкурсе приведена в </w:t>
      </w:r>
      <w:r w:rsidRPr="00391C44">
        <w:rPr>
          <w:sz w:val="22"/>
          <w:szCs w:val="22"/>
          <w:lang w:eastAsia="en-US"/>
        </w:rPr>
        <w:t xml:space="preserve">Разделе </w:t>
      </w:r>
      <w:r w:rsidRPr="00391C44">
        <w:rPr>
          <w:sz w:val="22"/>
          <w:szCs w:val="22"/>
          <w:lang w:val="en-US" w:eastAsia="en-US"/>
        </w:rPr>
        <w:t>VIII</w:t>
      </w:r>
      <w:r w:rsidRPr="00391C44">
        <w:rPr>
          <w:sz w:val="22"/>
          <w:szCs w:val="22"/>
          <w:lang w:eastAsia="en-US"/>
        </w:rPr>
        <w:t xml:space="preserve"> «Инструкция по заполнению заявки на участие в открытом конкурсе» конкурсной документации.</w:t>
      </w:r>
    </w:p>
    <w:p w:rsidR="001F10BE" w:rsidRPr="00701CFF" w:rsidRDefault="00CF2F13"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sidR="000F714B">
        <w:rPr>
          <w:sz w:val="22"/>
          <w:szCs w:val="22"/>
          <w:lang w:eastAsia="en-US"/>
        </w:rPr>
        <w:t>3</w:t>
      </w:r>
      <w:r w:rsidR="006E445C" w:rsidRPr="00701CFF">
        <w:rPr>
          <w:sz w:val="22"/>
          <w:szCs w:val="22"/>
          <w:lang w:eastAsia="en-US"/>
        </w:rPr>
        <w:t xml:space="preserve">. </w:t>
      </w:r>
      <w:r w:rsidR="001F10BE" w:rsidRPr="00701CFF">
        <w:rPr>
          <w:sz w:val="22"/>
          <w:szCs w:val="22"/>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701CFF"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Pr>
          <w:sz w:val="22"/>
          <w:szCs w:val="22"/>
          <w:lang w:eastAsia="en-US"/>
        </w:rPr>
        <w:t>4</w:t>
      </w:r>
      <w:r w:rsidR="006E445C" w:rsidRPr="00701CFF">
        <w:rPr>
          <w:sz w:val="22"/>
          <w:szCs w:val="22"/>
          <w:lang w:eastAsia="en-US"/>
        </w:rPr>
        <w:t xml:space="preserve">. </w:t>
      </w:r>
      <w:r w:rsidR="001F10BE" w:rsidRPr="00701CFF">
        <w:rPr>
          <w:sz w:val="22"/>
          <w:szCs w:val="22"/>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AD545F" w:rsidRPr="0067433A" w:rsidRDefault="000F714B" w:rsidP="001F10BE">
      <w:pPr>
        <w:autoSpaceDE w:val="0"/>
        <w:autoSpaceDN w:val="0"/>
        <w:adjustRightInd w:val="0"/>
        <w:ind w:firstLine="567"/>
        <w:jc w:val="both"/>
        <w:rPr>
          <w:lang w:eastAsia="en-US"/>
        </w:rPr>
      </w:pPr>
      <w:r>
        <w:rPr>
          <w:sz w:val="22"/>
          <w:szCs w:val="22"/>
          <w:lang w:eastAsia="en-US"/>
        </w:rPr>
        <w:t>10</w:t>
      </w:r>
      <w:r w:rsidR="006E445C" w:rsidRPr="00701CFF">
        <w:rPr>
          <w:sz w:val="22"/>
          <w:szCs w:val="22"/>
          <w:lang w:eastAsia="en-US"/>
        </w:rPr>
        <w:t>.</w:t>
      </w:r>
      <w:r>
        <w:rPr>
          <w:sz w:val="22"/>
          <w:szCs w:val="22"/>
          <w:lang w:eastAsia="en-US"/>
        </w:rPr>
        <w:t>5</w:t>
      </w:r>
      <w:r w:rsidR="006E445C" w:rsidRPr="00701CFF">
        <w:rPr>
          <w:sz w:val="22"/>
          <w:szCs w:val="22"/>
          <w:lang w:eastAsia="en-US"/>
        </w:rPr>
        <w:t xml:space="preserve">. </w:t>
      </w:r>
      <w:r w:rsidR="00AD545F" w:rsidRPr="00701CFF">
        <w:rPr>
          <w:sz w:val="22"/>
          <w:szCs w:val="22"/>
          <w:lang w:eastAsia="en-US"/>
        </w:rPr>
        <w:t>На таком конверте указывается наименование открытого конкурса, на участие в котором подается данная заявка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AD545F" w:rsidRPr="0067433A" w:rsidTr="00897FE5">
        <w:tc>
          <w:tcPr>
            <w:tcW w:w="9570" w:type="dxa"/>
          </w:tcPr>
          <w:p w:rsidR="00AD545F" w:rsidRPr="0067433A" w:rsidRDefault="00AD545F"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p>
          <w:p w:rsidR="00AD545F" w:rsidRPr="0067433A" w:rsidRDefault="00DA143B"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r w:rsidRPr="0067433A">
              <w:rPr>
                <w:rFonts w:eastAsia="SimSun"/>
                <w:b/>
                <w:kern w:val="1"/>
                <w:sz w:val="22"/>
                <w:szCs w:val="22"/>
                <w:lang w:eastAsia="hi-IN" w:bidi="hi-IN"/>
              </w:rPr>
              <w:t>О</w:t>
            </w:r>
            <w:r w:rsidR="00AD545F" w:rsidRPr="0067433A">
              <w:rPr>
                <w:rFonts w:eastAsia="SimSun"/>
                <w:b/>
                <w:kern w:val="1"/>
                <w:sz w:val="22"/>
                <w:szCs w:val="22"/>
                <w:lang w:eastAsia="hi-IN" w:bidi="hi-IN"/>
              </w:rPr>
              <w:t>ткрытый конкурс _________________________________________________________</w:t>
            </w:r>
          </w:p>
          <w:p w:rsidR="00AD545F" w:rsidRPr="002A550F" w:rsidRDefault="00AD545F" w:rsidP="0067433A">
            <w:pPr>
              <w:widowControl w:val="0"/>
              <w:pBdr>
                <w:top w:val="single" w:sz="4" w:space="1" w:color="auto"/>
                <w:left w:val="single" w:sz="4" w:space="4" w:color="auto"/>
                <w:right w:val="single" w:sz="4" w:space="4" w:color="auto"/>
              </w:pBdr>
              <w:suppressAutoHyphens/>
              <w:autoSpaceDE w:val="0"/>
              <w:autoSpaceDN w:val="0"/>
              <w:adjustRightInd w:val="0"/>
              <w:ind w:firstLine="567"/>
              <w:jc w:val="center"/>
              <w:rPr>
                <w:rFonts w:eastAsia="SimSun"/>
                <w:i/>
                <w:kern w:val="1"/>
                <w:sz w:val="22"/>
                <w:szCs w:val="22"/>
                <w:lang w:eastAsia="hi-IN" w:bidi="hi-IN"/>
              </w:rPr>
            </w:pPr>
            <w:r w:rsidRPr="002A550F">
              <w:rPr>
                <w:rFonts w:eastAsia="SimSun"/>
                <w:i/>
                <w:kern w:val="1"/>
                <w:sz w:val="22"/>
                <w:szCs w:val="22"/>
                <w:lang w:eastAsia="hi-IN" w:bidi="hi-IN"/>
              </w:rPr>
              <w:t>(указать наименование конкурса)</w:t>
            </w:r>
          </w:p>
          <w:p w:rsidR="00AD545F" w:rsidRPr="0067433A" w:rsidRDefault="00AD545F" w:rsidP="00AD545F">
            <w:pPr>
              <w:autoSpaceDE w:val="0"/>
              <w:autoSpaceDN w:val="0"/>
              <w:adjustRightInd w:val="0"/>
              <w:ind w:firstLine="567"/>
              <w:jc w:val="both"/>
              <w:rPr>
                <w:i/>
                <w:sz w:val="22"/>
                <w:szCs w:val="22"/>
              </w:rPr>
            </w:pPr>
            <w:r w:rsidRPr="0067433A">
              <w:rPr>
                <w:b/>
                <w:sz w:val="22"/>
                <w:szCs w:val="22"/>
              </w:rPr>
              <w:t>кому:</w:t>
            </w:r>
            <w:r w:rsidRPr="0067433A">
              <w:rPr>
                <w:b/>
                <w:sz w:val="22"/>
                <w:szCs w:val="22"/>
              </w:rPr>
              <w:tab/>
            </w:r>
            <w:r w:rsidRPr="0067433A">
              <w:rPr>
                <w:b/>
                <w:sz w:val="22"/>
                <w:szCs w:val="22"/>
              </w:rPr>
              <w:tab/>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куда: </w:t>
            </w:r>
          </w:p>
          <w:p w:rsidR="00AD545F" w:rsidRPr="0067433A" w:rsidRDefault="00AD545F" w:rsidP="00AD545F">
            <w:pPr>
              <w:autoSpaceDE w:val="0"/>
              <w:autoSpaceDN w:val="0"/>
              <w:adjustRightInd w:val="0"/>
              <w:ind w:firstLine="567"/>
              <w:jc w:val="both"/>
              <w:rPr>
                <w:b/>
                <w:sz w:val="22"/>
                <w:szCs w:val="22"/>
              </w:rPr>
            </w:pPr>
            <w:r w:rsidRPr="0067433A">
              <w:rPr>
                <w:b/>
                <w:sz w:val="22"/>
                <w:szCs w:val="22"/>
              </w:rPr>
              <w:t>Не вскрывать до: ……час ……мин «____»_______________________20___г.</w:t>
            </w:r>
          </w:p>
          <w:p w:rsidR="00AD545F" w:rsidRPr="0067433A" w:rsidRDefault="00AD545F" w:rsidP="00AD545F">
            <w:pPr>
              <w:autoSpaceDE w:val="0"/>
              <w:autoSpaceDN w:val="0"/>
              <w:adjustRightInd w:val="0"/>
              <w:ind w:firstLine="567"/>
              <w:jc w:val="both"/>
              <w:rPr>
                <w:b/>
                <w:i/>
                <w:sz w:val="22"/>
                <w:szCs w:val="22"/>
              </w:rPr>
            </w:pPr>
            <w:r w:rsidRPr="0067433A">
              <w:rPr>
                <w:i/>
                <w:sz w:val="22"/>
                <w:szCs w:val="22"/>
              </w:rPr>
              <w:t>(указываются время и дата вскрытия конверта, согласно извещению о проведении открытого конкурса)</w:t>
            </w:r>
          </w:p>
          <w:p w:rsidR="00AD545F" w:rsidRPr="0067433A" w:rsidRDefault="00AD545F" w:rsidP="00AD545F">
            <w:pPr>
              <w:autoSpaceDE w:val="0"/>
              <w:autoSpaceDN w:val="0"/>
              <w:adjustRightInd w:val="0"/>
              <w:ind w:firstLine="567"/>
              <w:jc w:val="both"/>
              <w:rPr>
                <w:b/>
                <w:sz w:val="22"/>
                <w:szCs w:val="22"/>
              </w:rPr>
            </w:pPr>
            <w:r w:rsidRPr="0067433A">
              <w:rPr>
                <w:b/>
                <w:sz w:val="22"/>
                <w:szCs w:val="22"/>
              </w:rPr>
              <w:t>* от кого: _______________________________________________________________</w:t>
            </w:r>
          </w:p>
          <w:p w:rsidR="00AD545F" w:rsidRPr="0067433A" w:rsidRDefault="00AD545F" w:rsidP="00391C44">
            <w:pPr>
              <w:autoSpaceDE w:val="0"/>
              <w:autoSpaceDN w:val="0"/>
              <w:adjustRightInd w:val="0"/>
              <w:ind w:firstLine="567"/>
              <w:jc w:val="both"/>
              <w:rPr>
                <w:sz w:val="22"/>
                <w:szCs w:val="22"/>
              </w:rPr>
            </w:pPr>
          </w:p>
        </w:tc>
      </w:tr>
    </w:tbl>
    <w:p w:rsidR="00AD545F" w:rsidRPr="0067433A" w:rsidRDefault="00AD545F" w:rsidP="00AD545F">
      <w:pPr>
        <w:widowControl w:val="0"/>
        <w:suppressAutoHyphens/>
        <w:ind w:firstLine="567"/>
        <w:jc w:val="both"/>
        <w:rPr>
          <w:rFonts w:eastAsia="SimSun"/>
          <w:kern w:val="1"/>
          <w:sz w:val="20"/>
          <w:szCs w:val="20"/>
          <w:lang w:eastAsia="hi-IN" w:bidi="hi-IN"/>
        </w:rPr>
      </w:pPr>
      <w:r w:rsidRPr="0067433A">
        <w:rPr>
          <w:rFonts w:eastAsia="SimSun"/>
          <w:kern w:val="1"/>
          <w:lang w:eastAsia="hi-IN" w:bidi="hi-IN"/>
        </w:rPr>
        <w:t xml:space="preserve">* </w:t>
      </w:r>
      <w:r w:rsidRPr="0067433A">
        <w:rPr>
          <w:rFonts w:eastAsia="SimSun"/>
          <w:kern w:val="1"/>
          <w:sz w:val="20"/>
          <w:szCs w:val="20"/>
          <w:lang w:eastAsia="hi-IN" w:bidi="hi-IN"/>
        </w:rPr>
        <w:t xml:space="preserve">Участник закупки вправе не указывать на таком конверте фирменное наименование, почтовый адрес (для юридического лица) или фамилию, имя, отчество, сведения о месте жительства (для физического лица). </w:t>
      </w:r>
    </w:p>
    <w:p w:rsidR="00AD545F" w:rsidRPr="0067433A" w:rsidRDefault="00AD545F" w:rsidP="00AD545F">
      <w:pPr>
        <w:autoSpaceDE w:val="0"/>
        <w:autoSpaceDN w:val="0"/>
        <w:adjustRightInd w:val="0"/>
        <w:ind w:firstLine="567"/>
        <w:jc w:val="both"/>
        <w:rPr>
          <w:lang w:eastAsia="en-US"/>
        </w:rPr>
      </w:pP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6</w:t>
      </w:r>
      <w:r w:rsidR="006E445C" w:rsidRPr="003E4D38">
        <w:rPr>
          <w:sz w:val="22"/>
          <w:szCs w:val="22"/>
          <w:lang w:eastAsia="en-US"/>
        </w:rPr>
        <w:t xml:space="preserve">. </w:t>
      </w:r>
      <w:r w:rsidR="00AD545F" w:rsidRPr="003E4D38">
        <w:rPr>
          <w:sz w:val="22"/>
          <w:szCs w:val="22"/>
          <w:lang w:eastAsia="en-US"/>
        </w:rPr>
        <w:t>Заказчик обеспечивает сохранность конвертов с заявками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Pr>
          <w:sz w:val="22"/>
          <w:szCs w:val="22"/>
          <w:lang w:eastAsia="en-US"/>
        </w:rPr>
        <w:t>.</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lastRenderedPageBreak/>
        <w:t>10</w:t>
      </w:r>
      <w:r w:rsidR="006E445C" w:rsidRPr="003E4D38">
        <w:rPr>
          <w:sz w:val="22"/>
          <w:szCs w:val="22"/>
          <w:lang w:eastAsia="en-US"/>
        </w:rPr>
        <w:t>.</w:t>
      </w:r>
      <w:r>
        <w:rPr>
          <w:sz w:val="22"/>
          <w:szCs w:val="22"/>
          <w:lang w:eastAsia="en-US"/>
        </w:rPr>
        <w:t>7</w:t>
      </w:r>
      <w:r w:rsidR="006E445C" w:rsidRPr="003E4D38">
        <w:rPr>
          <w:sz w:val="22"/>
          <w:szCs w:val="22"/>
          <w:lang w:eastAsia="en-US"/>
        </w:rPr>
        <w:t xml:space="preserve">. </w:t>
      </w:r>
      <w:r w:rsidR="00AD545F" w:rsidRPr="003E4D38">
        <w:rPr>
          <w:sz w:val="22"/>
          <w:szCs w:val="22"/>
          <w:lang w:eastAsia="en-US"/>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E445C" w:rsidRPr="003E4D38" w:rsidRDefault="006E445C" w:rsidP="001F10BE">
      <w:pPr>
        <w:autoSpaceDE w:val="0"/>
        <w:autoSpaceDN w:val="0"/>
        <w:adjustRightInd w:val="0"/>
        <w:ind w:firstLine="567"/>
        <w:jc w:val="both"/>
        <w:rPr>
          <w:sz w:val="22"/>
          <w:szCs w:val="22"/>
          <w:lang w:eastAsia="en-US"/>
        </w:rPr>
      </w:pPr>
    </w:p>
    <w:p w:rsidR="006E445C" w:rsidRPr="003E4D38" w:rsidRDefault="000F714B" w:rsidP="006E445C">
      <w:pPr>
        <w:autoSpaceDE w:val="0"/>
        <w:autoSpaceDN w:val="0"/>
        <w:adjustRightInd w:val="0"/>
        <w:ind w:firstLine="567"/>
        <w:jc w:val="both"/>
        <w:rPr>
          <w:b/>
          <w:sz w:val="22"/>
          <w:szCs w:val="22"/>
          <w:lang w:eastAsia="en-US"/>
        </w:rPr>
      </w:pPr>
      <w:r>
        <w:rPr>
          <w:b/>
          <w:sz w:val="22"/>
          <w:szCs w:val="22"/>
          <w:lang w:eastAsia="en-US"/>
        </w:rPr>
        <w:t>11</w:t>
      </w:r>
      <w:r w:rsidR="006E445C" w:rsidRPr="003E4D38">
        <w:rPr>
          <w:b/>
          <w:sz w:val="22"/>
          <w:szCs w:val="22"/>
          <w:lang w:eastAsia="en-US"/>
        </w:rPr>
        <w:t xml:space="preserve">. Требования к содержанию документов, входящих в состав заявки на участие в </w:t>
      </w:r>
      <w:r>
        <w:rPr>
          <w:b/>
          <w:sz w:val="22"/>
          <w:szCs w:val="22"/>
          <w:lang w:eastAsia="en-US"/>
        </w:rPr>
        <w:t xml:space="preserve">открытом </w:t>
      </w:r>
      <w:r w:rsidR="006E445C" w:rsidRPr="003E4D38">
        <w:rPr>
          <w:b/>
          <w:sz w:val="22"/>
          <w:szCs w:val="22"/>
          <w:lang w:eastAsia="en-US"/>
        </w:rPr>
        <w:t xml:space="preserve">конкурсе и требования к оформлению и составу заявок на участие в </w:t>
      </w:r>
      <w:r>
        <w:rPr>
          <w:b/>
          <w:sz w:val="22"/>
          <w:szCs w:val="22"/>
          <w:lang w:eastAsia="en-US"/>
        </w:rPr>
        <w:t xml:space="preserve">открытом </w:t>
      </w:r>
      <w:r w:rsidR="006E445C" w:rsidRPr="003E4D38">
        <w:rPr>
          <w:b/>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w:t>
      </w:r>
      <w:r w:rsidR="002D1082">
        <w:rPr>
          <w:sz w:val="22"/>
          <w:szCs w:val="22"/>
          <w:lang w:eastAsia="en-US"/>
        </w:rPr>
        <w:t>25</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w:t>
      </w:r>
      <w:r>
        <w:rPr>
          <w:sz w:val="22"/>
          <w:szCs w:val="22"/>
          <w:lang w:eastAsia="en-US"/>
        </w:rPr>
        <w:t xml:space="preserve">открытом </w:t>
      </w:r>
      <w:r w:rsidR="006E445C" w:rsidRPr="003E4D38">
        <w:rPr>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Сведения, которые содержатся в заявках участников закупки, не должны допускать двусмысленных толкований.</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.6. Все документы, представляемые участниками закупки в составе заявки на участие в </w:t>
      </w:r>
      <w:r w:rsidR="002A7834">
        <w:rPr>
          <w:sz w:val="22"/>
          <w:szCs w:val="22"/>
          <w:lang w:eastAsia="en-US"/>
        </w:rPr>
        <w:t>открытом</w:t>
      </w:r>
      <w:r w:rsidR="00F84E8D">
        <w:rPr>
          <w:sz w:val="22"/>
          <w:szCs w:val="22"/>
          <w:lang w:eastAsia="en-US"/>
        </w:rPr>
        <w:t xml:space="preserve"> </w:t>
      </w:r>
      <w:r w:rsidR="006E445C" w:rsidRPr="003E4D38">
        <w:rPr>
          <w:sz w:val="22"/>
          <w:szCs w:val="22"/>
          <w:lang w:eastAsia="en-US"/>
        </w:rPr>
        <w:t>конкурсе, должны быть заполнены по всем пунктам.</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Представленные в составе заявки на участие в </w:t>
      </w:r>
      <w:r w:rsidR="002A7834">
        <w:rPr>
          <w:sz w:val="22"/>
          <w:szCs w:val="22"/>
          <w:lang w:eastAsia="en-US"/>
        </w:rPr>
        <w:t>открытом</w:t>
      </w:r>
      <w:r w:rsidR="00F84E8D">
        <w:rPr>
          <w:sz w:val="22"/>
          <w:szCs w:val="22"/>
          <w:lang w:eastAsia="en-US"/>
        </w:rPr>
        <w:t xml:space="preserve"> </w:t>
      </w:r>
      <w:r w:rsidRPr="003E4D38">
        <w:rPr>
          <w:sz w:val="22"/>
          <w:szCs w:val="22"/>
          <w:lang w:eastAsia="en-US"/>
        </w:rPr>
        <w:t>конкурсе документы участнику закупки не возвращаются, за исключением случаев, установленных законодательством Российской Федерации.</w:t>
      </w:r>
    </w:p>
    <w:p w:rsidR="006E445C"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.7. Участник закупки вправе подать только одну заявку на участие в </w:t>
      </w:r>
      <w:r w:rsidR="002A7834">
        <w:rPr>
          <w:sz w:val="22"/>
          <w:szCs w:val="22"/>
          <w:lang w:eastAsia="en-US"/>
        </w:rPr>
        <w:t>открытом</w:t>
      </w:r>
      <w:r w:rsidR="00F84E8D">
        <w:rPr>
          <w:sz w:val="22"/>
          <w:szCs w:val="22"/>
          <w:lang w:eastAsia="en-US"/>
        </w:rPr>
        <w:t xml:space="preserve"> </w:t>
      </w:r>
      <w:r w:rsidR="006E445C" w:rsidRPr="003E4D38">
        <w:rPr>
          <w:sz w:val="22"/>
          <w:szCs w:val="22"/>
          <w:lang w:eastAsia="en-US"/>
        </w:rPr>
        <w:t xml:space="preserve">конкурсе в отношении каждого предмета </w:t>
      </w:r>
      <w:r w:rsidR="002A7834">
        <w:rPr>
          <w:sz w:val="22"/>
          <w:szCs w:val="22"/>
          <w:lang w:eastAsia="en-US"/>
        </w:rPr>
        <w:t>открытого</w:t>
      </w:r>
      <w:r w:rsidR="00F84E8D">
        <w:rPr>
          <w:sz w:val="22"/>
          <w:szCs w:val="22"/>
          <w:lang w:eastAsia="en-US"/>
        </w:rPr>
        <w:t xml:space="preserve"> </w:t>
      </w:r>
      <w:r w:rsidR="006E445C" w:rsidRPr="003E4D38">
        <w:rPr>
          <w:sz w:val="22"/>
          <w:szCs w:val="22"/>
          <w:lang w:eastAsia="en-US"/>
        </w:rPr>
        <w:t>конкурса (лота).</w:t>
      </w:r>
    </w:p>
    <w:p w:rsidR="000F714B" w:rsidRPr="003E4D38" w:rsidRDefault="000F714B" w:rsidP="006E445C">
      <w:pPr>
        <w:autoSpaceDE w:val="0"/>
        <w:autoSpaceDN w:val="0"/>
        <w:adjustRightInd w:val="0"/>
        <w:ind w:firstLine="567"/>
        <w:jc w:val="both"/>
        <w:rPr>
          <w:sz w:val="22"/>
          <w:szCs w:val="22"/>
          <w:lang w:eastAsia="en-US"/>
        </w:rPr>
      </w:pPr>
      <w:r>
        <w:rPr>
          <w:sz w:val="22"/>
          <w:szCs w:val="22"/>
          <w:lang w:eastAsia="en-US"/>
        </w:rPr>
        <w:t xml:space="preserve">11.8. </w:t>
      </w:r>
      <w:r w:rsidRPr="000F714B">
        <w:rPr>
          <w:sz w:val="22"/>
          <w:szCs w:val="22"/>
          <w:lang w:eastAsia="en-US"/>
        </w:rPr>
        <w:t xml:space="preserve">Язык заявки на участие в </w:t>
      </w:r>
      <w:r>
        <w:rPr>
          <w:sz w:val="22"/>
          <w:szCs w:val="22"/>
          <w:lang w:eastAsia="en-US"/>
        </w:rPr>
        <w:t xml:space="preserve">открытом </w:t>
      </w:r>
      <w:r w:rsidRPr="000F714B">
        <w:rPr>
          <w:sz w:val="22"/>
          <w:szCs w:val="22"/>
          <w:lang w:eastAsia="en-US"/>
        </w:rPr>
        <w:t>конкурсе</w:t>
      </w:r>
      <w:r>
        <w:rPr>
          <w:sz w:val="22"/>
          <w:szCs w:val="22"/>
          <w:lang w:eastAsia="en-US"/>
        </w:rPr>
        <w:t xml:space="preserve"> -</w:t>
      </w:r>
      <w:r w:rsidRPr="000F714B">
        <w:rPr>
          <w:sz w:val="22"/>
          <w:szCs w:val="22"/>
          <w:lang w:eastAsia="en-US"/>
        </w:rPr>
        <w:t xml:space="preserve"> русский язык.</w:t>
      </w:r>
    </w:p>
    <w:p w:rsidR="006E445C" w:rsidRPr="003E4D38" w:rsidRDefault="006E445C" w:rsidP="006E445C">
      <w:pPr>
        <w:autoSpaceDE w:val="0"/>
        <w:autoSpaceDN w:val="0"/>
        <w:adjustRightInd w:val="0"/>
        <w:ind w:firstLine="567"/>
        <w:jc w:val="both"/>
        <w:rPr>
          <w:b/>
          <w:sz w:val="22"/>
          <w:szCs w:val="22"/>
          <w:lang w:eastAsia="en-US"/>
        </w:rPr>
      </w:pPr>
    </w:p>
    <w:p w:rsidR="002A7834" w:rsidRDefault="000F714B" w:rsidP="00104568">
      <w:pPr>
        <w:autoSpaceDE w:val="0"/>
        <w:autoSpaceDN w:val="0"/>
        <w:adjustRightInd w:val="0"/>
        <w:ind w:firstLine="567"/>
        <w:jc w:val="both"/>
        <w:rPr>
          <w:b/>
          <w:sz w:val="22"/>
          <w:szCs w:val="22"/>
          <w:lang w:eastAsia="en-US"/>
        </w:rPr>
      </w:pPr>
      <w:r>
        <w:rPr>
          <w:b/>
          <w:sz w:val="22"/>
          <w:szCs w:val="22"/>
          <w:lang w:eastAsia="en-US"/>
        </w:rPr>
        <w:t>12</w:t>
      </w:r>
      <w:r w:rsidR="006E445C" w:rsidRPr="003E4D38">
        <w:rPr>
          <w:b/>
          <w:sz w:val="22"/>
          <w:szCs w:val="22"/>
          <w:lang w:eastAsia="en-US"/>
        </w:rPr>
        <w:t xml:space="preserve">. Исчерпывающий перечень документов, которые должны быть представлены участниками </w:t>
      </w:r>
      <w:r>
        <w:rPr>
          <w:b/>
          <w:sz w:val="22"/>
          <w:szCs w:val="22"/>
          <w:lang w:eastAsia="en-US"/>
        </w:rPr>
        <w:t xml:space="preserve">открытого </w:t>
      </w:r>
      <w:r w:rsidR="006E445C" w:rsidRPr="003E4D38">
        <w:rPr>
          <w:b/>
          <w:sz w:val="22"/>
          <w:szCs w:val="22"/>
          <w:lang w:eastAsia="en-US"/>
        </w:rPr>
        <w:t>конкурса в соответствии с пунктом 1 части 1 статьи 31 Закона</w:t>
      </w:r>
      <w:r w:rsidR="00F86E9D">
        <w:rPr>
          <w:b/>
          <w:sz w:val="22"/>
          <w:szCs w:val="22"/>
          <w:lang w:eastAsia="en-US"/>
        </w:rPr>
        <w:t xml:space="preserve"> о контрактной системе</w:t>
      </w:r>
      <w:r w:rsidR="002A7834">
        <w:rPr>
          <w:b/>
          <w:sz w:val="22"/>
          <w:szCs w:val="22"/>
          <w:lang w:eastAsia="en-US"/>
        </w:rPr>
        <w:t>:</w:t>
      </w:r>
    </w:p>
    <w:p w:rsidR="00067916" w:rsidRPr="006561BD" w:rsidRDefault="006561BD" w:rsidP="00CD1B9C">
      <w:pPr>
        <w:pStyle w:val="a8"/>
        <w:numPr>
          <w:ilvl w:val="0"/>
          <w:numId w:val="13"/>
        </w:numPr>
        <w:autoSpaceDE w:val="0"/>
        <w:autoSpaceDN w:val="0"/>
        <w:adjustRightInd w:val="0"/>
        <w:spacing w:after="0" w:line="240" w:lineRule="auto"/>
        <w:ind w:left="0" w:firstLine="786"/>
        <w:jc w:val="both"/>
        <w:rPr>
          <w:rFonts w:ascii="Times New Roman" w:hAnsi="Times New Roman"/>
          <w:lang w:eastAsia="en-US"/>
        </w:rPr>
      </w:pPr>
      <w:r w:rsidRPr="00507B08">
        <w:rPr>
          <w:rFonts w:ascii="Times New Roman" w:hAnsi="Times New Roman"/>
          <w:bCs/>
          <w:lang w:eastAsia="en-US"/>
        </w:rPr>
        <w:lastRenderedPageBreak/>
        <w:t>копия Выписки из Реестра Операторов осуществляющих обработку персональных данных (Федеральный закон РФ от 27.07.2006 № 152-ФЗ; Приказ Министерства связи и массовых коммуникаций РФ от 21.12.2011 № 346).</w:t>
      </w:r>
    </w:p>
    <w:p w:rsidR="00AC7320" w:rsidRPr="000F714B" w:rsidRDefault="00AC7320" w:rsidP="00104568">
      <w:pPr>
        <w:autoSpaceDE w:val="0"/>
        <w:autoSpaceDN w:val="0"/>
        <w:adjustRightInd w:val="0"/>
        <w:ind w:firstLine="567"/>
        <w:jc w:val="both"/>
        <w:rPr>
          <w:sz w:val="22"/>
          <w:szCs w:val="22"/>
          <w:lang w:eastAsia="en-US"/>
        </w:rPr>
      </w:pPr>
    </w:p>
    <w:p w:rsidR="0027623D" w:rsidRPr="003E4D38" w:rsidRDefault="000F714B" w:rsidP="0027623D">
      <w:pPr>
        <w:autoSpaceDE w:val="0"/>
        <w:autoSpaceDN w:val="0"/>
        <w:adjustRightInd w:val="0"/>
        <w:ind w:firstLine="567"/>
        <w:jc w:val="both"/>
        <w:rPr>
          <w:sz w:val="22"/>
          <w:szCs w:val="22"/>
          <w:lang w:eastAsia="en-US"/>
        </w:rPr>
      </w:pPr>
      <w:r>
        <w:rPr>
          <w:b/>
          <w:sz w:val="22"/>
          <w:szCs w:val="22"/>
          <w:lang w:eastAsia="en-US"/>
        </w:rPr>
        <w:t>13</w:t>
      </w:r>
      <w:r w:rsidR="005D1F51" w:rsidRPr="003E4D38">
        <w:rPr>
          <w:b/>
          <w:sz w:val="22"/>
          <w:szCs w:val="22"/>
          <w:lang w:eastAsia="en-US"/>
        </w:rPr>
        <w:t xml:space="preserve">. </w:t>
      </w:r>
      <w:r w:rsidR="00F86E9D" w:rsidRPr="00F86E9D">
        <w:rPr>
          <w:b/>
          <w:bCs/>
          <w:sz w:val="22"/>
          <w:szCs w:val="22"/>
          <w:lang w:eastAsia="en-US"/>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F84E8D">
        <w:rPr>
          <w:b/>
          <w:bCs/>
          <w:sz w:val="22"/>
          <w:szCs w:val="22"/>
          <w:lang w:eastAsia="en-US"/>
        </w:rPr>
        <w:t xml:space="preserve"> </w:t>
      </w:r>
      <w:r w:rsidR="00F86E9D" w:rsidRPr="00F86E9D">
        <w:rPr>
          <w:bCs/>
          <w:sz w:val="22"/>
          <w:szCs w:val="22"/>
          <w:lang w:eastAsia="en-US"/>
        </w:rPr>
        <w:t>в случае, если данные условия, запреты, ограничения установлены в</w:t>
      </w:r>
      <w:r w:rsidR="00F84E8D">
        <w:rPr>
          <w:bCs/>
          <w:sz w:val="22"/>
          <w:szCs w:val="22"/>
          <w:lang w:eastAsia="en-US"/>
        </w:rPr>
        <w:t xml:space="preserve"> </w:t>
      </w:r>
      <w:r w:rsidR="00F86E9D" w:rsidRPr="00104568">
        <w:rPr>
          <w:sz w:val="22"/>
          <w:szCs w:val="22"/>
          <w:lang w:eastAsia="en-US"/>
        </w:rPr>
        <w:t xml:space="preserve">п. </w:t>
      </w:r>
      <w:r w:rsidR="00D61F10">
        <w:rPr>
          <w:sz w:val="22"/>
          <w:szCs w:val="22"/>
          <w:lang w:eastAsia="en-US"/>
        </w:rPr>
        <w:t>20</w:t>
      </w:r>
      <w:r w:rsidR="00F84E8D">
        <w:rPr>
          <w:sz w:val="22"/>
          <w:szCs w:val="22"/>
          <w:lang w:eastAsia="en-US"/>
        </w:rPr>
        <w:t xml:space="preserve"> </w:t>
      </w:r>
      <w:r w:rsidR="00104568">
        <w:rPr>
          <w:bCs/>
          <w:sz w:val="22"/>
          <w:szCs w:val="22"/>
        </w:rPr>
        <w:t xml:space="preserve">Раздела </w:t>
      </w:r>
      <w:r w:rsidR="00104568">
        <w:rPr>
          <w:bCs/>
          <w:sz w:val="22"/>
          <w:szCs w:val="22"/>
          <w:lang w:val="en-US"/>
        </w:rPr>
        <w:t>II</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F86E9D">
        <w:rPr>
          <w:sz w:val="22"/>
          <w:szCs w:val="22"/>
          <w:lang w:eastAsia="en-US"/>
        </w:rPr>
        <w:t>.</w:t>
      </w:r>
    </w:p>
    <w:p w:rsidR="00C45DA1" w:rsidRPr="003E4D38" w:rsidRDefault="00F86E9D" w:rsidP="00C45DA1">
      <w:pPr>
        <w:pStyle w:val="3"/>
        <w:keepNext w:val="0"/>
        <w:ind w:firstLine="567"/>
        <w:jc w:val="both"/>
        <w:rPr>
          <w:rFonts w:ascii="Times New Roman" w:hAnsi="Times New Roman" w:cs="Times New Roman"/>
          <w:sz w:val="22"/>
          <w:szCs w:val="22"/>
        </w:rPr>
      </w:pPr>
      <w:r>
        <w:rPr>
          <w:rFonts w:ascii="Times New Roman" w:hAnsi="Times New Roman" w:cs="Times New Roman"/>
          <w:sz w:val="22"/>
          <w:szCs w:val="22"/>
          <w:lang w:eastAsia="en-US"/>
        </w:rPr>
        <w:t>14</w:t>
      </w:r>
      <w:r w:rsidR="00F7626C" w:rsidRPr="003E4D38">
        <w:rPr>
          <w:rFonts w:ascii="Times New Roman" w:hAnsi="Times New Roman" w:cs="Times New Roman"/>
          <w:sz w:val="22"/>
          <w:szCs w:val="22"/>
          <w:lang w:eastAsia="en-US"/>
        </w:rPr>
        <w:t>.</w:t>
      </w:r>
      <w:bookmarkStart w:id="8" w:name="_Toc123405465"/>
      <w:bookmarkStart w:id="9" w:name="_Ref119429410"/>
      <w:bookmarkStart w:id="10" w:name="_Toc282955059"/>
      <w:bookmarkStart w:id="11" w:name="_Toc371787622"/>
      <w:bookmarkStart w:id="12" w:name="_Toc373179836"/>
      <w:bookmarkStart w:id="13" w:name="_Toc373179876"/>
      <w:bookmarkStart w:id="14" w:name="_Toc447196620"/>
      <w:bookmarkStart w:id="15" w:name="_Toc467675530"/>
      <w:r w:rsidR="00C45DA1" w:rsidRPr="003E4D38">
        <w:rPr>
          <w:rFonts w:ascii="Times New Roman" w:hAnsi="Times New Roman" w:cs="Times New Roman"/>
          <w:sz w:val="22"/>
          <w:szCs w:val="22"/>
        </w:rPr>
        <w:t xml:space="preserve">Порядок предоставления участникам открытого конкурса разъяснений положений конкурсной документации, </w:t>
      </w:r>
      <w:bookmarkEnd w:id="8"/>
      <w:bookmarkEnd w:id="9"/>
      <w:r w:rsidR="00C45DA1" w:rsidRPr="003E4D38">
        <w:rPr>
          <w:rFonts w:ascii="Times New Roman" w:hAnsi="Times New Roman" w:cs="Times New Roman"/>
          <w:sz w:val="22"/>
          <w:szCs w:val="22"/>
        </w:rPr>
        <w:t>внесение изменений в извещение о проведении открытого конкурса</w:t>
      </w:r>
      <w:bookmarkEnd w:id="10"/>
      <w:bookmarkEnd w:id="11"/>
      <w:bookmarkEnd w:id="12"/>
      <w:bookmarkEnd w:id="13"/>
      <w:bookmarkEnd w:id="14"/>
      <w:bookmarkEnd w:id="15"/>
      <w:r w:rsidR="00BC132E">
        <w:rPr>
          <w:rFonts w:ascii="Times New Roman" w:hAnsi="Times New Roman" w:cs="Times New Roman"/>
          <w:sz w:val="22"/>
          <w:szCs w:val="22"/>
        </w:rPr>
        <w:t>, в конкурсную документацию</w:t>
      </w:r>
    </w:p>
    <w:p w:rsidR="00C45DA1" w:rsidRPr="003E4D38" w:rsidRDefault="00F86E9D" w:rsidP="002318F5">
      <w:pPr>
        <w:ind w:firstLine="567"/>
        <w:jc w:val="both"/>
        <w:rPr>
          <w:sz w:val="22"/>
          <w:szCs w:val="22"/>
        </w:rPr>
      </w:pPr>
      <w:r>
        <w:rPr>
          <w:sz w:val="22"/>
          <w:szCs w:val="22"/>
        </w:rPr>
        <w:t>14</w:t>
      </w:r>
      <w:r w:rsidR="00C45DA1" w:rsidRPr="003E4D38">
        <w:rPr>
          <w:sz w:val="22"/>
          <w:szCs w:val="22"/>
        </w:rPr>
        <w:t>.1.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45DA1" w:rsidRPr="003E4D38" w:rsidRDefault="00F86E9D" w:rsidP="002318F5">
      <w:pPr>
        <w:ind w:firstLine="567"/>
        <w:jc w:val="both"/>
        <w:rPr>
          <w:sz w:val="22"/>
          <w:szCs w:val="22"/>
        </w:rPr>
      </w:pPr>
      <w:r>
        <w:rPr>
          <w:sz w:val="22"/>
          <w:szCs w:val="22"/>
        </w:rPr>
        <w:t>14</w:t>
      </w:r>
      <w:r w:rsidR="00C45DA1" w:rsidRPr="003E4D38">
        <w:rPr>
          <w:sz w:val="22"/>
          <w:szCs w:val="22"/>
        </w:rPr>
        <w:t>.2.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C45DA1" w:rsidRPr="003E4D38"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 xml:space="preserve">.3. Заказчик вправе принять решение о внесении изменений в извещение о проведении открытого конкурса не позднее, чем за пять дней до даты окончания </w:t>
      </w:r>
      <w:r w:rsidR="006C177F">
        <w:rPr>
          <w:sz w:val="22"/>
          <w:szCs w:val="22"/>
        </w:rPr>
        <w:t xml:space="preserve">срока </w:t>
      </w:r>
      <w:r w:rsidR="00C45DA1" w:rsidRPr="003E4D38">
        <w:rPr>
          <w:sz w:val="22"/>
          <w:szCs w:val="22"/>
        </w:rPr>
        <w:t xml:space="preserve">подачи заявок на участие в конкурсе. </w:t>
      </w:r>
      <w:r w:rsidR="00C45DA1" w:rsidRPr="003E4D38">
        <w:rPr>
          <w:bCs/>
          <w:sz w:val="22"/>
          <w:szCs w:val="22"/>
        </w:rPr>
        <w:t>Изменение объекта закупок, увеличение размера обеспечения заявок на участие в открытом конкурсе не допускаются</w:t>
      </w:r>
      <w:r w:rsidR="00C45DA1" w:rsidRPr="003E4D38">
        <w:rPr>
          <w:sz w:val="22"/>
          <w:szCs w:val="22"/>
        </w:rPr>
        <w:t>.</w:t>
      </w:r>
    </w:p>
    <w:p w:rsidR="00C45DA1"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.4. В течение одного дня со дня принятия указанного решения такие изменения размещаются заказчиком  в единой информационной системе. При этом, срок подачи заявок на участие в конкурсе будет продлен так, чтобы со дня размещения в единой информационной системе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за исключением случаев, предусмотренных Законом о контрактной системе, или, если изменения в конкурсную документацию вносятся в отношении конкретного лота, срок подачи заявок на участие в открытом конкурсе в отношении конкретного лота должен быть продлен.</w:t>
      </w:r>
    </w:p>
    <w:p w:rsidR="006C177F" w:rsidRDefault="006C177F" w:rsidP="00F86E9D">
      <w:pPr>
        <w:autoSpaceDE w:val="0"/>
        <w:autoSpaceDN w:val="0"/>
        <w:adjustRightInd w:val="0"/>
        <w:ind w:firstLine="567"/>
        <w:jc w:val="both"/>
        <w:rPr>
          <w:sz w:val="22"/>
          <w:szCs w:val="22"/>
        </w:rPr>
      </w:pPr>
      <w:r>
        <w:rPr>
          <w:sz w:val="22"/>
          <w:szCs w:val="22"/>
        </w:rPr>
        <w:t xml:space="preserve">14.5. </w:t>
      </w:r>
      <w:r w:rsidRPr="003E4D38">
        <w:rPr>
          <w:sz w:val="22"/>
          <w:szCs w:val="22"/>
        </w:rPr>
        <w:t xml:space="preserve">. Заказчик вправе принять решение о внесении изменений в </w:t>
      </w:r>
      <w:r>
        <w:rPr>
          <w:sz w:val="22"/>
          <w:szCs w:val="22"/>
        </w:rPr>
        <w:t>конкурсную документацию</w:t>
      </w:r>
      <w:r w:rsidRPr="003E4D38">
        <w:rPr>
          <w:sz w:val="22"/>
          <w:szCs w:val="22"/>
        </w:rPr>
        <w:t xml:space="preserve"> не позднее, чем за пять дней до даты окончания </w:t>
      </w:r>
      <w:r>
        <w:rPr>
          <w:sz w:val="22"/>
          <w:szCs w:val="22"/>
        </w:rPr>
        <w:t xml:space="preserve">срока </w:t>
      </w:r>
      <w:r w:rsidRPr="003E4D38">
        <w:rPr>
          <w:sz w:val="22"/>
          <w:szCs w:val="22"/>
        </w:rPr>
        <w:t xml:space="preserve">подачи заявок на участие в </w:t>
      </w:r>
      <w:r w:rsidR="00696C3E">
        <w:rPr>
          <w:sz w:val="22"/>
          <w:szCs w:val="22"/>
        </w:rPr>
        <w:t xml:space="preserve">открытом </w:t>
      </w:r>
      <w:r w:rsidRPr="003E4D38">
        <w:rPr>
          <w:sz w:val="22"/>
          <w:szCs w:val="22"/>
        </w:rPr>
        <w:t xml:space="preserve">конкурсе. </w:t>
      </w:r>
      <w:r w:rsidRPr="003E4D38">
        <w:rPr>
          <w:bCs/>
          <w:sz w:val="22"/>
          <w:szCs w:val="22"/>
        </w:rPr>
        <w:t>Изменение объекта закупок, увеличение размера обеспечения заявок на участие в открытом конкурсе не допускаются</w:t>
      </w:r>
      <w:r w:rsidRPr="003E4D38">
        <w:rPr>
          <w:sz w:val="22"/>
          <w:szCs w:val="22"/>
        </w:rPr>
        <w:t>.</w:t>
      </w:r>
    </w:p>
    <w:p w:rsidR="00696C3E" w:rsidRPr="00696C3E" w:rsidRDefault="00696C3E" w:rsidP="00696C3E">
      <w:pPr>
        <w:autoSpaceDE w:val="0"/>
        <w:autoSpaceDN w:val="0"/>
        <w:adjustRightInd w:val="0"/>
        <w:ind w:firstLine="567"/>
        <w:jc w:val="both"/>
        <w:rPr>
          <w:sz w:val="22"/>
          <w:szCs w:val="22"/>
        </w:rPr>
      </w:pPr>
      <w:r>
        <w:rPr>
          <w:sz w:val="22"/>
          <w:szCs w:val="22"/>
        </w:rPr>
        <w:t xml:space="preserve">14.6. </w:t>
      </w:r>
      <w:r w:rsidRPr="00696C3E">
        <w:rPr>
          <w:sz w:val="22"/>
          <w:szCs w:val="22"/>
        </w:rPr>
        <w:t xml:space="preserve">В течение одного дня </w:t>
      </w:r>
      <w:r>
        <w:rPr>
          <w:sz w:val="22"/>
          <w:szCs w:val="22"/>
        </w:rPr>
        <w:t>с даты</w:t>
      </w:r>
      <w:r w:rsidRPr="00696C3E">
        <w:rPr>
          <w:sz w:val="22"/>
          <w:szCs w:val="22"/>
        </w:rPr>
        <w:t xml:space="preserve"> принятия решения </w:t>
      </w:r>
      <w:r>
        <w:rPr>
          <w:sz w:val="22"/>
          <w:szCs w:val="22"/>
        </w:rPr>
        <w:t xml:space="preserve">о внесении изменений в конкурсную документацию </w:t>
      </w:r>
      <w:r w:rsidRPr="00696C3E">
        <w:rPr>
          <w:sz w:val="22"/>
          <w:szCs w:val="22"/>
        </w:rPr>
        <w:t>такие изменения размещаются заказчиком  в единой информационной системе</w:t>
      </w:r>
      <w:r>
        <w:rPr>
          <w:sz w:val="22"/>
          <w:szCs w:val="22"/>
        </w:rPr>
        <w:t xml:space="preserve"> в порядке, </w:t>
      </w:r>
      <w:r w:rsidRPr="00696C3E">
        <w:rPr>
          <w:sz w:val="22"/>
          <w:szCs w:val="22"/>
        </w:rPr>
        <w:t xml:space="preserve">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w:t>
      </w:r>
      <w:r>
        <w:rPr>
          <w:sz w:val="22"/>
          <w:szCs w:val="22"/>
        </w:rPr>
        <w:t>Законом о контрактной системе</w:t>
      </w:r>
      <w:r w:rsidRPr="00696C3E">
        <w:rPr>
          <w:sz w:val="22"/>
          <w:szCs w:val="22"/>
        </w:rPr>
        <w:t>.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7</w:t>
      </w:r>
      <w:r w:rsidR="00C45DA1" w:rsidRPr="003E4D38">
        <w:rPr>
          <w:sz w:val="22"/>
          <w:szCs w:val="22"/>
        </w:rPr>
        <w:t xml:space="preserve">. Участники закупки, использующие конкурсную документацию с единой информационной системы,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в единой информационной системе. </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8</w:t>
      </w:r>
      <w:r w:rsidR="00C45DA1" w:rsidRPr="003E4D38">
        <w:rPr>
          <w:sz w:val="22"/>
          <w:szCs w:val="22"/>
        </w:rPr>
        <w:t xml:space="preserve">.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w:t>
      </w:r>
      <w:r w:rsidR="00C45DA1" w:rsidRPr="003E4D38">
        <w:rPr>
          <w:sz w:val="22"/>
          <w:szCs w:val="22"/>
        </w:rPr>
        <w:lastRenderedPageBreak/>
        <w:t>размещенными надлежащим образом. Заявка на участие в конкурсе, представленная без учета внесенных в конкурсную документацию изменений, не будет иметь юридической силы.</w:t>
      </w:r>
    </w:p>
    <w:p w:rsidR="00C45DA1" w:rsidRPr="003E4D38" w:rsidRDefault="00204E82" w:rsidP="00C45DA1">
      <w:pPr>
        <w:autoSpaceDE w:val="0"/>
        <w:autoSpaceDN w:val="0"/>
        <w:adjustRightInd w:val="0"/>
        <w:ind w:firstLine="567"/>
        <w:jc w:val="both"/>
        <w:rPr>
          <w:b/>
          <w:sz w:val="22"/>
          <w:szCs w:val="22"/>
          <w:lang w:eastAsia="en-US"/>
        </w:rPr>
      </w:pPr>
      <w:r>
        <w:rPr>
          <w:sz w:val="22"/>
          <w:szCs w:val="22"/>
        </w:rPr>
        <w:t>14.</w:t>
      </w:r>
      <w:r w:rsidR="00696C3E">
        <w:rPr>
          <w:sz w:val="22"/>
          <w:szCs w:val="22"/>
        </w:rPr>
        <w:t>9</w:t>
      </w:r>
      <w:r>
        <w:rPr>
          <w:sz w:val="22"/>
          <w:szCs w:val="22"/>
        </w:rPr>
        <w:t xml:space="preserve">. </w:t>
      </w:r>
      <w:r w:rsidR="00C45DA1" w:rsidRPr="003E4D38">
        <w:rPr>
          <w:sz w:val="22"/>
          <w:szCs w:val="22"/>
        </w:rPr>
        <w:t xml:space="preserve">Даты начала и окончания срока предоставления участникам открытого конкурса разъяснений положений конкурсной документации указаны в п. </w:t>
      </w:r>
      <w:r w:rsidR="00D61F10">
        <w:rPr>
          <w:sz w:val="22"/>
          <w:szCs w:val="22"/>
        </w:rPr>
        <w:t>21</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p>
    <w:p w:rsidR="00C45DA1" w:rsidRPr="003E4D38" w:rsidRDefault="00C45DA1" w:rsidP="002B1B6F">
      <w:pPr>
        <w:autoSpaceDE w:val="0"/>
        <w:autoSpaceDN w:val="0"/>
        <w:adjustRightInd w:val="0"/>
        <w:ind w:firstLine="567"/>
        <w:jc w:val="both"/>
        <w:rPr>
          <w:b/>
          <w:sz w:val="22"/>
          <w:szCs w:val="22"/>
          <w:lang w:eastAsia="en-US"/>
        </w:rPr>
      </w:pPr>
    </w:p>
    <w:p w:rsidR="00DE241D" w:rsidRPr="003E4D38" w:rsidRDefault="00204E82" w:rsidP="009B4E47">
      <w:pPr>
        <w:autoSpaceDE w:val="0"/>
        <w:autoSpaceDN w:val="0"/>
        <w:adjustRightInd w:val="0"/>
        <w:ind w:firstLine="567"/>
        <w:jc w:val="center"/>
        <w:rPr>
          <w:b/>
          <w:sz w:val="22"/>
          <w:szCs w:val="22"/>
          <w:lang w:eastAsia="en-US"/>
        </w:rPr>
      </w:pPr>
      <w:r>
        <w:rPr>
          <w:b/>
          <w:sz w:val="22"/>
          <w:szCs w:val="22"/>
          <w:lang w:eastAsia="en-US"/>
        </w:rPr>
        <w:t>15</w:t>
      </w:r>
      <w:r w:rsidR="00C45DA1" w:rsidRPr="003E4D38">
        <w:rPr>
          <w:b/>
          <w:sz w:val="22"/>
          <w:szCs w:val="22"/>
          <w:lang w:eastAsia="en-US"/>
        </w:rPr>
        <w:t xml:space="preserve">. </w:t>
      </w:r>
      <w:r w:rsidR="00DE241D" w:rsidRPr="003E4D38">
        <w:rPr>
          <w:b/>
          <w:sz w:val="22"/>
          <w:szCs w:val="22"/>
          <w:lang w:eastAsia="en-US"/>
        </w:rPr>
        <w:t xml:space="preserve">Отзыв заявок на участие в </w:t>
      </w:r>
      <w:r w:rsidR="000C6D3A">
        <w:rPr>
          <w:b/>
          <w:sz w:val="22"/>
          <w:szCs w:val="22"/>
          <w:lang w:eastAsia="en-US"/>
        </w:rPr>
        <w:t xml:space="preserve">открытом </w:t>
      </w:r>
      <w:r w:rsidR="00DE241D" w:rsidRPr="003E4D38">
        <w:rPr>
          <w:b/>
          <w:sz w:val="22"/>
          <w:szCs w:val="22"/>
          <w:lang w:eastAsia="en-US"/>
        </w:rPr>
        <w:t>конкурсе</w:t>
      </w:r>
      <w:r w:rsidR="00104568">
        <w:rPr>
          <w:b/>
          <w:sz w:val="22"/>
          <w:szCs w:val="22"/>
          <w:lang w:eastAsia="en-US"/>
        </w:rPr>
        <w:t>.</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.1.</w:t>
      </w:r>
      <w:r w:rsidR="00DE241D" w:rsidRPr="003E4D38">
        <w:rPr>
          <w:sz w:val="22"/>
          <w:szCs w:val="22"/>
          <w:lang w:eastAsia="en-US"/>
        </w:rPr>
        <w:tab/>
        <w:t xml:space="preserve">Участник закупки, подавший заявку на участие в </w:t>
      </w:r>
      <w:r w:rsidR="00204E82">
        <w:rPr>
          <w:sz w:val="22"/>
          <w:szCs w:val="22"/>
          <w:lang w:eastAsia="en-US"/>
        </w:rPr>
        <w:t xml:space="preserve">открытом </w:t>
      </w:r>
      <w:r w:rsidR="00DE241D" w:rsidRPr="003E4D38">
        <w:rPr>
          <w:sz w:val="22"/>
          <w:szCs w:val="22"/>
          <w:lang w:eastAsia="en-US"/>
        </w:rPr>
        <w:t xml:space="preserve">конкурсе, вправе отозвать указанную заявку в любое время до </w:t>
      </w:r>
      <w:r w:rsidR="00204E82">
        <w:rPr>
          <w:sz w:val="22"/>
          <w:szCs w:val="22"/>
          <w:lang w:eastAsia="en-US"/>
        </w:rPr>
        <w:t xml:space="preserve">истечения срока подачи заявок, </w:t>
      </w:r>
      <w:r w:rsidR="00204E82" w:rsidRPr="00204E82">
        <w:rPr>
          <w:sz w:val="22"/>
          <w:szCs w:val="22"/>
          <w:lang w:eastAsia="en-US"/>
        </w:rPr>
        <w:t xml:space="preserve">в том числе непосредственно перед вскрытием конвертов с заявками на участие в </w:t>
      </w:r>
      <w:r w:rsidR="00204E82">
        <w:rPr>
          <w:sz w:val="22"/>
          <w:szCs w:val="22"/>
          <w:lang w:eastAsia="en-US"/>
        </w:rPr>
        <w:t xml:space="preserve">открытом </w:t>
      </w:r>
      <w:r w:rsidR="00204E82" w:rsidRPr="00204E82">
        <w:rPr>
          <w:sz w:val="22"/>
          <w:szCs w:val="22"/>
          <w:lang w:eastAsia="en-US"/>
        </w:rPr>
        <w:t>конкурсе.</w:t>
      </w:r>
      <w:r w:rsidR="00DE241D" w:rsidRPr="003E4D38">
        <w:rPr>
          <w:sz w:val="22"/>
          <w:szCs w:val="22"/>
          <w:lang w:eastAsia="en-US"/>
        </w:rPr>
        <w:t xml:space="preserve"> путем письменного уведомления Заказчика об этом.</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.2.</w:t>
      </w:r>
      <w:r w:rsidR="00DE241D" w:rsidRPr="003E4D38">
        <w:rPr>
          <w:sz w:val="22"/>
          <w:szCs w:val="22"/>
          <w:lang w:eastAsia="en-US"/>
        </w:rPr>
        <w:tab/>
        <w:t xml:space="preserve">В заявлении об отзыве заявки на участие в конкурсе (далее – заявление об отзыве заявки) в обязательном порядке должны указываться наименование </w:t>
      </w:r>
      <w:r w:rsidR="0011087D">
        <w:rPr>
          <w:sz w:val="22"/>
          <w:szCs w:val="22"/>
          <w:lang w:eastAsia="en-US"/>
        </w:rPr>
        <w:t>у</w:t>
      </w:r>
      <w:r w:rsidR="00DE241D" w:rsidRPr="003E4D38">
        <w:rPr>
          <w:sz w:val="22"/>
          <w:szCs w:val="22"/>
          <w:lang w:eastAsia="en-US"/>
        </w:rPr>
        <w:t xml:space="preserve">частника закупки, отзывающего заявку, регистрационный номер заявки и способ возврата заявки. Заявление об отзыве заявки должно быть скреплено печатью и заверено подписью </w:t>
      </w:r>
      <w:r w:rsidR="0011087D">
        <w:rPr>
          <w:sz w:val="22"/>
          <w:szCs w:val="22"/>
          <w:lang w:eastAsia="en-US"/>
        </w:rPr>
        <w:t>у</w:t>
      </w:r>
      <w:r w:rsidR="00DE241D" w:rsidRPr="003E4D38">
        <w:rPr>
          <w:sz w:val="22"/>
          <w:szCs w:val="22"/>
          <w:lang w:eastAsia="en-US"/>
        </w:rPr>
        <w:t xml:space="preserve">частника закупки или уполномоченного лица </w:t>
      </w:r>
      <w:r w:rsidR="0011087D">
        <w:rPr>
          <w:sz w:val="22"/>
          <w:szCs w:val="22"/>
          <w:lang w:eastAsia="en-US"/>
        </w:rPr>
        <w:t>у</w:t>
      </w:r>
      <w:r w:rsidR="00DE241D" w:rsidRPr="003E4D38">
        <w:rPr>
          <w:sz w:val="22"/>
          <w:szCs w:val="22"/>
          <w:lang w:eastAsia="en-US"/>
        </w:rPr>
        <w:t xml:space="preserve">частника закупки. В случае, если на конверте не указаны фирменное наименование, почтовый адрес для юридического лица - участника закупки, заявка на участие в </w:t>
      </w:r>
      <w:r w:rsidR="00BC132E">
        <w:rPr>
          <w:sz w:val="22"/>
          <w:szCs w:val="22"/>
          <w:lang w:eastAsia="en-US"/>
        </w:rPr>
        <w:t xml:space="preserve">открытом </w:t>
      </w:r>
      <w:r w:rsidR="00DE241D" w:rsidRPr="003E4D38">
        <w:rPr>
          <w:sz w:val="22"/>
          <w:szCs w:val="22"/>
          <w:lang w:eastAsia="en-US"/>
        </w:rPr>
        <w:t xml:space="preserve">конкурсе возвращается такому </w:t>
      </w:r>
      <w:r w:rsidR="0011087D">
        <w:rPr>
          <w:sz w:val="22"/>
          <w:szCs w:val="22"/>
          <w:lang w:eastAsia="en-US"/>
        </w:rPr>
        <w:t>у</w:t>
      </w:r>
      <w:r w:rsidR="00DE241D" w:rsidRPr="003E4D38">
        <w:rPr>
          <w:sz w:val="22"/>
          <w:szCs w:val="22"/>
          <w:lang w:eastAsia="en-US"/>
        </w:rPr>
        <w:t xml:space="preserve">частнику после вскрытия конверта с заявкой на участие в </w:t>
      </w:r>
      <w:r w:rsidR="00BC132E">
        <w:rPr>
          <w:sz w:val="22"/>
          <w:szCs w:val="22"/>
          <w:lang w:eastAsia="en-US"/>
        </w:rPr>
        <w:t xml:space="preserve">открытом </w:t>
      </w:r>
      <w:r w:rsidR="00DE241D" w:rsidRPr="003E4D38">
        <w:rPr>
          <w:sz w:val="22"/>
          <w:szCs w:val="22"/>
          <w:lang w:eastAsia="en-US"/>
        </w:rPr>
        <w:t>конкурсе.</w:t>
      </w:r>
    </w:p>
    <w:p w:rsidR="00DE241D"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.3.</w:t>
      </w:r>
      <w:r w:rsidR="00DE241D" w:rsidRPr="003E4D38">
        <w:rPr>
          <w:sz w:val="22"/>
          <w:szCs w:val="22"/>
          <w:lang w:eastAsia="en-US"/>
        </w:rPr>
        <w:tab/>
        <w:t xml:space="preserve">До последнего дня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подаются по адресу, указанному в </w:t>
      </w:r>
      <w:r w:rsidR="00104568">
        <w:rPr>
          <w:sz w:val="22"/>
          <w:szCs w:val="22"/>
          <w:lang w:eastAsia="en-US"/>
        </w:rPr>
        <w:t xml:space="preserve">п. </w:t>
      </w:r>
      <w:r w:rsidR="00D61F10">
        <w:rPr>
          <w:sz w:val="22"/>
          <w:szCs w:val="22"/>
          <w:lang w:eastAsia="en-US"/>
        </w:rPr>
        <w:t>29</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r w:rsidR="00DE241D" w:rsidRPr="003E4D38">
        <w:rPr>
          <w:sz w:val="22"/>
          <w:szCs w:val="22"/>
          <w:lang w:eastAsia="en-US"/>
        </w:rPr>
        <w:t xml:space="preserve">. В день окончания срока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могут быть поданы на заседании </w:t>
      </w:r>
      <w:r w:rsidR="00104568">
        <w:rPr>
          <w:sz w:val="22"/>
          <w:szCs w:val="22"/>
          <w:lang w:eastAsia="en-US"/>
        </w:rPr>
        <w:t>Единой</w:t>
      </w:r>
      <w:r w:rsidR="00DE241D" w:rsidRPr="003E4D38">
        <w:rPr>
          <w:sz w:val="22"/>
          <w:szCs w:val="22"/>
          <w:lang w:eastAsia="en-US"/>
        </w:rPr>
        <w:t xml:space="preserve"> комиссии непосредственно перед вскрытием конвертов с заявками на участие в </w:t>
      </w:r>
      <w:r>
        <w:rPr>
          <w:sz w:val="22"/>
          <w:szCs w:val="22"/>
          <w:lang w:eastAsia="en-US"/>
        </w:rPr>
        <w:t>открытом</w:t>
      </w:r>
      <w:r w:rsidR="00F84E8D">
        <w:rPr>
          <w:sz w:val="22"/>
          <w:szCs w:val="22"/>
          <w:lang w:eastAsia="en-US"/>
        </w:rPr>
        <w:t xml:space="preserve"> </w:t>
      </w:r>
      <w:r w:rsidR="00DE241D" w:rsidRPr="003E4D38">
        <w:rPr>
          <w:sz w:val="22"/>
          <w:szCs w:val="22"/>
          <w:lang w:eastAsia="en-US"/>
        </w:rPr>
        <w:t xml:space="preserve">конкурсе по адресу, по которому осуществляется вскрытие конвертов с заявками на участие в </w:t>
      </w:r>
      <w:r w:rsidR="00E01214">
        <w:rPr>
          <w:sz w:val="22"/>
          <w:szCs w:val="22"/>
          <w:lang w:eastAsia="en-US"/>
        </w:rPr>
        <w:t xml:space="preserve">открытом </w:t>
      </w:r>
      <w:r w:rsidR="00DE241D" w:rsidRPr="003E4D38">
        <w:rPr>
          <w:sz w:val="22"/>
          <w:szCs w:val="22"/>
          <w:lang w:eastAsia="en-US"/>
        </w:rPr>
        <w:t xml:space="preserve">конкурсе. </w:t>
      </w:r>
    </w:p>
    <w:p w:rsidR="00BC132E" w:rsidRPr="003E4D38" w:rsidRDefault="00BC132E" w:rsidP="00DE241D">
      <w:pPr>
        <w:autoSpaceDE w:val="0"/>
        <w:autoSpaceDN w:val="0"/>
        <w:adjustRightInd w:val="0"/>
        <w:ind w:firstLine="567"/>
        <w:jc w:val="both"/>
        <w:rPr>
          <w:sz w:val="22"/>
          <w:szCs w:val="22"/>
          <w:lang w:eastAsia="en-US"/>
        </w:rPr>
      </w:pPr>
      <w:r>
        <w:rPr>
          <w:sz w:val="22"/>
          <w:szCs w:val="22"/>
          <w:lang w:eastAsia="en-US"/>
        </w:rPr>
        <w:t xml:space="preserve">15.4. </w:t>
      </w:r>
      <w:r w:rsidRPr="00BC132E">
        <w:rPr>
          <w:sz w:val="22"/>
          <w:szCs w:val="22"/>
          <w:lang w:eastAsia="en-US"/>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p>
    <w:p w:rsidR="00DE241D" w:rsidRPr="003E4D38" w:rsidRDefault="00DE241D" w:rsidP="00DE241D">
      <w:pPr>
        <w:autoSpaceDE w:val="0"/>
        <w:autoSpaceDN w:val="0"/>
        <w:adjustRightInd w:val="0"/>
        <w:ind w:firstLine="567"/>
        <w:jc w:val="both"/>
        <w:rPr>
          <w:b/>
          <w:sz w:val="22"/>
          <w:szCs w:val="22"/>
          <w:lang w:eastAsia="en-US"/>
        </w:rPr>
      </w:pPr>
    </w:p>
    <w:p w:rsidR="002B1B6F" w:rsidRPr="003E4D38" w:rsidRDefault="000C6D3A" w:rsidP="009B4E47">
      <w:pPr>
        <w:autoSpaceDE w:val="0"/>
        <w:autoSpaceDN w:val="0"/>
        <w:adjustRightInd w:val="0"/>
        <w:ind w:firstLine="567"/>
        <w:jc w:val="center"/>
        <w:rPr>
          <w:b/>
          <w:sz w:val="22"/>
          <w:szCs w:val="22"/>
          <w:lang w:eastAsia="en-US"/>
        </w:rPr>
      </w:pPr>
      <w:r>
        <w:rPr>
          <w:b/>
          <w:sz w:val="22"/>
          <w:szCs w:val="22"/>
          <w:lang w:eastAsia="en-US"/>
        </w:rPr>
        <w:t>16</w:t>
      </w:r>
      <w:r w:rsidR="00DE241D" w:rsidRPr="003E4D38">
        <w:rPr>
          <w:b/>
          <w:sz w:val="22"/>
          <w:szCs w:val="22"/>
          <w:lang w:eastAsia="en-US"/>
        </w:rPr>
        <w:t xml:space="preserve">. </w:t>
      </w:r>
      <w:r w:rsidR="002B1B6F" w:rsidRPr="003E4D38">
        <w:rPr>
          <w:b/>
          <w:sz w:val="22"/>
          <w:szCs w:val="22"/>
          <w:lang w:eastAsia="en-US"/>
        </w:rPr>
        <w:t xml:space="preserve">Изменение заявок на участие в </w:t>
      </w:r>
      <w:r>
        <w:rPr>
          <w:b/>
          <w:sz w:val="22"/>
          <w:szCs w:val="22"/>
          <w:lang w:eastAsia="en-US"/>
        </w:rPr>
        <w:t xml:space="preserve">открытом </w:t>
      </w:r>
      <w:r w:rsidR="002B1B6F" w:rsidRPr="003E4D38">
        <w:rPr>
          <w:b/>
          <w:sz w:val="22"/>
          <w:szCs w:val="22"/>
          <w:lang w:eastAsia="en-US"/>
        </w:rPr>
        <w:t>конкурсе</w:t>
      </w:r>
      <w:r w:rsidR="00104568">
        <w:rPr>
          <w:b/>
          <w:sz w:val="22"/>
          <w:szCs w:val="22"/>
          <w:lang w:eastAsia="en-US"/>
        </w:rPr>
        <w:t>.</w:t>
      </w:r>
    </w:p>
    <w:p w:rsidR="002B1B6F" w:rsidRPr="003E4D38" w:rsidRDefault="002B1B6F" w:rsidP="002B1B6F">
      <w:pPr>
        <w:autoSpaceDE w:val="0"/>
        <w:autoSpaceDN w:val="0"/>
        <w:adjustRightInd w:val="0"/>
        <w:ind w:firstLine="567"/>
        <w:jc w:val="both"/>
        <w:rPr>
          <w:sz w:val="22"/>
          <w:szCs w:val="22"/>
          <w:lang w:eastAsia="en-US"/>
        </w:rPr>
      </w:pPr>
      <w:r w:rsidRPr="003E4D38">
        <w:rPr>
          <w:sz w:val="22"/>
          <w:szCs w:val="22"/>
          <w:lang w:eastAsia="en-US"/>
        </w:rPr>
        <w:t xml:space="preserve">Участник закупки, подавший заявку на участие в </w:t>
      </w:r>
      <w:r w:rsidR="000C6D3A">
        <w:rPr>
          <w:sz w:val="22"/>
          <w:szCs w:val="22"/>
          <w:lang w:eastAsia="en-US"/>
        </w:rPr>
        <w:t>открытом</w:t>
      </w:r>
      <w:r w:rsidR="00F84E8D">
        <w:rPr>
          <w:sz w:val="22"/>
          <w:szCs w:val="22"/>
          <w:lang w:eastAsia="en-US"/>
        </w:rPr>
        <w:t xml:space="preserve"> </w:t>
      </w:r>
      <w:r w:rsidRPr="003E4D38">
        <w:rPr>
          <w:sz w:val="22"/>
          <w:szCs w:val="22"/>
          <w:lang w:eastAsia="en-US"/>
        </w:rPr>
        <w:t xml:space="preserve">конкурсе, вправе изменить указанную заявку </w:t>
      </w:r>
      <w:r w:rsidR="000C6D3A" w:rsidRPr="000C6D3A">
        <w:rPr>
          <w:sz w:val="22"/>
          <w:szCs w:val="22"/>
          <w:lang w:eastAsia="en-US"/>
        </w:rPr>
        <w:t>в любое время до истечения срока подачи заявок, в том числе непосредственно перед вскрытием конвертов с заявками на участие в открытом конкурсе путем письменного уведомления Заказчика об этом.</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.1.</w:t>
      </w:r>
      <w:r w:rsidR="002B1B6F" w:rsidRPr="003E4D38">
        <w:rPr>
          <w:sz w:val="22"/>
          <w:szCs w:val="22"/>
          <w:lang w:eastAsia="en-US"/>
        </w:rPr>
        <w:tab/>
        <w:t xml:space="preserve">Изменения заявки на участие в </w:t>
      </w:r>
      <w:r w:rsidR="00104568">
        <w:rPr>
          <w:sz w:val="22"/>
          <w:szCs w:val="22"/>
          <w:lang w:eastAsia="en-US"/>
        </w:rPr>
        <w:t xml:space="preserve">открытом </w:t>
      </w:r>
      <w:r w:rsidR="002B1B6F" w:rsidRPr="003E4D38">
        <w:rPr>
          <w:sz w:val="22"/>
          <w:szCs w:val="22"/>
          <w:lang w:eastAsia="en-US"/>
        </w:rPr>
        <w:t xml:space="preserve">конкурсе должны готовиться в соответствии с п. </w:t>
      </w:r>
      <w:r w:rsidRPr="006B7F76">
        <w:rPr>
          <w:sz w:val="22"/>
          <w:szCs w:val="22"/>
          <w:lang w:eastAsia="en-US"/>
        </w:rPr>
        <w:t>11</w:t>
      </w:r>
      <w:r>
        <w:rPr>
          <w:sz w:val="22"/>
          <w:szCs w:val="22"/>
          <w:lang w:eastAsia="en-US"/>
        </w:rPr>
        <w:t xml:space="preserve"> «</w:t>
      </w:r>
      <w:r w:rsidRPr="000C6D3A">
        <w:rPr>
          <w:sz w:val="22"/>
          <w:szCs w:val="22"/>
          <w:lang w:eastAsia="en-US"/>
        </w:rPr>
        <w:t>Требования к содержанию документов, входящих в состав заявки на участие в открытом конкурсе и требования к оформлению и составу заявок на участие в открытом конкурсе</w:t>
      </w:r>
      <w:r>
        <w:rPr>
          <w:sz w:val="22"/>
          <w:szCs w:val="22"/>
          <w:lang w:eastAsia="en-US"/>
        </w:rPr>
        <w:t>»</w:t>
      </w:r>
      <w:r w:rsidR="002B1B6F" w:rsidRPr="003E4D38">
        <w:rPr>
          <w:sz w:val="22"/>
          <w:szCs w:val="22"/>
          <w:lang w:eastAsia="en-US"/>
        </w:rPr>
        <w:t xml:space="preserve"> настоящего Раздела, конверт с комплектом документов должен маркироваться </w:t>
      </w:r>
      <w:r w:rsidR="001F13C1" w:rsidRPr="003E4D38">
        <w:rPr>
          <w:sz w:val="22"/>
          <w:szCs w:val="22"/>
          <w:lang w:eastAsia="en-US"/>
        </w:rPr>
        <w:t xml:space="preserve">в соответствии с </w:t>
      </w:r>
      <w:r>
        <w:rPr>
          <w:sz w:val="22"/>
          <w:szCs w:val="22"/>
          <w:lang w:eastAsia="en-US"/>
        </w:rPr>
        <w:t>пп</w:t>
      </w:r>
      <w:r w:rsidR="001F13C1" w:rsidRPr="003E4D38">
        <w:rPr>
          <w:sz w:val="22"/>
          <w:szCs w:val="22"/>
          <w:lang w:eastAsia="en-US"/>
        </w:rPr>
        <w:t>.</w:t>
      </w:r>
      <w:r>
        <w:rPr>
          <w:sz w:val="22"/>
          <w:szCs w:val="22"/>
          <w:lang w:eastAsia="en-US"/>
        </w:rPr>
        <w:t>10.5 п.10 «</w:t>
      </w:r>
      <w:r w:rsidRPr="000C6D3A">
        <w:rPr>
          <w:sz w:val="22"/>
          <w:szCs w:val="22"/>
          <w:lang w:eastAsia="en-US"/>
        </w:rPr>
        <w:t>Срок, место и порядок подачи заявок участников закупки</w:t>
      </w:r>
      <w:r>
        <w:rPr>
          <w:sz w:val="22"/>
          <w:szCs w:val="22"/>
          <w:lang w:eastAsia="en-US"/>
        </w:rPr>
        <w:t xml:space="preserve">» </w:t>
      </w:r>
      <w:r w:rsidR="00C45DA1" w:rsidRPr="003E4D38">
        <w:rPr>
          <w:sz w:val="22"/>
          <w:szCs w:val="22"/>
          <w:lang w:eastAsia="en-US"/>
        </w:rPr>
        <w:t xml:space="preserve">настоящего Раздела </w:t>
      </w:r>
      <w:r w:rsidR="002B1B6F" w:rsidRPr="003E4D38">
        <w:rPr>
          <w:sz w:val="22"/>
          <w:szCs w:val="22"/>
          <w:lang w:eastAsia="en-US"/>
        </w:rPr>
        <w:t xml:space="preserve">и представляться Заказчику в порядке и с учетом сроков, установленных </w:t>
      </w:r>
      <w:r w:rsidR="002B1B6F" w:rsidRPr="000C6D3A">
        <w:rPr>
          <w:sz w:val="22"/>
          <w:szCs w:val="22"/>
          <w:lang w:eastAsia="en-US"/>
        </w:rPr>
        <w:t xml:space="preserve">в </w:t>
      </w:r>
      <w:r w:rsidR="001F13C1" w:rsidRPr="000C6D3A">
        <w:rPr>
          <w:sz w:val="22"/>
          <w:szCs w:val="22"/>
          <w:lang w:eastAsia="en-US"/>
        </w:rPr>
        <w:t>Информационной карте</w:t>
      </w:r>
      <w:r>
        <w:rPr>
          <w:sz w:val="22"/>
          <w:szCs w:val="22"/>
          <w:lang w:eastAsia="en-US"/>
        </w:rPr>
        <w:t xml:space="preserve"> открытого конкурса</w:t>
      </w:r>
      <w:r w:rsidR="002B1B6F" w:rsidRPr="003E4D38">
        <w:rPr>
          <w:sz w:val="22"/>
          <w:szCs w:val="22"/>
          <w:lang w:eastAsia="en-US"/>
        </w:rPr>
        <w:t>.</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.2</w:t>
      </w:r>
      <w:r w:rsidR="002B1B6F" w:rsidRPr="003E4D38">
        <w:rPr>
          <w:sz w:val="22"/>
          <w:szCs w:val="22"/>
          <w:lang w:eastAsia="en-US"/>
        </w:rPr>
        <w:t>.</w:t>
      </w:r>
      <w:r w:rsidR="002B1B6F" w:rsidRPr="003E4D38">
        <w:rPr>
          <w:sz w:val="22"/>
          <w:szCs w:val="22"/>
          <w:lang w:eastAsia="en-US"/>
        </w:rPr>
        <w:tab/>
        <w:t xml:space="preserve">Изменение заявки на участие в </w:t>
      </w:r>
      <w:r>
        <w:rPr>
          <w:sz w:val="22"/>
          <w:szCs w:val="22"/>
          <w:lang w:eastAsia="en-US"/>
        </w:rPr>
        <w:t xml:space="preserve">открытом </w:t>
      </w:r>
      <w:r w:rsidR="002B1B6F" w:rsidRPr="003E4D38">
        <w:rPr>
          <w:sz w:val="22"/>
          <w:szCs w:val="22"/>
          <w:lang w:eastAsia="en-US"/>
        </w:rPr>
        <w:t xml:space="preserve">конкурсе подается по адресу подачи основной заявки, указанному в </w:t>
      </w:r>
      <w:r w:rsidR="00C45DA1" w:rsidRPr="00104568">
        <w:rPr>
          <w:sz w:val="22"/>
          <w:szCs w:val="22"/>
          <w:lang w:eastAsia="en-US"/>
        </w:rPr>
        <w:t xml:space="preserve">п. </w:t>
      </w:r>
      <w:r w:rsidR="00D61F10">
        <w:rPr>
          <w:sz w:val="22"/>
          <w:szCs w:val="22"/>
          <w:lang w:eastAsia="en-US"/>
        </w:rPr>
        <w:t>29</w:t>
      </w:r>
      <w:r w:rsidR="00AB1CC8">
        <w:rPr>
          <w:sz w:val="22"/>
          <w:szCs w:val="22"/>
          <w:lang w:eastAsia="en-US"/>
        </w:rPr>
        <w:t xml:space="preserve"> </w:t>
      </w:r>
      <w:r w:rsidR="00104568">
        <w:rPr>
          <w:bCs/>
          <w:sz w:val="22"/>
          <w:szCs w:val="22"/>
        </w:rPr>
        <w:t xml:space="preserve">Раздела </w:t>
      </w:r>
      <w:r w:rsidR="00104568">
        <w:rPr>
          <w:bCs/>
          <w:sz w:val="22"/>
          <w:szCs w:val="22"/>
          <w:lang w:val="en-US"/>
        </w:rPr>
        <w:t>II</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2B1B6F" w:rsidRPr="003E4D38">
        <w:rPr>
          <w:sz w:val="22"/>
          <w:szCs w:val="22"/>
          <w:lang w:eastAsia="en-US"/>
        </w:rPr>
        <w:t>.</w:t>
      </w:r>
    </w:p>
    <w:p w:rsidR="002B1B6F" w:rsidRPr="003E4D38" w:rsidRDefault="006C177F" w:rsidP="006C177F">
      <w:pPr>
        <w:autoSpaceDE w:val="0"/>
        <w:autoSpaceDN w:val="0"/>
        <w:adjustRightInd w:val="0"/>
        <w:ind w:firstLine="567"/>
        <w:jc w:val="both"/>
        <w:rPr>
          <w:sz w:val="22"/>
          <w:szCs w:val="22"/>
          <w:lang w:eastAsia="en-US"/>
        </w:rPr>
      </w:pPr>
      <w:r>
        <w:rPr>
          <w:sz w:val="22"/>
          <w:szCs w:val="22"/>
          <w:lang w:eastAsia="en-US"/>
        </w:rPr>
        <w:t>16</w:t>
      </w:r>
      <w:r w:rsidR="00DE241D" w:rsidRPr="003E4D38">
        <w:rPr>
          <w:sz w:val="22"/>
          <w:szCs w:val="22"/>
          <w:lang w:eastAsia="en-US"/>
        </w:rPr>
        <w:t>.3</w:t>
      </w:r>
      <w:r w:rsidR="002B1B6F" w:rsidRPr="003E4D38">
        <w:rPr>
          <w:sz w:val="22"/>
          <w:szCs w:val="22"/>
          <w:lang w:eastAsia="en-US"/>
        </w:rPr>
        <w:t>.</w:t>
      </w:r>
      <w:r w:rsidR="002B1B6F" w:rsidRPr="003E4D38">
        <w:rPr>
          <w:sz w:val="22"/>
          <w:szCs w:val="22"/>
          <w:lang w:eastAsia="en-US"/>
        </w:rPr>
        <w:tab/>
        <w:t xml:space="preserve">Изменения заявок на участие в </w:t>
      </w:r>
      <w:r>
        <w:rPr>
          <w:sz w:val="22"/>
          <w:szCs w:val="22"/>
          <w:lang w:eastAsia="en-US"/>
        </w:rPr>
        <w:t xml:space="preserve">открытом </w:t>
      </w:r>
      <w:r w:rsidR="002B1B6F" w:rsidRPr="003E4D38">
        <w:rPr>
          <w:sz w:val="22"/>
          <w:szCs w:val="22"/>
          <w:lang w:eastAsia="en-US"/>
        </w:rPr>
        <w:t xml:space="preserve">конкурсе регистрируются в Журнале регистрации заявок на участие в </w:t>
      </w:r>
      <w:r>
        <w:rPr>
          <w:sz w:val="22"/>
          <w:szCs w:val="22"/>
          <w:lang w:eastAsia="en-US"/>
        </w:rPr>
        <w:t xml:space="preserve">открытом </w:t>
      </w:r>
      <w:r w:rsidR="002B1B6F" w:rsidRPr="003E4D38">
        <w:rPr>
          <w:sz w:val="22"/>
          <w:szCs w:val="22"/>
          <w:lang w:eastAsia="en-US"/>
        </w:rPr>
        <w:t xml:space="preserve">конкурсе в порядке, установленном </w:t>
      </w:r>
      <w:r w:rsidR="00C45DA1" w:rsidRPr="003E4D38">
        <w:rPr>
          <w:sz w:val="22"/>
          <w:szCs w:val="22"/>
          <w:lang w:eastAsia="en-US"/>
        </w:rPr>
        <w:t>настоящей</w:t>
      </w:r>
      <w:r w:rsidR="002B1B6F" w:rsidRPr="003E4D38">
        <w:rPr>
          <w:sz w:val="22"/>
          <w:szCs w:val="22"/>
          <w:lang w:eastAsia="en-US"/>
        </w:rPr>
        <w:t xml:space="preserve"> конкурсной документаци</w:t>
      </w:r>
      <w:r w:rsidR="00C45DA1" w:rsidRPr="003E4D38">
        <w:rPr>
          <w:sz w:val="22"/>
          <w:szCs w:val="22"/>
          <w:lang w:eastAsia="en-US"/>
        </w:rPr>
        <w:t>ей</w:t>
      </w:r>
      <w:r w:rsidR="002B1B6F" w:rsidRPr="003E4D38">
        <w:rPr>
          <w:sz w:val="22"/>
          <w:szCs w:val="22"/>
          <w:lang w:eastAsia="en-US"/>
        </w:rPr>
        <w:t xml:space="preserve">. </w:t>
      </w:r>
    </w:p>
    <w:p w:rsidR="002B1B6F" w:rsidRPr="003E4D38" w:rsidRDefault="002B1B6F" w:rsidP="002B1B6F">
      <w:pPr>
        <w:autoSpaceDE w:val="0"/>
        <w:autoSpaceDN w:val="0"/>
        <w:adjustRightInd w:val="0"/>
        <w:ind w:firstLine="567"/>
        <w:jc w:val="both"/>
        <w:rPr>
          <w:sz w:val="22"/>
          <w:szCs w:val="22"/>
          <w:lang w:eastAsia="en-US"/>
        </w:rPr>
      </w:pPr>
    </w:p>
    <w:p w:rsidR="00DE241D" w:rsidRPr="003E4D38" w:rsidRDefault="006C177F" w:rsidP="0067433A">
      <w:pPr>
        <w:autoSpaceDE w:val="0"/>
        <w:autoSpaceDN w:val="0"/>
        <w:adjustRightInd w:val="0"/>
        <w:ind w:firstLine="709"/>
        <w:jc w:val="both"/>
        <w:rPr>
          <w:b/>
          <w:sz w:val="22"/>
          <w:szCs w:val="22"/>
          <w:lang w:eastAsia="en-US"/>
        </w:rPr>
      </w:pPr>
      <w:r>
        <w:rPr>
          <w:b/>
          <w:sz w:val="22"/>
          <w:szCs w:val="22"/>
          <w:lang w:eastAsia="en-US"/>
        </w:rPr>
        <w:t>17</w:t>
      </w:r>
      <w:r w:rsidR="00DE241D" w:rsidRPr="003E4D38">
        <w:rPr>
          <w:b/>
          <w:sz w:val="22"/>
          <w:szCs w:val="22"/>
          <w:lang w:eastAsia="en-US"/>
        </w:rPr>
        <w:t xml:space="preserve">. Место, дата и время вскрытия конвертов с заявками на участие в открытом конкурсе: </w:t>
      </w:r>
      <w:r>
        <w:rPr>
          <w:sz w:val="22"/>
          <w:szCs w:val="22"/>
          <w:lang w:eastAsia="en-US"/>
        </w:rPr>
        <w:t>указаны</w:t>
      </w:r>
      <w:r w:rsidR="00F84E8D">
        <w:rPr>
          <w:sz w:val="22"/>
          <w:szCs w:val="22"/>
          <w:lang w:eastAsia="en-US"/>
        </w:rPr>
        <w:t xml:space="preserve"> </w:t>
      </w:r>
      <w:r w:rsidR="00DE241D" w:rsidRPr="00BA057A">
        <w:rPr>
          <w:sz w:val="22"/>
          <w:szCs w:val="22"/>
          <w:lang w:eastAsia="en-US"/>
        </w:rPr>
        <w:t xml:space="preserve">п. </w:t>
      </w:r>
      <w:r w:rsidR="00D61F10">
        <w:rPr>
          <w:sz w:val="22"/>
          <w:szCs w:val="22"/>
          <w:lang w:eastAsia="en-US"/>
        </w:rPr>
        <w:t>30</w:t>
      </w:r>
      <w:r w:rsidR="00F84E8D">
        <w:rPr>
          <w:sz w:val="22"/>
          <w:szCs w:val="22"/>
          <w:lang w:eastAsia="en-US"/>
        </w:rPr>
        <w:t xml:space="preserve"> </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DE241D" w:rsidRPr="003E4D38">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autoSpaceDE w:val="0"/>
        <w:autoSpaceDN w:val="0"/>
        <w:adjustRightInd w:val="0"/>
        <w:ind w:firstLine="709"/>
        <w:jc w:val="both"/>
        <w:rPr>
          <w:sz w:val="22"/>
          <w:szCs w:val="22"/>
        </w:rPr>
      </w:pPr>
      <w:r>
        <w:rPr>
          <w:b/>
          <w:bCs/>
          <w:sz w:val="22"/>
          <w:szCs w:val="22"/>
        </w:rPr>
        <w:t>18</w:t>
      </w:r>
      <w:r w:rsidR="00DE241D" w:rsidRPr="003E4D38">
        <w:rPr>
          <w:b/>
          <w:bCs/>
          <w:sz w:val="22"/>
          <w:szCs w:val="22"/>
        </w:rPr>
        <w:t>. Дата рассмотрения и оценки заявок на участие в открытом конкурсе:</w:t>
      </w:r>
      <w:r w:rsidR="00F84E8D">
        <w:rPr>
          <w:b/>
          <w:bCs/>
          <w:sz w:val="22"/>
          <w:szCs w:val="22"/>
        </w:rPr>
        <w:t xml:space="preserve"> </w:t>
      </w:r>
      <w:r>
        <w:rPr>
          <w:sz w:val="22"/>
          <w:szCs w:val="22"/>
          <w:lang w:eastAsia="en-US"/>
        </w:rPr>
        <w:t xml:space="preserve">указаны </w:t>
      </w:r>
      <w:r w:rsidRPr="00BA057A">
        <w:rPr>
          <w:sz w:val="22"/>
          <w:szCs w:val="22"/>
          <w:lang w:eastAsia="en-US"/>
        </w:rPr>
        <w:t>в</w:t>
      </w:r>
      <w:r w:rsidR="00F84E8D">
        <w:rPr>
          <w:sz w:val="22"/>
          <w:szCs w:val="22"/>
          <w:lang w:eastAsia="en-US"/>
        </w:rPr>
        <w:t xml:space="preserve"> </w:t>
      </w:r>
      <w:r w:rsidR="00DE241D" w:rsidRPr="00BA057A">
        <w:rPr>
          <w:sz w:val="22"/>
          <w:szCs w:val="22"/>
          <w:lang w:eastAsia="en-US"/>
        </w:rPr>
        <w:t xml:space="preserve">п. </w:t>
      </w:r>
      <w:r w:rsidR="00D61F10">
        <w:rPr>
          <w:sz w:val="22"/>
          <w:szCs w:val="22"/>
          <w:lang w:eastAsia="en-US"/>
        </w:rPr>
        <w:t>31</w:t>
      </w:r>
      <w:r w:rsidR="00AB1CC8">
        <w:rPr>
          <w:sz w:val="22"/>
          <w:szCs w:val="22"/>
          <w:lang w:eastAsia="en-US"/>
        </w:rPr>
        <w:t xml:space="preserve"> </w:t>
      </w:r>
      <w:r w:rsidR="00BA057A" w:rsidRPr="00BA057A">
        <w:rPr>
          <w:bCs/>
          <w:sz w:val="22"/>
          <w:szCs w:val="22"/>
        </w:rPr>
        <w:t xml:space="preserve">Раздела </w:t>
      </w:r>
      <w:r w:rsidR="00BA057A" w:rsidRPr="00BA057A">
        <w:rPr>
          <w:bCs/>
          <w:sz w:val="22"/>
          <w:szCs w:val="22"/>
          <w:lang w:val="en-US"/>
        </w:rPr>
        <w:t>II</w:t>
      </w:r>
      <w:r w:rsidR="00BA057A" w:rsidRPr="00BA057A">
        <w:rPr>
          <w:bCs/>
          <w:sz w:val="22"/>
          <w:szCs w:val="22"/>
        </w:rPr>
        <w:t xml:space="preserve"> «Информационная карта открытого конкурса» конкурсной документации</w:t>
      </w:r>
      <w:r w:rsidR="00DE241D" w:rsidRPr="00BA057A">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ind w:firstLine="709"/>
        <w:jc w:val="both"/>
        <w:rPr>
          <w:b/>
          <w:sz w:val="22"/>
          <w:szCs w:val="22"/>
        </w:rPr>
      </w:pPr>
      <w:r>
        <w:rPr>
          <w:b/>
          <w:bCs/>
          <w:sz w:val="22"/>
          <w:szCs w:val="22"/>
        </w:rPr>
        <w:lastRenderedPageBreak/>
        <w:t>19</w:t>
      </w:r>
      <w:r w:rsidR="00DE241D" w:rsidRPr="003E4D38">
        <w:rPr>
          <w:b/>
          <w:bCs/>
          <w:sz w:val="22"/>
          <w:szCs w:val="22"/>
        </w:rPr>
        <w:t>.</w:t>
      </w:r>
      <w:r w:rsidR="00AB1CC8">
        <w:rPr>
          <w:b/>
          <w:bCs/>
          <w:sz w:val="22"/>
          <w:szCs w:val="22"/>
        </w:rPr>
        <w:t xml:space="preserve"> </w:t>
      </w:r>
      <w:r w:rsidR="00DE241D" w:rsidRPr="003E4D38">
        <w:rPr>
          <w:b/>
          <w:sz w:val="22"/>
          <w:szCs w:val="22"/>
        </w:rPr>
        <w:t>Преимущества, предоставляемые заказчиком в соответствии со статьями 28-30 Закона</w:t>
      </w:r>
      <w:r>
        <w:rPr>
          <w:b/>
          <w:sz w:val="22"/>
          <w:szCs w:val="22"/>
        </w:rPr>
        <w:t xml:space="preserve"> о контрактной системе</w:t>
      </w:r>
      <w:r w:rsidR="00DE241D" w:rsidRPr="003E4D38">
        <w:rPr>
          <w:b/>
          <w:sz w:val="22"/>
          <w:szCs w:val="22"/>
        </w:rPr>
        <w:t>:</w:t>
      </w:r>
    </w:p>
    <w:p w:rsidR="00DE241D" w:rsidRDefault="0011087D" w:rsidP="00DE241D">
      <w:pPr>
        <w:autoSpaceDE w:val="0"/>
        <w:autoSpaceDN w:val="0"/>
        <w:adjustRightInd w:val="0"/>
        <w:ind w:firstLine="540"/>
        <w:jc w:val="both"/>
        <w:rPr>
          <w:sz w:val="22"/>
          <w:szCs w:val="22"/>
        </w:rPr>
      </w:pPr>
      <w:r w:rsidRPr="0011087D">
        <w:rPr>
          <w:sz w:val="22"/>
          <w:szCs w:val="22"/>
        </w:rPr>
        <w:t>В случае если заказчик установил преимущества учреждениям и предприятиям уголовно-исполнительной системы, организациям инвалидов и субъектам малого предпринимательства, социально ориентированным некоммерческим организациям информация об этом содержится в Информационной карте открытого конкурса.</w:t>
      </w:r>
    </w:p>
    <w:p w:rsidR="006C177F" w:rsidRPr="003E4D38" w:rsidRDefault="006C177F" w:rsidP="00DE241D">
      <w:pPr>
        <w:autoSpaceDE w:val="0"/>
        <w:autoSpaceDN w:val="0"/>
        <w:adjustRightInd w:val="0"/>
        <w:ind w:firstLine="540"/>
        <w:jc w:val="both"/>
        <w:rPr>
          <w:sz w:val="22"/>
          <w:szCs w:val="22"/>
        </w:rPr>
      </w:pPr>
      <w:r w:rsidRPr="006C177F">
        <w:rPr>
          <w:sz w:val="22"/>
          <w:szCs w:val="22"/>
        </w:rPr>
        <w:t>Преимущества учреждениям и предприятиям уголовно-исполнительной системы, и организациям инвалидов в отношении предлагаемой ими цены контракта предоставляется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9B4E47">
      <w:pPr>
        <w:autoSpaceDE w:val="0"/>
        <w:autoSpaceDN w:val="0"/>
        <w:adjustRightInd w:val="0"/>
        <w:ind w:firstLine="720"/>
        <w:jc w:val="center"/>
        <w:rPr>
          <w:b/>
          <w:sz w:val="22"/>
          <w:szCs w:val="22"/>
        </w:rPr>
      </w:pPr>
      <w:r>
        <w:rPr>
          <w:b/>
          <w:sz w:val="22"/>
          <w:szCs w:val="22"/>
        </w:rPr>
        <w:t>20</w:t>
      </w:r>
      <w:r w:rsidR="00DE241D" w:rsidRPr="003E4D38">
        <w:rPr>
          <w:b/>
          <w:sz w:val="22"/>
          <w:szCs w:val="22"/>
        </w:rPr>
        <w:t>. Отмена определения поставщика (подрядчика, исполнителя)</w:t>
      </w:r>
    </w:p>
    <w:p w:rsidR="00DE241D" w:rsidRPr="003E4D38" w:rsidRDefault="00696C3E" w:rsidP="00DE241D">
      <w:pPr>
        <w:autoSpaceDE w:val="0"/>
        <w:autoSpaceDN w:val="0"/>
        <w:adjustRightInd w:val="0"/>
        <w:ind w:firstLine="720"/>
        <w:jc w:val="both"/>
        <w:rPr>
          <w:sz w:val="22"/>
          <w:szCs w:val="22"/>
        </w:rPr>
      </w:pPr>
      <w:bookmarkStart w:id="16" w:name="sub_361"/>
      <w:r>
        <w:rPr>
          <w:sz w:val="22"/>
          <w:szCs w:val="22"/>
        </w:rPr>
        <w:t>20</w:t>
      </w:r>
      <w:r w:rsidR="00DE241D" w:rsidRPr="003E4D38">
        <w:rPr>
          <w:sz w:val="22"/>
          <w:szCs w:val="22"/>
        </w:rPr>
        <w:t xml:space="preserve">.1.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w:t>
      </w:r>
      <w:r>
        <w:rPr>
          <w:sz w:val="22"/>
          <w:szCs w:val="22"/>
        </w:rPr>
        <w:t xml:space="preserve">открытом </w:t>
      </w:r>
      <w:r w:rsidR="00DE241D" w:rsidRPr="003E4D38">
        <w:rPr>
          <w:sz w:val="22"/>
          <w:szCs w:val="22"/>
        </w:rPr>
        <w:t>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w:t>
      </w:r>
      <w:bookmarkStart w:id="17" w:name="sub_362"/>
      <w:bookmarkEnd w:id="16"/>
      <w:r w:rsidR="0099738A" w:rsidRPr="003E4D38">
        <w:rPr>
          <w:sz w:val="22"/>
          <w:szCs w:val="22"/>
        </w:rPr>
        <w:t>.</w:t>
      </w:r>
    </w:p>
    <w:p w:rsidR="00DE241D" w:rsidRPr="003E4D38" w:rsidRDefault="00696C3E" w:rsidP="00DE241D">
      <w:pPr>
        <w:autoSpaceDE w:val="0"/>
        <w:autoSpaceDN w:val="0"/>
        <w:adjustRightInd w:val="0"/>
        <w:ind w:firstLine="720"/>
        <w:jc w:val="both"/>
        <w:rPr>
          <w:sz w:val="22"/>
          <w:szCs w:val="22"/>
        </w:rPr>
      </w:pPr>
      <w:r>
        <w:rPr>
          <w:sz w:val="22"/>
          <w:szCs w:val="22"/>
        </w:rPr>
        <w:t>20</w:t>
      </w:r>
      <w:r w:rsidR="00DE241D" w:rsidRPr="003E4D38">
        <w:rPr>
          <w:sz w:val="22"/>
          <w:szCs w:val="22"/>
        </w:rPr>
        <w:t xml:space="preserve">.2. По истечении срока отмены определения поставщика (подрядчика, исполнителя) в соответствии с </w:t>
      </w:r>
      <w:r w:rsidR="0099738A" w:rsidRPr="003E4D38">
        <w:rPr>
          <w:sz w:val="22"/>
          <w:szCs w:val="22"/>
        </w:rPr>
        <w:t xml:space="preserve">п. </w:t>
      </w:r>
      <w:r>
        <w:rPr>
          <w:sz w:val="22"/>
          <w:szCs w:val="22"/>
        </w:rPr>
        <w:t>20</w:t>
      </w:r>
      <w:r w:rsidR="0099738A" w:rsidRPr="003E4D38">
        <w:rPr>
          <w:sz w:val="22"/>
          <w:szCs w:val="22"/>
        </w:rPr>
        <w:t>.1.</w:t>
      </w:r>
      <w:r w:rsidR="00DE241D" w:rsidRPr="003E4D38">
        <w:rPr>
          <w:sz w:val="22"/>
          <w:szCs w:val="22"/>
        </w:rPr>
        <w:t xml:space="preserve"> и до заключения </w:t>
      </w:r>
      <w:r w:rsidR="009E74BC" w:rsidRPr="003E4D38">
        <w:rPr>
          <w:sz w:val="22"/>
          <w:szCs w:val="22"/>
        </w:rPr>
        <w:t>муниципального контракта</w:t>
      </w:r>
      <w:r w:rsidR="00DE241D" w:rsidRPr="003E4D38">
        <w:rPr>
          <w:sz w:val="22"/>
          <w:szCs w:val="22"/>
        </w:rPr>
        <w:t xml:space="preserve">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hyperlink r:id="rId9" w:history="1">
        <w:r w:rsidR="00DE241D" w:rsidRPr="003E4D38">
          <w:rPr>
            <w:sz w:val="22"/>
            <w:szCs w:val="22"/>
          </w:rPr>
          <w:t>гражданским законодательством</w:t>
        </w:r>
      </w:hyperlink>
      <w:r w:rsidR="00DE241D" w:rsidRPr="003E4D38">
        <w:rPr>
          <w:sz w:val="22"/>
          <w:szCs w:val="22"/>
        </w:rPr>
        <w:t>.</w:t>
      </w:r>
    </w:p>
    <w:p w:rsidR="00DE241D" w:rsidRPr="003E4D38" w:rsidRDefault="00696C3E" w:rsidP="00DE241D">
      <w:pPr>
        <w:autoSpaceDE w:val="0"/>
        <w:autoSpaceDN w:val="0"/>
        <w:adjustRightInd w:val="0"/>
        <w:ind w:firstLine="720"/>
        <w:jc w:val="both"/>
        <w:rPr>
          <w:sz w:val="22"/>
          <w:szCs w:val="22"/>
        </w:rPr>
      </w:pPr>
      <w:bookmarkStart w:id="18" w:name="sub_363"/>
      <w:bookmarkEnd w:id="17"/>
      <w:r>
        <w:rPr>
          <w:sz w:val="22"/>
          <w:szCs w:val="22"/>
        </w:rPr>
        <w:t>20</w:t>
      </w:r>
      <w:r w:rsidR="004E5488" w:rsidRPr="003E4D38">
        <w:rPr>
          <w:sz w:val="22"/>
          <w:szCs w:val="22"/>
        </w:rPr>
        <w:t>.</w:t>
      </w:r>
      <w:r w:rsidR="00DE241D" w:rsidRPr="003E4D38">
        <w:rPr>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bookmarkEnd w:id="18"/>
    <w:p w:rsidR="00DE241D" w:rsidRPr="003E4D38" w:rsidRDefault="00696C3E" w:rsidP="001B39C0">
      <w:pPr>
        <w:autoSpaceDE w:val="0"/>
        <w:autoSpaceDN w:val="0"/>
        <w:adjustRightInd w:val="0"/>
        <w:ind w:firstLine="709"/>
        <w:jc w:val="both"/>
        <w:rPr>
          <w:sz w:val="22"/>
          <w:szCs w:val="22"/>
        </w:rPr>
      </w:pPr>
      <w:r>
        <w:rPr>
          <w:sz w:val="22"/>
          <w:szCs w:val="22"/>
        </w:rPr>
        <w:t>20</w:t>
      </w:r>
      <w:r w:rsidR="004E5488" w:rsidRPr="003E4D38">
        <w:rPr>
          <w:sz w:val="22"/>
          <w:szCs w:val="22"/>
        </w:rPr>
        <w:t>.</w:t>
      </w:r>
      <w:r w:rsidR="00DE241D" w:rsidRPr="003E4D38">
        <w:rPr>
          <w:sz w:val="22"/>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6561BD" w:rsidRDefault="006561BD" w:rsidP="009B4E47">
      <w:pPr>
        <w:keepNext/>
        <w:keepLines/>
        <w:widowControl w:val="0"/>
        <w:suppressLineNumbers/>
        <w:tabs>
          <w:tab w:val="num" w:pos="1260"/>
        </w:tabs>
        <w:suppressAutoHyphens/>
        <w:spacing w:after="60"/>
        <w:ind w:firstLine="709"/>
        <w:jc w:val="center"/>
        <w:rPr>
          <w:b/>
          <w:sz w:val="22"/>
          <w:szCs w:val="22"/>
        </w:rPr>
      </w:pPr>
      <w:bookmarkStart w:id="19" w:name="_Toc170615569"/>
    </w:p>
    <w:p w:rsidR="004E5488" w:rsidRPr="003E4D38" w:rsidRDefault="001B39C0" w:rsidP="009B4E47">
      <w:pPr>
        <w:keepNext/>
        <w:keepLines/>
        <w:widowControl w:val="0"/>
        <w:suppressLineNumbers/>
        <w:tabs>
          <w:tab w:val="num" w:pos="1260"/>
        </w:tabs>
        <w:suppressAutoHyphens/>
        <w:spacing w:after="60"/>
        <w:ind w:firstLine="709"/>
        <w:jc w:val="center"/>
        <w:rPr>
          <w:b/>
          <w:sz w:val="22"/>
          <w:szCs w:val="22"/>
        </w:rPr>
      </w:pPr>
      <w:r>
        <w:rPr>
          <w:b/>
          <w:sz w:val="22"/>
          <w:szCs w:val="22"/>
        </w:rPr>
        <w:t>21</w:t>
      </w:r>
      <w:r w:rsidR="004E5488" w:rsidRPr="003E4D38">
        <w:rPr>
          <w:b/>
          <w:sz w:val="22"/>
          <w:szCs w:val="22"/>
        </w:rPr>
        <w:t>.</w:t>
      </w:r>
      <w:r w:rsidR="004E5488" w:rsidRPr="003E4D38">
        <w:rPr>
          <w:b/>
          <w:sz w:val="22"/>
          <w:szCs w:val="22"/>
        </w:rPr>
        <w:tab/>
        <w:t>Порядок вскрытия конвертов</w:t>
      </w:r>
      <w:bookmarkEnd w:id="19"/>
    </w:p>
    <w:p w:rsidR="004E5488" w:rsidRPr="003E4D38" w:rsidRDefault="00214161" w:rsidP="0067433A">
      <w:pPr>
        <w:widowControl w:val="0"/>
        <w:tabs>
          <w:tab w:val="num" w:pos="900"/>
          <w:tab w:val="num" w:pos="1260"/>
        </w:tabs>
        <w:adjustRightInd w:val="0"/>
        <w:ind w:firstLine="709"/>
        <w:jc w:val="both"/>
        <w:textAlignment w:val="baseline"/>
        <w:rPr>
          <w:sz w:val="22"/>
          <w:szCs w:val="22"/>
        </w:rPr>
      </w:pPr>
      <w:bookmarkStart w:id="20" w:name="_Ref119429700"/>
      <w:r>
        <w:rPr>
          <w:sz w:val="22"/>
          <w:szCs w:val="22"/>
        </w:rPr>
        <w:t>21</w:t>
      </w:r>
      <w:r w:rsidR="004E5488" w:rsidRPr="003E4D38">
        <w:rPr>
          <w:sz w:val="22"/>
          <w:szCs w:val="22"/>
        </w:rPr>
        <w:t>.1.</w:t>
      </w:r>
      <w:r w:rsidR="004E5488" w:rsidRPr="003E4D38">
        <w:rPr>
          <w:sz w:val="22"/>
          <w:szCs w:val="22"/>
        </w:rPr>
        <w:tab/>
        <w:t>Публично в день, во время и в месте, указанных в</w:t>
      </w:r>
      <w:r w:rsidR="00F07258">
        <w:rPr>
          <w:sz w:val="22"/>
          <w:szCs w:val="22"/>
        </w:rPr>
        <w:t xml:space="preserve"> </w:t>
      </w:r>
      <w:r w:rsidR="004E5488" w:rsidRPr="003E4D38">
        <w:rPr>
          <w:sz w:val="22"/>
          <w:szCs w:val="22"/>
        </w:rPr>
        <w:t xml:space="preserve">п. </w:t>
      </w:r>
      <w:r w:rsidR="00D61F10">
        <w:rPr>
          <w:sz w:val="22"/>
          <w:szCs w:val="22"/>
        </w:rPr>
        <w:t>30</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w:t>
      </w:r>
      <w:r w:rsidR="00BA057A">
        <w:rPr>
          <w:sz w:val="22"/>
          <w:szCs w:val="22"/>
        </w:rPr>
        <w:t>Единой</w:t>
      </w:r>
      <w:r w:rsidR="004E5488" w:rsidRPr="003E4D38">
        <w:rPr>
          <w:sz w:val="22"/>
          <w:szCs w:val="22"/>
        </w:rPr>
        <w:t xml:space="preserve"> комиссией вскрываются конверты </w:t>
      </w:r>
      <w:bookmarkEnd w:id="20"/>
      <w:r w:rsidR="004E5488" w:rsidRPr="003E4D38">
        <w:rPr>
          <w:sz w:val="22"/>
          <w:szCs w:val="22"/>
        </w:rPr>
        <w:t xml:space="preserve">с заявками, поданными на участие в настоящем конкурсе. </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.2.</w:t>
      </w:r>
      <w:r w:rsidR="004E5488" w:rsidRPr="003E4D38">
        <w:rPr>
          <w:sz w:val="22"/>
          <w:szCs w:val="22"/>
        </w:rPr>
        <w:tab/>
        <w:t>В день вскрытия конвертов, непосредств</w:t>
      </w:r>
      <w:r w:rsidR="0099738A" w:rsidRPr="003E4D38">
        <w:rPr>
          <w:sz w:val="22"/>
          <w:szCs w:val="22"/>
        </w:rPr>
        <w:t xml:space="preserve">енно перед вскрытием конвертов </w:t>
      </w:r>
      <w:r w:rsidR="009E74BC" w:rsidRPr="003E4D38">
        <w:rPr>
          <w:sz w:val="22"/>
          <w:szCs w:val="22"/>
        </w:rPr>
        <w:t xml:space="preserve">Единая Комиссия по осуществлению закупок товаров, работ, услуг для обеспечения нужд МУП «Водоканал» (далее - </w:t>
      </w:r>
      <w:r w:rsidR="004E5488" w:rsidRPr="003E4D38">
        <w:rPr>
          <w:sz w:val="22"/>
          <w:szCs w:val="22"/>
        </w:rPr>
        <w:t>комиссия</w:t>
      </w:r>
      <w:r w:rsidR="009E74BC" w:rsidRPr="003E4D38">
        <w:rPr>
          <w:sz w:val="22"/>
          <w:szCs w:val="22"/>
        </w:rPr>
        <w:t>)</w:t>
      </w:r>
      <w:r w:rsidR="004E5488" w:rsidRPr="003E4D38">
        <w:rPr>
          <w:sz w:val="22"/>
          <w:szCs w:val="22"/>
        </w:rPr>
        <w:t xml:space="preserve"> обязана объявить присутствующим Участникам закупки о возможности подать заявки, изменить или отозвать поданные заявки до вскрытия конвертов. Указанное объявление должно быть сделано до вскрытия первого конверта с заявкой.</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.3.</w:t>
      </w:r>
      <w:r w:rsidR="004E5488" w:rsidRPr="003E4D38">
        <w:rPr>
          <w:sz w:val="22"/>
          <w:szCs w:val="22"/>
        </w:rPr>
        <w:tab/>
      </w:r>
      <w:r w:rsidR="001B39C0">
        <w:rPr>
          <w:sz w:val="22"/>
          <w:szCs w:val="22"/>
        </w:rPr>
        <w:t>К</w:t>
      </w:r>
      <w:r w:rsidR="004E5488" w:rsidRPr="003E4D38">
        <w:rPr>
          <w:sz w:val="22"/>
          <w:szCs w:val="22"/>
        </w:rPr>
        <w:t>омиссией вскрываются конверты, которые поступили Заказчику до момента вскрытия конвертов.</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.4.</w:t>
      </w:r>
      <w:r w:rsidR="004E5488" w:rsidRPr="003E4D38">
        <w:rPr>
          <w:sz w:val="22"/>
          <w:szCs w:val="22"/>
        </w:rPr>
        <w:tab/>
        <w:t>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открытии доступа и заносятся в протокол вскрытия конвертов.</w:t>
      </w:r>
    </w:p>
    <w:p w:rsidR="004E5488" w:rsidRPr="003E4D38" w:rsidRDefault="004E5488" w:rsidP="004E5488">
      <w:pPr>
        <w:tabs>
          <w:tab w:val="num" w:pos="900"/>
        </w:tabs>
        <w:autoSpaceDE w:val="0"/>
        <w:autoSpaceDN w:val="0"/>
        <w:adjustRightInd w:val="0"/>
        <w:ind w:firstLine="540"/>
        <w:jc w:val="both"/>
        <w:rPr>
          <w:sz w:val="22"/>
          <w:szCs w:val="22"/>
        </w:rPr>
      </w:pPr>
      <w:r w:rsidRPr="003E4D38">
        <w:rPr>
          <w:sz w:val="22"/>
          <w:szCs w:val="22"/>
        </w:rPr>
        <w:t xml:space="preserve">В случае установления факта подачи одним участником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конкурса, не рассматриваются и возвращаются такому участнику.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.5.</w:t>
      </w:r>
      <w:r w:rsidR="004E5488" w:rsidRPr="003E4D38">
        <w:rPr>
          <w:sz w:val="22"/>
          <w:szCs w:val="22"/>
        </w:rPr>
        <w:tab/>
      </w:r>
      <w:r w:rsidR="001B39C0">
        <w:rPr>
          <w:sz w:val="22"/>
          <w:szCs w:val="22"/>
        </w:rPr>
        <w:t>К</w:t>
      </w:r>
      <w:r w:rsidR="004E5488" w:rsidRPr="003E4D38">
        <w:rPr>
          <w:sz w:val="22"/>
          <w:szCs w:val="22"/>
        </w:rPr>
        <w:t xml:space="preserve">омиссия правомочна осуществлять вскрытие конвертов, которые поступили Заказчику, в том случае, если на заседании комиссии присутствует не менее чем пятьдесят процентов общего числа ее членов (кворум). В случае если на заседании комиссии присутствует менее чем пятьдесят процентов общего числа ее членов, заседание комиссии должно быть </w:t>
      </w:r>
      <w:r w:rsidR="004E5488" w:rsidRPr="003E4D38">
        <w:rPr>
          <w:sz w:val="22"/>
          <w:szCs w:val="22"/>
        </w:rPr>
        <w:lastRenderedPageBreak/>
        <w:t xml:space="preserve">отложено до того момента, когда на заседании будет присутствовать необходимое количество членов </w:t>
      </w:r>
      <w:r w:rsidR="001B39C0">
        <w:rPr>
          <w:sz w:val="22"/>
          <w:szCs w:val="22"/>
        </w:rPr>
        <w:t>Единой</w:t>
      </w:r>
      <w:r w:rsidR="004E5488" w:rsidRPr="003E4D38">
        <w:rPr>
          <w:sz w:val="22"/>
          <w:szCs w:val="22"/>
        </w:rPr>
        <w:t xml:space="preserve"> комиссии.</w:t>
      </w:r>
    </w:p>
    <w:p w:rsidR="001E266D"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.6.</w:t>
      </w:r>
      <w:r w:rsidR="004E5488" w:rsidRPr="003E4D38">
        <w:rPr>
          <w:sz w:val="22"/>
          <w:szCs w:val="22"/>
        </w:rPr>
        <w:tab/>
        <w:t xml:space="preserve">Участники закупки, подавшие заявки на участие в </w:t>
      </w:r>
      <w:r w:rsidR="00E01214">
        <w:rPr>
          <w:sz w:val="22"/>
          <w:szCs w:val="22"/>
        </w:rPr>
        <w:t xml:space="preserve">открытом </w:t>
      </w:r>
      <w:r w:rsidR="004E5488" w:rsidRPr="003E4D38">
        <w:rPr>
          <w:sz w:val="22"/>
          <w:szCs w:val="22"/>
        </w:rPr>
        <w:t xml:space="preserve">конкурсе, или их представители вправе присутствовать при вскрытии конвертов. </w:t>
      </w:r>
    </w:p>
    <w:p w:rsidR="001E266D" w:rsidRPr="003E4D38" w:rsidRDefault="001E266D" w:rsidP="004E5488">
      <w:pPr>
        <w:widowControl w:val="0"/>
        <w:tabs>
          <w:tab w:val="num" w:pos="900"/>
          <w:tab w:val="num" w:pos="1260"/>
        </w:tabs>
        <w:adjustRightInd w:val="0"/>
        <w:ind w:firstLine="540"/>
        <w:jc w:val="both"/>
        <w:textAlignment w:val="baseline"/>
        <w:rPr>
          <w:sz w:val="22"/>
          <w:szCs w:val="22"/>
        </w:rPr>
      </w:pPr>
      <w:r w:rsidRPr="003E4D38">
        <w:rPr>
          <w:sz w:val="22"/>
          <w:szCs w:val="22"/>
        </w:rPr>
        <w:t>В связи с тем, что в здании МУП "Водоканал" действует пропускной режим, для присутствия при вскрытии конвертов с заявками на участие в открытом конкурсе участник открытого конкурса должен иметь при себе документ удостоверяющий личность.</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Представители Участников закупки предоставляют документ, подтверждающий полномочия лица на осуществление действий от имени Участника закупки.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закупки</w:t>
      </w:r>
      <w:r w:rsidRPr="00BA057A">
        <w:rPr>
          <w:sz w:val="22"/>
          <w:szCs w:val="22"/>
        </w:rPr>
        <w:t>.</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.7.</w:t>
      </w:r>
      <w:r w:rsidR="004E5488" w:rsidRPr="003E4D38">
        <w:rPr>
          <w:sz w:val="22"/>
          <w:szCs w:val="22"/>
        </w:rPr>
        <w:tab/>
        <w:t xml:space="preserve">Все присутствующие при вскрытии конвертов лица регистрируются в Журнале регистрации представителей Участников закупки.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.8.</w:t>
      </w:r>
      <w:r w:rsidR="004E5488" w:rsidRPr="003E4D38">
        <w:rPr>
          <w:sz w:val="22"/>
          <w:szCs w:val="22"/>
        </w:rPr>
        <w:tab/>
        <w:t xml:space="preserve">Протокол вскрытия конвертов ведется </w:t>
      </w:r>
      <w:r w:rsidR="00E01214">
        <w:rPr>
          <w:sz w:val="22"/>
          <w:szCs w:val="22"/>
        </w:rPr>
        <w:t>Единой комиссией</w:t>
      </w:r>
      <w:r w:rsidR="004E5488" w:rsidRPr="003E4D38">
        <w:rPr>
          <w:sz w:val="22"/>
          <w:szCs w:val="22"/>
        </w:rPr>
        <w:t xml:space="preserve"> и подписывается всеми членами </w:t>
      </w:r>
      <w:r w:rsidR="001B39C0">
        <w:rPr>
          <w:sz w:val="22"/>
          <w:szCs w:val="22"/>
        </w:rPr>
        <w:t xml:space="preserve">Единой </w:t>
      </w:r>
      <w:r w:rsidR="004E5488" w:rsidRPr="003E4D38">
        <w:rPr>
          <w:sz w:val="22"/>
          <w:szCs w:val="22"/>
        </w:rPr>
        <w:t>комиссии непосредственно после вскрытия конвертов. Указанный протокол размещается Заказчиком в единой информационной системе в течение рабочего дня, следующего после дня подписания такого протокола.</w:t>
      </w:r>
      <w:bookmarkStart w:id="21" w:name="_Ref119430397"/>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.9.</w:t>
      </w:r>
      <w:r w:rsidR="004E5488" w:rsidRPr="003E4D38">
        <w:rPr>
          <w:sz w:val="22"/>
          <w:szCs w:val="22"/>
        </w:rPr>
        <w:tab/>
        <w:t xml:space="preserve">Заказчик осуществляет вскрытие конвертов. Любой Участник закупки, присутствующий при вскрытии конвертов, вправе осуществлять аудио- и видеозапись процедуры вскрытия. При этом такой Участник должен до начала процедуры вскрытия конвертов известить </w:t>
      </w:r>
      <w:r w:rsidR="001B39C0">
        <w:rPr>
          <w:sz w:val="22"/>
          <w:szCs w:val="22"/>
        </w:rPr>
        <w:t>К</w:t>
      </w:r>
      <w:r w:rsidR="004E5488" w:rsidRPr="003E4D38">
        <w:rPr>
          <w:sz w:val="22"/>
          <w:szCs w:val="22"/>
        </w:rPr>
        <w:t>омиссию о своем намерении осуществлять аудио- или видеозапись процедуры в установленном порядке.</w:t>
      </w:r>
    </w:p>
    <w:p w:rsidR="004E5488" w:rsidRPr="003E4D38" w:rsidRDefault="00214161" w:rsidP="004E5488">
      <w:pPr>
        <w:autoSpaceDE w:val="0"/>
        <w:autoSpaceDN w:val="0"/>
        <w:adjustRightInd w:val="0"/>
        <w:ind w:firstLine="567"/>
        <w:jc w:val="both"/>
        <w:rPr>
          <w:sz w:val="22"/>
          <w:szCs w:val="22"/>
        </w:rPr>
      </w:pPr>
      <w:r>
        <w:rPr>
          <w:sz w:val="22"/>
          <w:szCs w:val="22"/>
        </w:rPr>
        <w:t>21</w:t>
      </w:r>
      <w:r w:rsidR="004E5488" w:rsidRPr="003E4D38">
        <w:rPr>
          <w:sz w:val="22"/>
          <w:szCs w:val="22"/>
        </w:rPr>
        <w:t>.10.</w:t>
      </w:r>
      <w:r w:rsidR="004E5488" w:rsidRPr="003E4D38">
        <w:rPr>
          <w:sz w:val="22"/>
          <w:szCs w:val="22"/>
        </w:rPr>
        <w:tab/>
        <w:t xml:space="preserve">В случае если по окончании срока подачи заявок на участие в конкурсе подана только одна заявка на участие в </w:t>
      </w:r>
      <w:r w:rsidR="001B39C0">
        <w:rPr>
          <w:sz w:val="22"/>
          <w:szCs w:val="22"/>
        </w:rPr>
        <w:t xml:space="preserve">открытом </w:t>
      </w:r>
      <w:r w:rsidR="004E5488" w:rsidRPr="003E4D38">
        <w:rPr>
          <w:sz w:val="22"/>
          <w:szCs w:val="22"/>
        </w:rPr>
        <w:t xml:space="preserve">конкурсе или не подана ни одна заявка на участие в </w:t>
      </w:r>
      <w:r w:rsidR="001B39C0">
        <w:rPr>
          <w:sz w:val="22"/>
          <w:szCs w:val="22"/>
        </w:rPr>
        <w:t xml:space="preserve">открытом </w:t>
      </w:r>
      <w:r w:rsidR="004E5488" w:rsidRPr="003E4D38">
        <w:rPr>
          <w:sz w:val="22"/>
          <w:szCs w:val="22"/>
        </w:rPr>
        <w:t xml:space="preserve">конкурсе, </w:t>
      </w:r>
      <w:r w:rsidR="001B39C0">
        <w:rPr>
          <w:sz w:val="22"/>
          <w:szCs w:val="22"/>
        </w:rPr>
        <w:t xml:space="preserve">открытый </w:t>
      </w:r>
      <w:r w:rsidR="004E5488" w:rsidRPr="003E4D38">
        <w:rPr>
          <w:sz w:val="22"/>
          <w:szCs w:val="22"/>
        </w:rPr>
        <w:t>конкурс признается несостоявшимся.</w:t>
      </w:r>
      <w:bookmarkEnd w:id="21"/>
      <w:r w:rsidR="004E5488" w:rsidRPr="003E4D38">
        <w:rPr>
          <w:sz w:val="22"/>
          <w:szCs w:val="22"/>
        </w:rPr>
        <w:t xml:space="preserve"> Информация о признании </w:t>
      </w:r>
      <w:r w:rsidR="001B39C0">
        <w:rPr>
          <w:sz w:val="22"/>
          <w:szCs w:val="22"/>
        </w:rPr>
        <w:t xml:space="preserve">открытого </w:t>
      </w:r>
      <w:r w:rsidR="004E5488" w:rsidRPr="003E4D38">
        <w:rPr>
          <w:sz w:val="22"/>
          <w:szCs w:val="22"/>
        </w:rPr>
        <w:t>конкурса несостоявшимся заносится в протокол, указанный в п</w:t>
      </w:r>
      <w:r w:rsidR="001B39C0">
        <w:rPr>
          <w:sz w:val="22"/>
          <w:szCs w:val="22"/>
        </w:rPr>
        <w:t>п</w:t>
      </w:r>
      <w:r w:rsidR="004E5488" w:rsidRPr="003E4D38">
        <w:rPr>
          <w:sz w:val="22"/>
          <w:szCs w:val="22"/>
        </w:rPr>
        <w:t xml:space="preserve">. </w:t>
      </w:r>
      <w:r w:rsidRPr="00214161">
        <w:rPr>
          <w:sz w:val="22"/>
          <w:szCs w:val="22"/>
        </w:rPr>
        <w:t>21</w:t>
      </w:r>
      <w:r w:rsidR="008407E8" w:rsidRPr="00214161">
        <w:rPr>
          <w:sz w:val="22"/>
          <w:szCs w:val="22"/>
        </w:rPr>
        <w:t>.8.</w:t>
      </w:r>
      <w:r w:rsidR="004E5488" w:rsidRPr="003E4D38">
        <w:rPr>
          <w:sz w:val="22"/>
          <w:szCs w:val="22"/>
        </w:rPr>
        <w:t xml:space="preserve"> настоящего </w:t>
      </w:r>
      <w:r w:rsidR="004E7E76">
        <w:rPr>
          <w:sz w:val="22"/>
          <w:szCs w:val="22"/>
        </w:rPr>
        <w:t>раздела</w:t>
      </w:r>
      <w:r w:rsidR="004E5488" w:rsidRPr="003E4D38">
        <w:rPr>
          <w:sz w:val="22"/>
          <w:szCs w:val="22"/>
        </w:rPr>
        <w:t xml:space="preserve"> конкурсной документации. Конверт с поданной заявкой вскрывается, и указанная заявка рассматривается и оценивается в порядке, установленном </w:t>
      </w:r>
      <w:r w:rsidR="008407E8" w:rsidRPr="003E4D38">
        <w:rPr>
          <w:sz w:val="22"/>
          <w:szCs w:val="22"/>
        </w:rPr>
        <w:t xml:space="preserve">п. </w:t>
      </w:r>
      <w:r>
        <w:rPr>
          <w:sz w:val="22"/>
          <w:szCs w:val="22"/>
        </w:rPr>
        <w:t>22</w:t>
      </w:r>
      <w:r w:rsidR="004E5488" w:rsidRPr="003E4D38">
        <w:rPr>
          <w:sz w:val="22"/>
          <w:szCs w:val="22"/>
        </w:rPr>
        <w:t xml:space="preserve"> конкурсной документации.</w:t>
      </w:r>
    </w:p>
    <w:p w:rsidR="004E5488" w:rsidRPr="003E4D38" w:rsidRDefault="004E5488" w:rsidP="004E5488">
      <w:pPr>
        <w:autoSpaceDE w:val="0"/>
        <w:autoSpaceDN w:val="0"/>
        <w:adjustRightInd w:val="0"/>
        <w:ind w:firstLine="567"/>
        <w:jc w:val="both"/>
        <w:rPr>
          <w:sz w:val="22"/>
          <w:szCs w:val="22"/>
        </w:rPr>
      </w:pPr>
    </w:p>
    <w:p w:rsidR="004E5488" w:rsidRPr="003E4D38" w:rsidRDefault="00214161" w:rsidP="009B4E47">
      <w:pPr>
        <w:keepNext/>
        <w:keepLines/>
        <w:widowControl w:val="0"/>
        <w:suppressLineNumbers/>
        <w:tabs>
          <w:tab w:val="num" w:pos="576"/>
          <w:tab w:val="num" w:pos="900"/>
        </w:tabs>
        <w:suppressAutoHyphens/>
        <w:spacing w:after="60"/>
        <w:ind w:firstLine="540"/>
        <w:jc w:val="center"/>
        <w:rPr>
          <w:b/>
          <w:sz w:val="22"/>
          <w:szCs w:val="22"/>
        </w:rPr>
      </w:pPr>
      <w:r>
        <w:rPr>
          <w:b/>
          <w:caps/>
          <w:sz w:val="22"/>
          <w:szCs w:val="22"/>
        </w:rPr>
        <w:t>22</w:t>
      </w:r>
      <w:r w:rsidR="004E5488" w:rsidRPr="003E4D38">
        <w:rPr>
          <w:b/>
          <w:caps/>
          <w:sz w:val="22"/>
          <w:szCs w:val="22"/>
        </w:rPr>
        <w:t xml:space="preserve">. </w:t>
      </w:r>
      <w:r w:rsidR="004E5488" w:rsidRPr="003E4D38">
        <w:rPr>
          <w:b/>
          <w:sz w:val="22"/>
          <w:szCs w:val="22"/>
        </w:rPr>
        <w:t>Порядок рассмотрени</w:t>
      </w:r>
      <w:r w:rsidR="0086036F">
        <w:rPr>
          <w:b/>
          <w:sz w:val="22"/>
          <w:szCs w:val="22"/>
        </w:rPr>
        <w:t>я</w:t>
      </w:r>
      <w:r w:rsidR="004E5488" w:rsidRPr="003E4D38">
        <w:rPr>
          <w:b/>
          <w:sz w:val="22"/>
          <w:szCs w:val="22"/>
        </w:rPr>
        <w:t xml:space="preserve"> и оценки заявок на участие в</w:t>
      </w:r>
      <w:r w:rsidR="004E7E76">
        <w:rPr>
          <w:b/>
          <w:sz w:val="22"/>
          <w:szCs w:val="22"/>
        </w:rPr>
        <w:t xml:space="preserve"> открытом </w:t>
      </w:r>
      <w:r w:rsidR="004E5488" w:rsidRPr="003E4D38">
        <w:rPr>
          <w:b/>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.1. Срок рассмотрения и оценки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не может превышать двадцать дней с момента вскрытия конвертов с такими заявками. Заказчик вправе продлить срок рассмотрения и оценки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момента принятия решения о продлении срока рассмотрения и оценки таких заявок заказчик направляет соответствующее уведомление всем участникам </w:t>
      </w:r>
      <w:r w:rsidR="004E7E76">
        <w:rPr>
          <w:sz w:val="22"/>
          <w:szCs w:val="22"/>
        </w:rPr>
        <w:t>открытом</w:t>
      </w:r>
      <w:r w:rsidR="00AB1CC8">
        <w:rPr>
          <w:sz w:val="22"/>
          <w:szCs w:val="22"/>
        </w:rPr>
        <w:t xml:space="preserve"> </w:t>
      </w:r>
      <w:r w:rsidR="004E5488" w:rsidRPr="003E4D38">
        <w:rPr>
          <w:sz w:val="22"/>
          <w:szCs w:val="22"/>
        </w:rPr>
        <w:t xml:space="preserve">конкурса, подавшим заявки на участие в </w:t>
      </w:r>
      <w:r w:rsidR="004E7E76">
        <w:rPr>
          <w:sz w:val="22"/>
          <w:szCs w:val="22"/>
        </w:rPr>
        <w:t>открытом</w:t>
      </w:r>
      <w:r w:rsidR="00AB1CC8">
        <w:rPr>
          <w:sz w:val="22"/>
          <w:szCs w:val="22"/>
        </w:rPr>
        <w:t xml:space="preserve"> </w:t>
      </w:r>
      <w:r w:rsidR="004E5488" w:rsidRPr="003E4D38">
        <w:rPr>
          <w:sz w:val="22"/>
          <w:szCs w:val="22"/>
        </w:rPr>
        <w:t>конкурсе, а также размещает указанное уведомление в единой информационной системе.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.2. Заявка на участие в </w:t>
      </w:r>
      <w:r w:rsidR="004E7E76">
        <w:rPr>
          <w:sz w:val="22"/>
          <w:szCs w:val="22"/>
        </w:rPr>
        <w:t xml:space="preserve">открытом </w:t>
      </w:r>
      <w:r w:rsidR="004E5488" w:rsidRPr="003E4D38">
        <w:rPr>
          <w:sz w:val="22"/>
          <w:szCs w:val="22"/>
        </w:rPr>
        <w:t xml:space="preserve">конкурсе признается надлежащей, если она соответствует требованиям извещения о проведении </w:t>
      </w:r>
      <w:r w:rsidR="004E7E76">
        <w:rPr>
          <w:sz w:val="22"/>
          <w:szCs w:val="22"/>
        </w:rPr>
        <w:t>открытом</w:t>
      </w:r>
      <w:r w:rsidR="00AB1CC8">
        <w:rPr>
          <w:sz w:val="22"/>
          <w:szCs w:val="22"/>
        </w:rPr>
        <w:t xml:space="preserve"> </w:t>
      </w:r>
      <w:r w:rsidR="004E5488" w:rsidRPr="003E4D38">
        <w:rPr>
          <w:sz w:val="22"/>
          <w:szCs w:val="22"/>
        </w:rPr>
        <w:t>конкурса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.3. </w:t>
      </w:r>
      <w:r w:rsidR="004E7E76">
        <w:rPr>
          <w:sz w:val="22"/>
          <w:szCs w:val="22"/>
        </w:rPr>
        <w:t>Единая</w:t>
      </w:r>
      <w:r w:rsidR="004E5488" w:rsidRPr="003E4D38">
        <w:rPr>
          <w:sz w:val="22"/>
          <w:szCs w:val="22"/>
        </w:rPr>
        <w:t xml:space="preserve"> комиссия отклоняет заявку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если участник конкурса, подавший ее, не соответствует требованиям к участнику </w:t>
      </w:r>
      <w:r w:rsidR="004E7E76">
        <w:rPr>
          <w:sz w:val="22"/>
          <w:szCs w:val="22"/>
        </w:rPr>
        <w:t>открытого</w:t>
      </w:r>
      <w:r w:rsidR="00AB1CC8">
        <w:rPr>
          <w:sz w:val="22"/>
          <w:szCs w:val="22"/>
        </w:rPr>
        <w:t xml:space="preserve"> </w:t>
      </w:r>
      <w:r w:rsidR="004E5488" w:rsidRPr="003E4D38">
        <w:rPr>
          <w:sz w:val="22"/>
          <w:szCs w:val="22"/>
        </w:rPr>
        <w:t xml:space="preserve">конкурса, указанным в п. </w:t>
      </w:r>
      <w:r w:rsidR="00D61F10">
        <w:rPr>
          <w:sz w:val="22"/>
          <w:szCs w:val="22"/>
        </w:rPr>
        <w:t>17</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или такая заявка признана не соответствующей требованиям, указанным </w:t>
      </w:r>
      <w:r w:rsidR="00D61F10">
        <w:rPr>
          <w:sz w:val="22"/>
          <w:szCs w:val="22"/>
        </w:rPr>
        <w:t xml:space="preserve">в </w:t>
      </w:r>
      <w:r w:rsidR="008407E8" w:rsidRPr="003E4D38">
        <w:rPr>
          <w:sz w:val="22"/>
          <w:szCs w:val="22"/>
        </w:rPr>
        <w:t xml:space="preserve">настоящей </w:t>
      </w:r>
      <w:r w:rsidR="00EB5C43" w:rsidRPr="003E4D38">
        <w:rPr>
          <w:sz w:val="22"/>
          <w:szCs w:val="22"/>
        </w:rPr>
        <w:t>к</w:t>
      </w:r>
      <w:r w:rsidR="009E0EB0" w:rsidRPr="003E4D38">
        <w:rPr>
          <w:sz w:val="22"/>
          <w:szCs w:val="22"/>
        </w:rPr>
        <w:t xml:space="preserve">онкурсной </w:t>
      </w:r>
      <w:r w:rsidR="008407E8" w:rsidRPr="003E4D38">
        <w:rPr>
          <w:sz w:val="22"/>
          <w:szCs w:val="22"/>
        </w:rPr>
        <w:t>документации</w:t>
      </w:r>
      <w:r w:rsidR="004E5488" w:rsidRPr="003E4D38">
        <w:rPr>
          <w:sz w:val="22"/>
          <w:szCs w:val="22"/>
        </w:rPr>
        <w:t>.</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.4. В случае установления недостоверности информации, содержащейся в документах, представленных участником </w:t>
      </w:r>
      <w:r w:rsidR="004E7E76">
        <w:rPr>
          <w:sz w:val="22"/>
          <w:szCs w:val="22"/>
        </w:rPr>
        <w:t xml:space="preserve">открытого </w:t>
      </w:r>
      <w:r w:rsidR="004E5488" w:rsidRPr="003E4D38">
        <w:rPr>
          <w:sz w:val="22"/>
          <w:szCs w:val="22"/>
        </w:rPr>
        <w:t xml:space="preserve">конкурса, комиссия обязана отстранить такого участника от участия в </w:t>
      </w:r>
      <w:r w:rsidR="004E7E76">
        <w:rPr>
          <w:sz w:val="22"/>
          <w:szCs w:val="22"/>
        </w:rPr>
        <w:t>открытом</w:t>
      </w:r>
      <w:r w:rsidR="00AB1CC8">
        <w:rPr>
          <w:sz w:val="22"/>
          <w:szCs w:val="22"/>
        </w:rPr>
        <w:t xml:space="preserve"> </w:t>
      </w:r>
      <w:r w:rsidR="004E5488" w:rsidRPr="003E4D38">
        <w:rPr>
          <w:sz w:val="22"/>
          <w:szCs w:val="22"/>
        </w:rPr>
        <w:t>конкурсе на любом этапе его проведения.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.5. Результаты рассмотрения заявок на участие в </w:t>
      </w:r>
      <w:r w:rsidR="004E7E76">
        <w:rPr>
          <w:sz w:val="22"/>
          <w:szCs w:val="22"/>
        </w:rPr>
        <w:t>открытом</w:t>
      </w:r>
      <w:r w:rsidR="00AB1CC8">
        <w:rPr>
          <w:sz w:val="22"/>
          <w:szCs w:val="22"/>
        </w:rPr>
        <w:t xml:space="preserve"> </w:t>
      </w:r>
      <w:r w:rsidR="004E5488" w:rsidRPr="003E4D38">
        <w:rPr>
          <w:sz w:val="22"/>
          <w:szCs w:val="22"/>
        </w:rPr>
        <w:t>конкурсе фиксируются в протоколе рассмотрения и оценки заявок на участие в</w:t>
      </w:r>
      <w:r w:rsidR="00AB1CC8">
        <w:rPr>
          <w:sz w:val="22"/>
          <w:szCs w:val="22"/>
        </w:rPr>
        <w:t xml:space="preserve"> </w:t>
      </w:r>
      <w:r w:rsidR="004E7E76">
        <w:rPr>
          <w:sz w:val="22"/>
          <w:szCs w:val="22"/>
        </w:rPr>
        <w:t>открытом</w:t>
      </w:r>
      <w:r w:rsidR="004E5488" w:rsidRPr="003E4D38">
        <w:rPr>
          <w:sz w:val="22"/>
          <w:szCs w:val="22"/>
        </w:rPr>
        <w:t xml:space="preserve"> 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7E76">
        <w:rPr>
          <w:sz w:val="22"/>
          <w:szCs w:val="22"/>
        </w:rPr>
        <w:t>.6. К</w:t>
      </w:r>
      <w:r w:rsidR="004E5488" w:rsidRPr="003E4D38">
        <w:rPr>
          <w:sz w:val="22"/>
          <w:szCs w:val="22"/>
        </w:rPr>
        <w:t xml:space="preserve">омиссия осуществляет оценку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которые не были отклонены, для выявления победителя </w:t>
      </w:r>
      <w:r w:rsidR="004E7E76">
        <w:rPr>
          <w:sz w:val="22"/>
          <w:szCs w:val="22"/>
        </w:rPr>
        <w:t>открытого</w:t>
      </w:r>
      <w:r w:rsidR="00AB1CC8">
        <w:rPr>
          <w:sz w:val="22"/>
          <w:szCs w:val="22"/>
        </w:rPr>
        <w:t xml:space="preserve"> </w:t>
      </w:r>
      <w:r w:rsidR="004E5488" w:rsidRPr="003E4D38">
        <w:rPr>
          <w:sz w:val="22"/>
          <w:szCs w:val="22"/>
        </w:rPr>
        <w:t>конкурса на основе критериев, указанных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bookmarkStart w:id="22" w:name="Par1009"/>
      <w:bookmarkEnd w:id="22"/>
      <w:r>
        <w:rPr>
          <w:sz w:val="22"/>
          <w:szCs w:val="22"/>
        </w:rPr>
        <w:t>22</w:t>
      </w:r>
      <w:r w:rsidR="009324D3" w:rsidRPr="003E4D38">
        <w:rPr>
          <w:sz w:val="22"/>
          <w:szCs w:val="22"/>
        </w:rPr>
        <w:t>.7</w:t>
      </w:r>
      <w:r w:rsidR="004E5488" w:rsidRPr="003E4D38">
        <w:rPr>
          <w:sz w:val="22"/>
          <w:szCs w:val="22"/>
        </w:rPr>
        <w:t xml:space="preserve">. В случае, если по результатам рассмотрения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комиссия отклонила все такие заявки или только одна такая заявка соответствует требованиям, </w:t>
      </w:r>
      <w:r w:rsidR="004E5488" w:rsidRPr="003E4D38">
        <w:rPr>
          <w:sz w:val="22"/>
          <w:szCs w:val="22"/>
        </w:rPr>
        <w:lastRenderedPageBreak/>
        <w:t xml:space="preserve">указанным в конкурсной документации, </w:t>
      </w:r>
      <w:r w:rsidR="004E7E76">
        <w:rPr>
          <w:sz w:val="22"/>
          <w:szCs w:val="22"/>
        </w:rPr>
        <w:t>открытый</w:t>
      </w:r>
      <w:r w:rsidR="00AB1CC8">
        <w:rPr>
          <w:sz w:val="22"/>
          <w:szCs w:val="22"/>
        </w:rPr>
        <w:t xml:space="preserve"> </w:t>
      </w:r>
      <w:r w:rsidR="004E5488" w:rsidRPr="003E4D38">
        <w:rPr>
          <w:sz w:val="22"/>
          <w:szCs w:val="22"/>
        </w:rPr>
        <w:t>конкурс признается несостоявшимся.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.8</w:t>
      </w:r>
      <w:r w:rsidR="004E5488" w:rsidRPr="003E4D38">
        <w:rPr>
          <w:sz w:val="22"/>
          <w:szCs w:val="22"/>
        </w:rPr>
        <w:t xml:space="preserve">. На основании результатов оценки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комиссия  присваивает каждой заявке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порядковый номер в порядке уменьшения степени выгодности содержащихся в них условий исполнения договора. Заявке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в которой содержатся лучшие условия исполнения </w:t>
      </w:r>
      <w:r w:rsidR="004E7E76">
        <w:rPr>
          <w:sz w:val="22"/>
          <w:szCs w:val="22"/>
        </w:rPr>
        <w:t>контракта</w:t>
      </w:r>
      <w:r w:rsidR="004E5488" w:rsidRPr="003E4D38">
        <w:rPr>
          <w:sz w:val="22"/>
          <w:szCs w:val="22"/>
        </w:rPr>
        <w:t xml:space="preserve">, присваивается первый номер. В случае, если в нескольких заявках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содержатся одинаковые условия исполнения </w:t>
      </w:r>
      <w:r w:rsidR="004E7E76">
        <w:rPr>
          <w:sz w:val="22"/>
          <w:szCs w:val="22"/>
        </w:rPr>
        <w:t>контракта</w:t>
      </w:r>
      <w:r w:rsidR="004E5488" w:rsidRPr="003E4D38">
        <w:rPr>
          <w:sz w:val="22"/>
          <w:szCs w:val="22"/>
        </w:rPr>
        <w:t xml:space="preserve">, меньший порядковый номер присваивается заявке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которая поступила ранее других заявок на участие в </w:t>
      </w:r>
      <w:r w:rsidR="004E7E76">
        <w:rPr>
          <w:sz w:val="22"/>
          <w:szCs w:val="22"/>
        </w:rPr>
        <w:t>открытом</w:t>
      </w:r>
      <w:r w:rsidR="00AB1CC8">
        <w:rPr>
          <w:sz w:val="22"/>
          <w:szCs w:val="22"/>
        </w:rPr>
        <w:t xml:space="preserve"> </w:t>
      </w:r>
      <w:r w:rsidR="004E5488" w:rsidRPr="003E4D38">
        <w:rPr>
          <w:sz w:val="22"/>
          <w:szCs w:val="22"/>
        </w:rPr>
        <w:t>конкурсе, содержащих такие же условия.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.9</w:t>
      </w:r>
      <w:r w:rsidR="004E5488" w:rsidRPr="003E4D38">
        <w:rPr>
          <w:sz w:val="22"/>
          <w:szCs w:val="22"/>
        </w:rPr>
        <w:t xml:space="preserve">. Победителем </w:t>
      </w:r>
      <w:r w:rsidR="004E7E76">
        <w:rPr>
          <w:sz w:val="22"/>
          <w:szCs w:val="22"/>
        </w:rPr>
        <w:t>открытого</w:t>
      </w:r>
      <w:r w:rsidR="00AB1CC8">
        <w:rPr>
          <w:sz w:val="22"/>
          <w:szCs w:val="22"/>
        </w:rPr>
        <w:t xml:space="preserve"> </w:t>
      </w:r>
      <w:r w:rsidR="004E5488" w:rsidRPr="003E4D38">
        <w:rPr>
          <w:sz w:val="22"/>
          <w:szCs w:val="22"/>
        </w:rPr>
        <w:t xml:space="preserve">конкурса признается участник </w:t>
      </w:r>
      <w:r w:rsidR="004E7E76">
        <w:rPr>
          <w:sz w:val="22"/>
          <w:szCs w:val="22"/>
        </w:rPr>
        <w:t>открытого</w:t>
      </w:r>
      <w:r w:rsidR="00AB1CC8">
        <w:rPr>
          <w:sz w:val="22"/>
          <w:szCs w:val="22"/>
        </w:rPr>
        <w:t xml:space="preserve"> </w:t>
      </w:r>
      <w:r w:rsidR="004E5488" w:rsidRPr="003E4D38">
        <w:rPr>
          <w:sz w:val="22"/>
          <w:szCs w:val="22"/>
        </w:rPr>
        <w:t xml:space="preserve">конкурса, который предложил лучшие условия исполнения </w:t>
      </w:r>
      <w:r w:rsidR="004E7E76">
        <w:rPr>
          <w:sz w:val="22"/>
          <w:szCs w:val="22"/>
        </w:rPr>
        <w:t>контракта</w:t>
      </w:r>
      <w:r w:rsidR="004E5488" w:rsidRPr="003E4D38">
        <w:rPr>
          <w:sz w:val="22"/>
          <w:szCs w:val="22"/>
        </w:rPr>
        <w:t xml:space="preserve"> на основе критериев, указанных в конкурсной документации, и заявке на участие, в </w:t>
      </w:r>
      <w:r w:rsidR="004E7E76">
        <w:rPr>
          <w:sz w:val="22"/>
          <w:szCs w:val="22"/>
        </w:rPr>
        <w:t>открытом</w:t>
      </w:r>
      <w:r w:rsidR="00AB1CC8">
        <w:rPr>
          <w:sz w:val="22"/>
          <w:szCs w:val="22"/>
        </w:rPr>
        <w:t xml:space="preserve"> </w:t>
      </w:r>
      <w:r w:rsidR="004E5488" w:rsidRPr="003E4D38">
        <w:rPr>
          <w:sz w:val="22"/>
          <w:szCs w:val="22"/>
        </w:rPr>
        <w:t>конкурсе которого присвоен первый номер.</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.10</w:t>
      </w:r>
      <w:r w:rsidR="004E5488" w:rsidRPr="003E4D38">
        <w:rPr>
          <w:sz w:val="22"/>
          <w:szCs w:val="22"/>
        </w:rPr>
        <w:t xml:space="preserve">. Результаты рассмотрения и оценки заявок на участие в </w:t>
      </w:r>
      <w:r w:rsidR="004E7E76">
        <w:rPr>
          <w:sz w:val="22"/>
          <w:szCs w:val="22"/>
        </w:rPr>
        <w:t>открытом</w:t>
      </w:r>
      <w:r w:rsidR="00AB1CC8">
        <w:rPr>
          <w:sz w:val="22"/>
          <w:szCs w:val="22"/>
        </w:rPr>
        <w:t xml:space="preserve"> </w:t>
      </w:r>
      <w:r w:rsidR="004E5488" w:rsidRPr="003E4D38">
        <w:rPr>
          <w:sz w:val="22"/>
          <w:szCs w:val="22"/>
        </w:rPr>
        <w:t>конкурсе фиксируются в протоколе рассмотрения и оценки таких заявок,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и оценки таких заявок;</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информация об участниках </w:t>
      </w:r>
      <w:r w:rsidR="004E7E76">
        <w:rPr>
          <w:sz w:val="22"/>
          <w:szCs w:val="22"/>
        </w:rPr>
        <w:t>открытого</w:t>
      </w:r>
      <w:r w:rsidR="00AB1CC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AB1CC8">
        <w:rPr>
          <w:sz w:val="22"/>
          <w:szCs w:val="22"/>
        </w:rPr>
        <w:t xml:space="preserve"> </w:t>
      </w:r>
      <w:r w:rsidRPr="003E4D38">
        <w:rPr>
          <w:sz w:val="22"/>
          <w:szCs w:val="22"/>
        </w:rPr>
        <w:t>конкурсе которых были рассмотрены;</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информация об участниках </w:t>
      </w:r>
      <w:r w:rsidR="004E7E76">
        <w:rPr>
          <w:sz w:val="22"/>
          <w:szCs w:val="22"/>
        </w:rPr>
        <w:t>открытого</w:t>
      </w:r>
      <w:r w:rsidR="00AB1CC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AB1CC8">
        <w:rPr>
          <w:sz w:val="22"/>
          <w:szCs w:val="22"/>
        </w:rPr>
        <w:t xml:space="preserve"> </w:t>
      </w:r>
      <w:r w:rsidRPr="003E4D38">
        <w:rPr>
          <w:sz w:val="22"/>
          <w:szCs w:val="22"/>
        </w:rPr>
        <w:t xml:space="preserve">конкурсе которых были отклонены, с указанием причин их отклонения, в том числе положений Закона </w:t>
      </w:r>
      <w:r w:rsidR="00EB5C43" w:rsidRPr="003E4D38">
        <w:rPr>
          <w:sz w:val="22"/>
          <w:szCs w:val="22"/>
        </w:rPr>
        <w:t>о контрактной системе</w:t>
      </w:r>
      <w:r w:rsidRPr="003E4D38">
        <w:rPr>
          <w:sz w:val="22"/>
          <w:szCs w:val="22"/>
        </w:rPr>
        <w:t xml:space="preserve"> и положений конкурсной документации, которым не соответствуют такие заявки, предложений, содержащихся в заявках на участие в </w:t>
      </w:r>
      <w:r w:rsidR="004E7E76">
        <w:rPr>
          <w:sz w:val="22"/>
          <w:szCs w:val="22"/>
        </w:rPr>
        <w:t>открытом</w:t>
      </w:r>
      <w:r w:rsidR="00AB1CC8">
        <w:rPr>
          <w:sz w:val="22"/>
          <w:szCs w:val="22"/>
        </w:rPr>
        <w:t xml:space="preserve"> </w:t>
      </w:r>
      <w:r w:rsidRPr="003E4D38">
        <w:rPr>
          <w:sz w:val="22"/>
          <w:szCs w:val="22"/>
        </w:rPr>
        <w:t>конкурсе и не соответствующих требованиям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4) решение каждого члена комиссии об отклонении заявок на участие в</w:t>
      </w:r>
      <w:r w:rsidR="00AB1CC8">
        <w:rPr>
          <w:sz w:val="22"/>
          <w:szCs w:val="22"/>
        </w:rPr>
        <w:t xml:space="preserve"> </w:t>
      </w:r>
      <w:r w:rsidR="004E7E76">
        <w:rPr>
          <w:sz w:val="22"/>
          <w:szCs w:val="22"/>
        </w:rPr>
        <w:t>открытом</w:t>
      </w:r>
      <w:r w:rsidR="00AB1CC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5) порядок оценки заявок на участие в </w:t>
      </w:r>
      <w:r w:rsidR="00214161">
        <w:rPr>
          <w:sz w:val="22"/>
          <w:szCs w:val="22"/>
        </w:rPr>
        <w:t>открытом</w:t>
      </w:r>
      <w:r w:rsidR="00AB1CC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6) присвоенные заявкам на участие в </w:t>
      </w:r>
      <w:r w:rsidR="00214161">
        <w:rPr>
          <w:sz w:val="22"/>
          <w:szCs w:val="22"/>
        </w:rPr>
        <w:t>открытом</w:t>
      </w:r>
      <w:r w:rsidR="00AB1CC8">
        <w:rPr>
          <w:sz w:val="22"/>
          <w:szCs w:val="22"/>
        </w:rPr>
        <w:t xml:space="preserve"> </w:t>
      </w:r>
      <w:r w:rsidRPr="003E4D38">
        <w:rPr>
          <w:sz w:val="22"/>
          <w:szCs w:val="22"/>
        </w:rPr>
        <w:t xml:space="preserve">конкурсе значения по каждому из предусмотренных критериев оценки заявок на участие в </w:t>
      </w:r>
      <w:r w:rsidR="00214161">
        <w:rPr>
          <w:sz w:val="22"/>
          <w:szCs w:val="22"/>
        </w:rPr>
        <w:t>открытом</w:t>
      </w:r>
      <w:r w:rsidR="00AB1CC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7) принятое на основании результатов оценки заявок на участие в </w:t>
      </w:r>
      <w:r w:rsidR="00214161">
        <w:rPr>
          <w:sz w:val="22"/>
          <w:szCs w:val="22"/>
        </w:rPr>
        <w:t>открытом</w:t>
      </w:r>
      <w:r w:rsidR="00AB1CC8">
        <w:rPr>
          <w:sz w:val="22"/>
          <w:szCs w:val="22"/>
        </w:rPr>
        <w:t xml:space="preserve"> </w:t>
      </w:r>
      <w:r w:rsidRPr="003E4D38">
        <w:rPr>
          <w:sz w:val="22"/>
          <w:szCs w:val="22"/>
        </w:rPr>
        <w:t>конкурсе решение о присвоении таким заявкам порядковых номеров;</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8) наименования (для юридических лиц), фамилии, имена, отчества (при наличии) (для физических лиц), почтовые адреса участников конкурса, заявкам на участие в </w:t>
      </w:r>
      <w:r w:rsidR="00214161">
        <w:rPr>
          <w:sz w:val="22"/>
          <w:szCs w:val="22"/>
        </w:rPr>
        <w:t>открытом</w:t>
      </w:r>
      <w:r w:rsidR="00AB1CC8">
        <w:rPr>
          <w:sz w:val="22"/>
          <w:szCs w:val="22"/>
        </w:rPr>
        <w:t xml:space="preserve"> </w:t>
      </w:r>
      <w:r w:rsidRPr="003E4D38">
        <w:rPr>
          <w:sz w:val="22"/>
          <w:szCs w:val="22"/>
        </w:rPr>
        <w:t>конкурсе которых присвоены первый и второй номера.</w:t>
      </w:r>
    </w:p>
    <w:p w:rsidR="004E5488" w:rsidRPr="003E4D38" w:rsidRDefault="00214161" w:rsidP="004E5488">
      <w:pPr>
        <w:widowControl w:val="0"/>
        <w:tabs>
          <w:tab w:val="num" w:pos="900"/>
        </w:tabs>
        <w:adjustRightInd w:val="0"/>
        <w:ind w:firstLine="540"/>
        <w:jc w:val="both"/>
        <w:textAlignment w:val="baseline"/>
        <w:rPr>
          <w:sz w:val="22"/>
          <w:szCs w:val="22"/>
        </w:rPr>
      </w:pPr>
      <w:bookmarkStart w:id="23" w:name="Par1022"/>
      <w:bookmarkEnd w:id="23"/>
      <w:r>
        <w:rPr>
          <w:sz w:val="22"/>
          <w:szCs w:val="22"/>
        </w:rPr>
        <w:t>22</w:t>
      </w:r>
      <w:r w:rsidR="009324D3" w:rsidRPr="003E4D38">
        <w:rPr>
          <w:sz w:val="22"/>
          <w:szCs w:val="22"/>
        </w:rPr>
        <w:t>.11</w:t>
      </w:r>
      <w:r w:rsidR="004E5488" w:rsidRPr="003E4D38">
        <w:rPr>
          <w:sz w:val="22"/>
          <w:szCs w:val="22"/>
        </w:rPr>
        <w:t xml:space="preserve">. Результаты рассмотрения единственной заявки на участие в </w:t>
      </w:r>
      <w:r>
        <w:rPr>
          <w:sz w:val="22"/>
          <w:szCs w:val="22"/>
        </w:rPr>
        <w:t>открытом</w:t>
      </w:r>
      <w:r w:rsidR="00AB1CC8">
        <w:rPr>
          <w:sz w:val="22"/>
          <w:szCs w:val="22"/>
        </w:rPr>
        <w:t xml:space="preserve"> </w:t>
      </w:r>
      <w:r w:rsidR="004E5488" w:rsidRPr="003E4D38">
        <w:rPr>
          <w:sz w:val="22"/>
          <w:szCs w:val="22"/>
        </w:rPr>
        <w:t xml:space="preserve">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sz w:val="22"/>
          <w:szCs w:val="22"/>
        </w:rPr>
        <w:t>открытом</w:t>
      </w:r>
      <w:r w:rsidR="00AB1CC8">
        <w:rPr>
          <w:sz w:val="22"/>
          <w:szCs w:val="22"/>
        </w:rPr>
        <w:t xml:space="preserve"> </w:t>
      </w:r>
      <w:r w:rsidR="004E5488" w:rsidRPr="003E4D38">
        <w:rPr>
          <w:sz w:val="22"/>
          <w:szCs w:val="22"/>
        </w:rPr>
        <w:t>конкурсе,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такой заявки;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w:t>
      </w:r>
      <w:r w:rsidR="00214161">
        <w:rPr>
          <w:sz w:val="22"/>
          <w:szCs w:val="22"/>
        </w:rPr>
        <w:t>открытом</w:t>
      </w:r>
      <w:r w:rsidR="00AB1CC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решение каждого члена комиссии о соответствии такой заявки требованиям Закона </w:t>
      </w:r>
      <w:r w:rsidR="00EB5C43" w:rsidRPr="003E4D38">
        <w:rPr>
          <w:sz w:val="22"/>
          <w:szCs w:val="22"/>
        </w:rPr>
        <w:t>о контрактной системе</w:t>
      </w:r>
      <w:r w:rsidRPr="003E4D38">
        <w:rPr>
          <w:sz w:val="22"/>
          <w:szCs w:val="22"/>
        </w:rPr>
        <w:t xml:space="preserve"> и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4) решение о возможности заключения </w:t>
      </w:r>
      <w:r w:rsidR="00157777" w:rsidRPr="003E4D38">
        <w:rPr>
          <w:sz w:val="22"/>
          <w:szCs w:val="22"/>
        </w:rPr>
        <w:t>муниципального контракта</w:t>
      </w:r>
      <w:r w:rsidRPr="003E4D38">
        <w:rPr>
          <w:sz w:val="22"/>
          <w:szCs w:val="22"/>
        </w:rPr>
        <w:t xml:space="preserve"> с участником </w:t>
      </w:r>
      <w:r w:rsidR="00214161">
        <w:rPr>
          <w:sz w:val="22"/>
          <w:szCs w:val="22"/>
        </w:rPr>
        <w:t>открытого</w:t>
      </w:r>
      <w:r w:rsidR="00AB1CC8">
        <w:rPr>
          <w:sz w:val="22"/>
          <w:szCs w:val="22"/>
        </w:rPr>
        <w:t xml:space="preserve"> </w:t>
      </w:r>
      <w:r w:rsidRPr="003E4D38">
        <w:rPr>
          <w:sz w:val="22"/>
          <w:szCs w:val="22"/>
        </w:rPr>
        <w:t xml:space="preserve">конкурса, подавшим единственную заявку на участие в </w:t>
      </w:r>
      <w:r w:rsidR="00214161">
        <w:rPr>
          <w:sz w:val="22"/>
          <w:szCs w:val="22"/>
        </w:rPr>
        <w:t>открытом</w:t>
      </w:r>
      <w:r w:rsidR="00AB1CC8">
        <w:rPr>
          <w:sz w:val="22"/>
          <w:szCs w:val="22"/>
        </w:rPr>
        <w:t xml:space="preserve"> </w:t>
      </w:r>
      <w:r w:rsidRPr="003E4D38">
        <w:rPr>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.12</w:t>
      </w:r>
      <w:r w:rsidR="004E5488" w:rsidRPr="003E4D38">
        <w:rPr>
          <w:sz w:val="22"/>
          <w:szCs w:val="22"/>
        </w:rPr>
        <w:t xml:space="preserve">. Протоколы, указанные в п.п. </w:t>
      </w:r>
      <w:r>
        <w:rPr>
          <w:sz w:val="22"/>
          <w:szCs w:val="22"/>
        </w:rPr>
        <w:t>22</w:t>
      </w:r>
      <w:r w:rsidR="009324D3" w:rsidRPr="003E4D38">
        <w:rPr>
          <w:sz w:val="22"/>
          <w:szCs w:val="22"/>
        </w:rPr>
        <w:t>.10</w:t>
      </w:r>
      <w:r w:rsidR="004E5488" w:rsidRPr="003E4D38">
        <w:rPr>
          <w:sz w:val="22"/>
          <w:szCs w:val="22"/>
        </w:rPr>
        <w:t xml:space="preserve"> и </w:t>
      </w:r>
      <w:r>
        <w:rPr>
          <w:sz w:val="22"/>
          <w:szCs w:val="22"/>
        </w:rPr>
        <w:t>22</w:t>
      </w:r>
      <w:r w:rsidR="009324D3" w:rsidRPr="003E4D38">
        <w:rPr>
          <w:sz w:val="22"/>
          <w:szCs w:val="22"/>
        </w:rPr>
        <w:t>.11</w:t>
      </w:r>
      <w:r w:rsidR="004E5488" w:rsidRPr="003E4D38">
        <w:rPr>
          <w:sz w:val="22"/>
          <w:szCs w:val="22"/>
        </w:rPr>
        <w:t xml:space="preserve"> настоящего подраздела конкурсной документации, составляются в двух экземплярах, которые подписываются всеми присутствующими членами комиссии. К этим протоколам прилагается предложение участника открытого конкурса в отношении объекта закупки. Один экземпляр каждого из этих протоколов хранится у заказчика, другой экземпляр в течение трех рабочих дней с момента его подписания направляется победителю </w:t>
      </w:r>
      <w:r>
        <w:rPr>
          <w:sz w:val="22"/>
          <w:szCs w:val="22"/>
        </w:rPr>
        <w:t>открытого</w:t>
      </w:r>
      <w:r w:rsidR="00AB1CC8">
        <w:rPr>
          <w:sz w:val="22"/>
          <w:szCs w:val="22"/>
        </w:rPr>
        <w:t xml:space="preserve"> </w:t>
      </w:r>
      <w:r w:rsidR="004E5488" w:rsidRPr="003E4D38">
        <w:rPr>
          <w:sz w:val="22"/>
          <w:szCs w:val="22"/>
        </w:rPr>
        <w:t xml:space="preserve">конкурса или участнику </w:t>
      </w:r>
      <w:r>
        <w:rPr>
          <w:sz w:val="22"/>
          <w:szCs w:val="22"/>
        </w:rPr>
        <w:t>открытого</w:t>
      </w:r>
      <w:r w:rsidR="00AB1CC8">
        <w:rPr>
          <w:sz w:val="22"/>
          <w:szCs w:val="22"/>
        </w:rPr>
        <w:t xml:space="preserve"> </w:t>
      </w:r>
      <w:r w:rsidR="004E5488" w:rsidRPr="003E4D38">
        <w:rPr>
          <w:sz w:val="22"/>
          <w:szCs w:val="22"/>
        </w:rPr>
        <w:t xml:space="preserve">конкурса, подавшему единственную заявку на участие в </w:t>
      </w:r>
      <w:r>
        <w:rPr>
          <w:sz w:val="22"/>
          <w:szCs w:val="22"/>
        </w:rPr>
        <w:t>открытом</w:t>
      </w:r>
      <w:r w:rsidR="00AB1CC8">
        <w:rPr>
          <w:sz w:val="22"/>
          <w:szCs w:val="22"/>
        </w:rPr>
        <w:t xml:space="preserve"> </w:t>
      </w:r>
      <w:r w:rsidR="004E5488" w:rsidRPr="003E4D38">
        <w:rPr>
          <w:sz w:val="22"/>
          <w:szCs w:val="22"/>
        </w:rPr>
        <w:t xml:space="preserve">конкурсе, с приложением проекта </w:t>
      </w:r>
      <w:r>
        <w:rPr>
          <w:sz w:val="22"/>
          <w:szCs w:val="22"/>
        </w:rPr>
        <w:t>контракта</w:t>
      </w:r>
      <w:r w:rsidR="004E5488" w:rsidRPr="003E4D38">
        <w:rPr>
          <w:sz w:val="22"/>
          <w:szCs w:val="22"/>
        </w:rPr>
        <w:t xml:space="preserve">, который составляется путем включения в данный проект условий </w:t>
      </w:r>
      <w:r>
        <w:rPr>
          <w:sz w:val="22"/>
          <w:szCs w:val="22"/>
        </w:rPr>
        <w:t>контракта</w:t>
      </w:r>
      <w:r w:rsidR="004E5488" w:rsidRPr="003E4D38">
        <w:rPr>
          <w:sz w:val="22"/>
          <w:szCs w:val="22"/>
        </w:rPr>
        <w:t xml:space="preserve">, предложенных победителем </w:t>
      </w:r>
      <w:r>
        <w:rPr>
          <w:sz w:val="22"/>
          <w:szCs w:val="22"/>
        </w:rPr>
        <w:t>открытого</w:t>
      </w:r>
      <w:r w:rsidR="00AB1CC8">
        <w:rPr>
          <w:sz w:val="22"/>
          <w:szCs w:val="22"/>
        </w:rPr>
        <w:t xml:space="preserve"> </w:t>
      </w:r>
      <w:r w:rsidR="004E5488" w:rsidRPr="003E4D38">
        <w:rPr>
          <w:sz w:val="22"/>
          <w:szCs w:val="22"/>
        </w:rPr>
        <w:t xml:space="preserve">конкурса или участником </w:t>
      </w:r>
      <w:r>
        <w:rPr>
          <w:sz w:val="22"/>
          <w:szCs w:val="22"/>
        </w:rPr>
        <w:t>открытого</w:t>
      </w:r>
      <w:r w:rsidR="00AB1CC8">
        <w:rPr>
          <w:sz w:val="22"/>
          <w:szCs w:val="22"/>
        </w:rPr>
        <w:t xml:space="preserve"> </w:t>
      </w:r>
      <w:r w:rsidR="004E5488" w:rsidRPr="003E4D38">
        <w:rPr>
          <w:sz w:val="22"/>
          <w:szCs w:val="22"/>
        </w:rPr>
        <w:t xml:space="preserve">конкурса, подавшим единственную заявку на участие в </w:t>
      </w:r>
      <w:r>
        <w:rPr>
          <w:sz w:val="22"/>
          <w:szCs w:val="22"/>
        </w:rPr>
        <w:t>открытом</w:t>
      </w:r>
      <w:r w:rsidR="00AB1CC8">
        <w:rPr>
          <w:sz w:val="22"/>
          <w:szCs w:val="22"/>
        </w:rPr>
        <w:t xml:space="preserve"> </w:t>
      </w:r>
      <w:r w:rsidR="004E5488" w:rsidRPr="003E4D38">
        <w:rPr>
          <w:sz w:val="22"/>
          <w:szCs w:val="22"/>
        </w:rPr>
        <w:t xml:space="preserve">конкурсе. Протокол рассмотрения и оценки заявок на участие в </w:t>
      </w:r>
      <w:r>
        <w:rPr>
          <w:sz w:val="22"/>
          <w:szCs w:val="22"/>
        </w:rPr>
        <w:t>открытом</w:t>
      </w:r>
      <w:r w:rsidR="00AB1CC8">
        <w:rPr>
          <w:sz w:val="22"/>
          <w:szCs w:val="22"/>
        </w:rPr>
        <w:t xml:space="preserve"> </w:t>
      </w:r>
      <w:r w:rsidR="004E5488" w:rsidRPr="003E4D38">
        <w:rPr>
          <w:sz w:val="22"/>
          <w:szCs w:val="22"/>
        </w:rPr>
        <w:t xml:space="preserve">конкурсе, протокол рассмотрения единственной заявки на участие в </w:t>
      </w:r>
      <w:r>
        <w:rPr>
          <w:sz w:val="22"/>
          <w:szCs w:val="22"/>
        </w:rPr>
        <w:t>открытом</w:t>
      </w:r>
      <w:r w:rsidR="00AB1CC8">
        <w:rPr>
          <w:sz w:val="22"/>
          <w:szCs w:val="22"/>
        </w:rPr>
        <w:t xml:space="preserve"> </w:t>
      </w:r>
      <w:r w:rsidR="004E5488" w:rsidRPr="003E4D38">
        <w:rPr>
          <w:sz w:val="22"/>
          <w:szCs w:val="22"/>
        </w:rPr>
        <w:t>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4E5488" w:rsidRPr="003E4D38" w:rsidRDefault="009324D3" w:rsidP="009324D3">
      <w:pPr>
        <w:widowControl w:val="0"/>
        <w:tabs>
          <w:tab w:val="num" w:pos="900"/>
        </w:tabs>
        <w:adjustRightInd w:val="0"/>
        <w:ind w:firstLine="540"/>
        <w:jc w:val="both"/>
        <w:textAlignment w:val="baseline"/>
        <w:rPr>
          <w:sz w:val="22"/>
          <w:szCs w:val="22"/>
        </w:rPr>
      </w:pPr>
      <w:r w:rsidRPr="003E4D38">
        <w:rPr>
          <w:sz w:val="22"/>
          <w:szCs w:val="22"/>
        </w:rPr>
        <w:lastRenderedPageBreak/>
        <w:t>2</w:t>
      </w:r>
      <w:r w:rsidR="00214161">
        <w:rPr>
          <w:sz w:val="22"/>
          <w:szCs w:val="22"/>
        </w:rPr>
        <w:t>2</w:t>
      </w:r>
      <w:r w:rsidRPr="003E4D38">
        <w:rPr>
          <w:sz w:val="22"/>
          <w:szCs w:val="22"/>
        </w:rPr>
        <w:t>.13</w:t>
      </w:r>
      <w:r w:rsidR="004E5488" w:rsidRPr="003E4D38">
        <w:rPr>
          <w:sz w:val="22"/>
          <w:szCs w:val="22"/>
        </w:rPr>
        <w:t xml:space="preserve">. Любой участник конкурса, в том числе подавший единственную заявку на участие в </w:t>
      </w:r>
      <w:r w:rsidR="00214161">
        <w:rPr>
          <w:sz w:val="22"/>
          <w:szCs w:val="22"/>
        </w:rPr>
        <w:t>открытом</w:t>
      </w:r>
      <w:r w:rsidR="00AB1CC8">
        <w:rPr>
          <w:sz w:val="22"/>
          <w:szCs w:val="22"/>
        </w:rPr>
        <w:t xml:space="preserve"> </w:t>
      </w:r>
      <w:r w:rsidR="004E5488" w:rsidRPr="003E4D38">
        <w:rPr>
          <w:sz w:val="22"/>
          <w:szCs w:val="22"/>
        </w:rPr>
        <w:t xml:space="preserve">конкурсе, после размещения в единой информационной системе протокола рассмотрения и оценки заявок на участие в </w:t>
      </w:r>
      <w:r w:rsidR="00214161">
        <w:rPr>
          <w:sz w:val="22"/>
          <w:szCs w:val="22"/>
        </w:rPr>
        <w:t>открытом</w:t>
      </w:r>
      <w:r w:rsidR="00AB1CC8">
        <w:rPr>
          <w:sz w:val="22"/>
          <w:szCs w:val="22"/>
        </w:rPr>
        <w:t xml:space="preserve"> </w:t>
      </w:r>
      <w:r w:rsidR="004E5488" w:rsidRPr="003E4D38">
        <w:rPr>
          <w:sz w:val="22"/>
          <w:szCs w:val="22"/>
        </w:rPr>
        <w:t xml:space="preserve">конкурсе, протокола рассмотрения единственной заявки на участие в </w:t>
      </w:r>
      <w:r w:rsidR="00214161">
        <w:rPr>
          <w:sz w:val="22"/>
          <w:szCs w:val="22"/>
        </w:rPr>
        <w:t>открытом</w:t>
      </w:r>
      <w:r w:rsidR="00AB1CC8">
        <w:rPr>
          <w:sz w:val="22"/>
          <w:szCs w:val="22"/>
        </w:rPr>
        <w:t xml:space="preserve"> </w:t>
      </w:r>
      <w:r w:rsidR="004E5488" w:rsidRPr="003E4D38">
        <w:rPr>
          <w:sz w:val="22"/>
          <w:szCs w:val="22"/>
        </w:rPr>
        <w:t xml:space="preserve">конкурсе вправе направить в письменной форме или в форме электронного документа заказчику запрос о даче разъяснений результатов </w:t>
      </w:r>
      <w:r w:rsidR="00214161">
        <w:rPr>
          <w:sz w:val="22"/>
          <w:szCs w:val="22"/>
        </w:rPr>
        <w:t>открытого</w:t>
      </w:r>
      <w:r w:rsidR="00AB1CC8">
        <w:rPr>
          <w:sz w:val="22"/>
          <w:szCs w:val="22"/>
        </w:rPr>
        <w:t xml:space="preserve"> </w:t>
      </w:r>
      <w:r w:rsidR="004E5488" w:rsidRPr="003E4D38">
        <w:rPr>
          <w:sz w:val="22"/>
          <w:szCs w:val="22"/>
        </w:rPr>
        <w:t xml:space="preserve">конкурса. В течение двух рабочих дней с момента поступления этого запроса заказчик обязан представить в письменной форме или в форме электронного документа участнику </w:t>
      </w:r>
      <w:r w:rsidR="00214161">
        <w:rPr>
          <w:sz w:val="22"/>
          <w:szCs w:val="22"/>
        </w:rPr>
        <w:t>открытого</w:t>
      </w:r>
      <w:r w:rsidR="00AB1CC8">
        <w:rPr>
          <w:sz w:val="22"/>
          <w:szCs w:val="22"/>
        </w:rPr>
        <w:t xml:space="preserve"> </w:t>
      </w:r>
      <w:r w:rsidR="004E5488" w:rsidRPr="003E4D38">
        <w:rPr>
          <w:sz w:val="22"/>
          <w:szCs w:val="22"/>
        </w:rPr>
        <w:t>конкурса соответствующие разъяснения.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.14</w:t>
      </w:r>
      <w:r w:rsidR="004E5488" w:rsidRPr="003E4D38">
        <w:rPr>
          <w:sz w:val="22"/>
          <w:szCs w:val="22"/>
        </w:rPr>
        <w:t xml:space="preserve">. Любой участник </w:t>
      </w:r>
      <w:r w:rsidR="00214161">
        <w:rPr>
          <w:sz w:val="22"/>
          <w:szCs w:val="22"/>
        </w:rPr>
        <w:t>открытого</w:t>
      </w:r>
      <w:r w:rsidR="00AB1CC8">
        <w:rPr>
          <w:sz w:val="22"/>
          <w:szCs w:val="22"/>
        </w:rPr>
        <w:t xml:space="preserve"> </w:t>
      </w:r>
      <w:r w:rsidR="004E5488" w:rsidRPr="003E4D38">
        <w:rPr>
          <w:sz w:val="22"/>
          <w:szCs w:val="22"/>
        </w:rPr>
        <w:t xml:space="preserve">конкурса, в том числе подавший единственную заявку на участие в </w:t>
      </w:r>
      <w:r w:rsidR="00214161">
        <w:rPr>
          <w:sz w:val="22"/>
          <w:szCs w:val="22"/>
        </w:rPr>
        <w:t>открытом</w:t>
      </w:r>
      <w:r w:rsidR="00AB1CC8">
        <w:rPr>
          <w:sz w:val="22"/>
          <w:szCs w:val="22"/>
        </w:rPr>
        <w:t xml:space="preserve"> </w:t>
      </w:r>
      <w:r w:rsidR="004E5488" w:rsidRPr="003E4D38">
        <w:rPr>
          <w:sz w:val="22"/>
          <w:szCs w:val="22"/>
        </w:rPr>
        <w:t xml:space="preserve">конкурсе, вправе обжаловать результаты </w:t>
      </w:r>
      <w:r w:rsidR="00214161">
        <w:rPr>
          <w:sz w:val="22"/>
          <w:szCs w:val="22"/>
        </w:rPr>
        <w:t>открытого</w:t>
      </w:r>
      <w:r w:rsidR="00AB1CC8">
        <w:rPr>
          <w:sz w:val="22"/>
          <w:szCs w:val="22"/>
        </w:rPr>
        <w:t xml:space="preserve"> </w:t>
      </w:r>
      <w:r w:rsidR="004E5488" w:rsidRPr="003E4D38">
        <w:rPr>
          <w:sz w:val="22"/>
          <w:szCs w:val="22"/>
        </w:rPr>
        <w:t xml:space="preserve">конкурса в порядке, установленном Законом </w:t>
      </w:r>
      <w:r w:rsidR="00EB5C43" w:rsidRPr="003E4D38">
        <w:rPr>
          <w:sz w:val="22"/>
          <w:szCs w:val="22"/>
        </w:rPr>
        <w:t>о контрактной системе</w:t>
      </w:r>
      <w:r w:rsidR="004E5488" w:rsidRPr="003E4D38">
        <w:rPr>
          <w:sz w:val="22"/>
          <w:szCs w:val="22"/>
        </w:rPr>
        <w:t>.</w:t>
      </w:r>
    </w:p>
    <w:p w:rsidR="004E5488" w:rsidRPr="003E4D38" w:rsidRDefault="009324D3" w:rsidP="004E5488">
      <w:pPr>
        <w:autoSpaceDE w:val="0"/>
        <w:autoSpaceDN w:val="0"/>
        <w:adjustRightInd w:val="0"/>
        <w:ind w:firstLine="567"/>
        <w:jc w:val="both"/>
        <w:rPr>
          <w:b/>
          <w:sz w:val="22"/>
          <w:szCs w:val="22"/>
          <w:lang w:eastAsia="en-US"/>
        </w:rPr>
      </w:pPr>
      <w:r w:rsidRPr="003E4D38">
        <w:rPr>
          <w:sz w:val="22"/>
          <w:szCs w:val="22"/>
        </w:rPr>
        <w:t>2</w:t>
      </w:r>
      <w:r w:rsidR="00214161">
        <w:rPr>
          <w:sz w:val="22"/>
          <w:szCs w:val="22"/>
        </w:rPr>
        <w:t>2</w:t>
      </w:r>
      <w:r w:rsidRPr="003E4D38">
        <w:rPr>
          <w:sz w:val="22"/>
          <w:szCs w:val="22"/>
        </w:rPr>
        <w:t>.15</w:t>
      </w:r>
      <w:r w:rsidR="004E5488" w:rsidRPr="003E4D38">
        <w:rPr>
          <w:sz w:val="22"/>
          <w:szCs w:val="22"/>
        </w:rPr>
        <w:t xml:space="preserve">. Протоколы, составленные в ходе проведения </w:t>
      </w:r>
      <w:r w:rsidR="00214161">
        <w:rPr>
          <w:sz w:val="22"/>
          <w:szCs w:val="22"/>
        </w:rPr>
        <w:t>открытого</w:t>
      </w:r>
      <w:r w:rsidR="00AB1CC8">
        <w:rPr>
          <w:sz w:val="22"/>
          <w:szCs w:val="22"/>
        </w:rPr>
        <w:t xml:space="preserve"> </w:t>
      </w:r>
      <w:r w:rsidR="004E5488" w:rsidRPr="003E4D38">
        <w:rPr>
          <w:sz w:val="22"/>
          <w:szCs w:val="22"/>
        </w:rPr>
        <w:t xml:space="preserve">конкурса, заявки на участие в </w:t>
      </w:r>
      <w:r w:rsidR="00214161">
        <w:rPr>
          <w:sz w:val="22"/>
          <w:szCs w:val="22"/>
        </w:rPr>
        <w:t>открытом</w:t>
      </w:r>
      <w:r w:rsidR="00AB1CC8">
        <w:rPr>
          <w:sz w:val="22"/>
          <w:szCs w:val="22"/>
        </w:rPr>
        <w:t xml:space="preserve"> </w:t>
      </w:r>
      <w:r w:rsidR="004E5488" w:rsidRPr="003E4D38">
        <w:rPr>
          <w:sz w:val="22"/>
          <w:szCs w:val="22"/>
        </w:rPr>
        <w:t>конкурсе, конкурсная документация, изменения, внесенные в конкурсную документацию, разъяснения положений конкурсной документации хранятся заказчиком не менее чем три года.</w:t>
      </w:r>
    </w:p>
    <w:p w:rsidR="001F10BE" w:rsidRPr="003E4D38" w:rsidRDefault="001F10BE" w:rsidP="001F10BE">
      <w:pPr>
        <w:ind w:firstLine="567"/>
        <w:jc w:val="both"/>
        <w:rPr>
          <w:b/>
          <w:sz w:val="22"/>
          <w:szCs w:val="22"/>
        </w:rPr>
      </w:pPr>
    </w:p>
    <w:p w:rsidR="001F10BE" w:rsidRPr="003E4D38" w:rsidRDefault="00956ADC" w:rsidP="001F10BE">
      <w:pPr>
        <w:ind w:firstLine="567"/>
        <w:jc w:val="both"/>
        <w:rPr>
          <w:b/>
          <w:sz w:val="22"/>
          <w:szCs w:val="22"/>
        </w:rPr>
      </w:pPr>
      <w:r w:rsidRPr="003E4D38">
        <w:rPr>
          <w:b/>
          <w:sz w:val="22"/>
          <w:szCs w:val="22"/>
        </w:rPr>
        <w:t>2</w:t>
      </w:r>
      <w:r w:rsidR="00607459">
        <w:rPr>
          <w:b/>
          <w:sz w:val="22"/>
          <w:szCs w:val="22"/>
        </w:rPr>
        <w:t>3</w:t>
      </w:r>
      <w:r w:rsidR="001F10BE" w:rsidRPr="003E4D38">
        <w:rPr>
          <w:b/>
          <w:sz w:val="22"/>
          <w:szCs w:val="22"/>
        </w:rPr>
        <w:t>. Размер и порядок внесения денежных средств в качестве обеспечения заявки на участие в закупке, а также условия банковской гарантии, реквизиты счета для внесения денежных средств в качестве обеспечения заявок.</w:t>
      </w:r>
    </w:p>
    <w:p w:rsidR="001F10BE" w:rsidRPr="003E4D38" w:rsidRDefault="00956ADC" w:rsidP="00956ADC">
      <w:pPr>
        <w:ind w:firstLine="567"/>
        <w:jc w:val="both"/>
        <w:rPr>
          <w:sz w:val="22"/>
          <w:szCs w:val="22"/>
        </w:rPr>
      </w:pPr>
      <w:bookmarkStart w:id="24" w:name="_Ref166349954"/>
      <w:r w:rsidRPr="003E4D38">
        <w:rPr>
          <w:sz w:val="22"/>
          <w:szCs w:val="22"/>
        </w:rPr>
        <w:t>2</w:t>
      </w:r>
      <w:r w:rsidR="00607459">
        <w:rPr>
          <w:sz w:val="22"/>
          <w:szCs w:val="22"/>
        </w:rPr>
        <w:t>3</w:t>
      </w:r>
      <w:r w:rsidR="001F10BE" w:rsidRPr="003E4D38">
        <w:rPr>
          <w:sz w:val="22"/>
          <w:szCs w:val="22"/>
        </w:rPr>
        <w:t>.1 Участники закупки, подающие заявки вносят денежные средства в качест</w:t>
      </w:r>
      <w:r w:rsidR="00CF2919" w:rsidRPr="003E4D38">
        <w:rPr>
          <w:sz w:val="22"/>
          <w:szCs w:val="22"/>
        </w:rPr>
        <w:t>ве обеспечения заявок в размере</w:t>
      </w:r>
      <w:r w:rsidR="009324D3" w:rsidRPr="003E4D38">
        <w:rPr>
          <w:sz w:val="22"/>
          <w:szCs w:val="22"/>
        </w:rPr>
        <w:t xml:space="preserve"> и</w:t>
      </w:r>
      <w:r w:rsidR="00CF2919" w:rsidRPr="003E4D38">
        <w:rPr>
          <w:sz w:val="22"/>
          <w:szCs w:val="22"/>
        </w:rPr>
        <w:t xml:space="preserve"> в сумме, </w:t>
      </w:r>
      <w:r w:rsidR="004C4632">
        <w:rPr>
          <w:sz w:val="22"/>
          <w:szCs w:val="22"/>
        </w:rPr>
        <w:t>которые указан</w:t>
      </w:r>
      <w:r w:rsidR="009324D3" w:rsidRPr="003E4D38">
        <w:rPr>
          <w:sz w:val="22"/>
          <w:szCs w:val="22"/>
        </w:rPr>
        <w:t xml:space="preserve">ы в </w:t>
      </w:r>
      <w:r w:rsidR="009324D3" w:rsidRPr="00BA057A">
        <w:rPr>
          <w:sz w:val="22"/>
          <w:szCs w:val="22"/>
        </w:rPr>
        <w:t xml:space="preserve">п. </w:t>
      </w:r>
      <w:r w:rsidR="00EC698F">
        <w:rPr>
          <w:sz w:val="22"/>
          <w:szCs w:val="22"/>
        </w:rPr>
        <w:t>26</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AB1CC8">
        <w:rPr>
          <w:bCs/>
          <w:sz w:val="22"/>
          <w:szCs w:val="22"/>
        </w:rPr>
        <w:t xml:space="preserve"> </w:t>
      </w:r>
      <w:r w:rsidR="001F10BE" w:rsidRPr="003E4D38">
        <w:rPr>
          <w:sz w:val="22"/>
          <w:szCs w:val="22"/>
        </w:rPr>
        <w:t>и по реквизитам</w:t>
      </w:r>
      <w:bookmarkEnd w:id="24"/>
      <w:r w:rsidR="009E3A9F" w:rsidRPr="003E4D38">
        <w:rPr>
          <w:sz w:val="22"/>
          <w:szCs w:val="22"/>
        </w:rPr>
        <w:t xml:space="preserve">, указанным в </w:t>
      </w:r>
      <w:r w:rsidR="00CF2919" w:rsidRPr="00BA057A">
        <w:rPr>
          <w:sz w:val="22"/>
          <w:szCs w:val="22"/>
        </w:rPr>
        <w:t xml:space="preserve">п. </w:t>
      </w:r>
      <w:r w:rsidR="00EC698F">
        <w:rPr>
          <w:sz w:val="22"/>
          <w:szCs w:val="22"/>
        </w:rPr>
        <w:t>28</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либо предоставляют банковскую гарантию.</w:t>
      </w:r>
    </w:p>
    <w:p w:rsidR="001F10BE" w:rsidRPr="003E4D38" w:rsidRDefault="001F10BE" w:rsidP="001F10BE">
      <w:pPr>
        <w:jc w:val="both"/>
        <w:rPr>
          <w:sz w:val="22"/>
          <w:szCs w:val="22"/>
        </w:rPr>
      </w:pPr>
      <w:r w:rsidRPr="003E4D38">
        <w:rPr>
          <w:sz w:val="22"/>
          <w:szCs w:val="22"/>
        </w:rPr>
        <w:t xml:space="preserve">Выбор способа обеспечения заявки на участие в </w:t>
      </w:r>
      <w:r w:rsidR="00214161">
        <w:rPr>
          <w:sz w:val="22"/>
          <w:szCs w:val="22"/>
        </w:rPr>
        <w:t>открытом</w:t>
      </w:r>
      <w:r w:rsidR="00AB1CC8">
        <w:rPr>
          <w:sz w:val="22"/>
          <w:szCs w:val="22"/>
        </w:rPr>
        <w:t xml:space="preserve"> </w:t>
      </w:r>
      <w:r w:rsidRPr="003E4D38">
        <w:rPr>
          <w:sz w:val="22"/>
          <w:szCs w:val="22"/>
        </w:rPr>
        <w:t>конкурсе осуществляется участником закупок.</w:t>
      </w:r>
    </w:p>
    <w:p w:rsidR="001F10BE" w:rsidRPr="003E4D38" w:rsidRDefault="00956ADC" w:rsidP="0012692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.2. Факт внесения участником закупки денежных  средств в  качестве обеспечения заявки на участие в </w:t>
      </w:r>
      <w:r w:rsidR="00214161">
        <w:rPr>
          <w:sz w:val="22"/>
          <w:szCs w:val="22"/>
        </w:rPr>
        <w:t>открытом</w:t>
      </w:r>
      <w:r w:rsidR="00AB1CC8">
        <w:rPr>
          <w:sz w:val="22"/>
          <w:szCs w:val="22"/>
        </w:rPr>
        <w:t xml:space="preserve"> </w:t>
      </w:r>
      <w:r w:rsidR="001F10BE" w:rsidRPr="003E4D38">
        <w:rPr>
          <w:bCs/>
          <w:sz w:val="22"/>
          <w:szCs w:val="22"/>
        </w:rPr>
        <w:t>конкурсе подтверждается платежным поручением</w:t>
      </w:r>
      <w:r w:rsidR="00AB1CC8">
        <w:rPr>
          <w:bCs/>
          <w:sz w:val="22"/>
          <w:szCs w:val="22"/>
        </w:rPr>
        <w:t xml:space="preserve"> </w:t>
      </w:r>
      <w:r w:rsidR="00126925" w:rsidRPr="00126925">
        <w:rPr>
          <w:bCs/>
          <w:sz w:val="22"/>
          <w:szCs w:val="22"/>
        </w:rPr>
        <w:t>или копи</w:t>
      </w:r>
      <w:r w:rsidR="00126925">
        <w:rPr>
          <w:bCs/>
          <w:sz w:val="22"/>
          <w:szCs w:val="22"/>
        </w:rPr>
        <w:t>ей</w:t>
      </w:r>
      <w:r w:rsidR="00126925" w:rsidRPr="00126925">
        <w:rPr>
          <w:bCs/>
          <w:sz w:val="22"/>
          <w:szCs w:val="22"/>
        </w:rPr>
        <w:t xml:space="preserve"> этого платежного поручения</w:t>
      </w:r>
      <w:r w:rsidR="001F10BE" w:rsidRPr="003E4D38">
        <w:rPr>
          <w:bCs/>
          <w:sz w:val="22"/>
          <w:szCs w:val="22"/>
        </w:rPr>
        <w:t xml:space="preserve">. </w:t>
      </w:r>
    </w:p>
    <w:p w:rsidR="001F10BE" w:rsidRPr="003E4D38" w:rsidRDefault="001F10BE" w:rsidP="001F10BE">
      <w:pPr>
        <w:widowControl w:val="0"/>
        <w:adjustRightInd w:val="0"/>
        <w:jc w:val="both"/>
        <w:rPr>
          <w:bCs/>
          <w:sz w:val="22"/>
          <w:szCs w:val="22"/>
        </w:rPr>
      </w:pPr>
      <w:r w:rsidRPr="003E4D38">
        <w:rPr>
          <w:bCs/>
          <w:sz w:val="22"/>
          <w:szCs w:val="22"/>
        </w:rPr>
        <w:t xml:space="preserve">Соответствующее платежное поручение, подтверждающее перечисление денежных средств в качестве обеспечения заявки на участие в </w:t>
      </w:r>
      <w:r w:rsidR="00214161">
        <w:rPr>
          <w:sz w:val="22"/>
          <w:szCs w:val="22"/>
        </w:rPr>
        <w:t>открытом</w:t>
      </w:r>
      <w:r w:rsidR="00AB1CC8">
        <w:rPr>
          <w:sz w:val="22"/>
          <w:szCs w:val="22"/>
        </w:rPr>
        <w:t xml:space="preserve"> </w:t>
      </w:r>
      <w:r w:rsidRPr="003E4D38">
        <w:rPr>
          <w:bCs/>
          <w:sz w:val="22"/>
          <w:szCs w:val="22"/>
        </w:rPr>
        <w:t xml:space="preserve">конкурсе, или копия этого платежного поручения, должно быть подано участником закупки в составе документов, входящих в заявку на участие в </w:t>
      </w:r>
      <w:r w:rsidR="00680EED">
        <w:rPr>
          <w:sz w:val="22"/>
          <w:szCs w:val="22"/>
        </w:rPr>
        <w:t>открытом</w:t>
      </w:r>
      <w:r w:rsidR="00AB1CC8">
        <w:rPr>
          <w:sz w:val="22"/>
          <w:szCs w:val="22"/>
        </w:rPr>
        <w:t xml:space="preserve"> </w:t>
      </w:r>
      <w:r w:rsidRPr="003E4D38">
        <w:rPr>
          <w:bCs/>
          <w:sz w:val="22"/>
          <w:szCs w:val="22"/>
        </w:rPr>
        <w:t xml:space="preserve">конкурсе. </w:t>
      </w:r>
      <w:r w:rsidRPr="00680EED">
        <w:rPr>
          <w:b/>
          <w:bCs/>
          <w:sz w:val="22"/>
          <w:szCs w:val="22"/>
        </w:rPr>
        <w:t>В платежном документе должно быть указано назначение платежа:</w:t>
      </w:r>
      <w:r w:rsidRPr="00680EED">
        <w:rPr>
          <w:bCs/>
          <w:sz w:val="22"/>
          <w:szCs w:val="22"/>
          <w:u w:val="single"/>
        </w:rPr>
        <w:t>«</w:t>
      </w:r>
      <w:r w:rsidR="0025110C">
        <w:rPr>
          <w:bCs/>
          <w:sz w:val="22"/>
          <w:szCs w:val="22"/>
          <w:u w:val="single"/>
        </w:rPr>
        <w:t>О</w:t>
      </w:r>
      <w:r w:rsidRPr="00680EED">
        <w:rPr>
          <w:bCs/>
          <w:sz w:val="22"/>
          <w:szCs w:val="22"/>
          <w:u w:val="single"/>
        </w:rPr>
        <w:t xml:space="preserve">беспечение заявки на участие в </w:t>
      </w:r>
      <w:r w:rsidR="00680EED" w:rsidRPr="00680EED">
        <w:rPr>
          <w:sz w:val="22"/>
          <w:szCs w:val="22"/>
          <w:u w:val="single"/>
        </w:rPr>
        <w:t>открытом</w:t>
      </w:r>
      <w:r w:rsidR="00AB1CC8">
        <w:rPr>
          <w:sz w:val="22"/>
          <w:szCs w:val="22"/>
          <w:u w:val="single"/>
        </w:rPr>
        <w:t xml:space="preserve"> </w:t>
      </w:r>
      <w:r w:rsidRPr="00680EED">
        <w:rPr>
          <w:bCs/>
          <w:sz w:val="22"/>
          <w:szCs w:val="22"/>
          <w:u w:val="single"/>
        </w:rPr>
        <w:t>конкурсе</w:t>
      </w:r>
      <w:r w:rsidR="00AB1CC8">
        <w:rPr>
          <w:bCs/>
          <w:sz w:val="22"/>
          <w:szCs w:val="22"/>
          <w:u w:val="single"/>
        </w:rPr>
        <w:t xml:space="preserve"> </w:t>
      </w:r>
      <w:r w:rsidR="006561BD">
        <w:rPr>
          <w:bCs/>
          <w:sz w:val="22"/>
          <w:szCs w:val="22"/>
          <w:u w:val="single"/>
        </w:rPr>
        <w:t>на о</w:t>
      </w:r>
      <w:r w:rsidR="006561BD" w:rsidRPr="006561BD">
        <w:rPr>
          <w:bCs/>
          <w:sz w:val="22"/>
          <w:szCs w:val="22"/>
          <w:u w:val="single"/>
        </w:rPr>
        <w:t xml:space="preserve">казание услуг </w:t>
      </w:r>
      <w:r w:rsidR="000D4028" w:rsidRPr="000D4028">
        <w:rPr>
          <w:bCs/>
          <w:sz w:val="22"/>
          <w:szCs w:val="22"/>
          <w:u w:val="single"/>
        </w:rPr>
        <w:t>по переводу денежных средств физических лиц на счет МУП «Водоканал»</w:t>
      </w:r>
      <w:r w:rsidR="00EC698F">
        <w:rPr>
          <w:bCs/>
          <w:sz w:val="22"/>
          <w:szCs w:val="22"/>
          <w:u w:val="single"/>
        </w:rPr>
        <w:t>.</w:t>
      </w:r>
    </w:p>
    <w:p w:rsidR="001F10BE" w:rsidRPr="003E4D38"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.3</w:t>
      </w:r>
      <w:r w:rsidR="00126925">
        <w:rPr>
          <w:bCs/>
          <w:sz w:val="22"/>
          <w:szCs w:val="22"/>
        </w:rPr>
        <w:t>.</w:t>
      </w:r>
      <w:r w:rsidR="001F10BE" w:rsidRPr="003E4D38">
        <w:rPr>
          <w:bCs/>
          <w:sz w:val="22"/>
          <w:szCs w:val="22"/>
        </w:rPr>
        <w:t xml:space="preserve"> В случае, если участником </w:t>
      </w:r>
      <w:r w:rsidR="00680EED">
        <w:rPr>
          <w:bCs/>
          <w:sz w:val="22"/>
          <w:szCs w:val="22"/>
        </w:rPr>
        <w:t>открытого конкурса</w:t>
      </w:r>
      <w:r w:rsidR="001F10BE" w:rsidRPr="003E4D38">
        <w:rPr>
          <w:bCs/>
          <w:sz w:val="22"/>
          <w:szCs w:val="22"/>
        </w:rPr>
        <w:t xml:space="preserve"> в составе заявки представлены документы, подтверждающие внесение денежных средств в качестве обеспечения заявки на участие в определении исполнителя, и до даты рассмотрения и оценки заявок денежные средства на указанный в конкурсной документации счет, не поступили, такой участник признается не представившим обеспечение заявки.</w:t>
      </w:r>
    </w:p>
    <w:p w:rsidR="00A36973"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.4 Банковская гарантия, выданная участнику </w:t>
      </w:r>
      <w:r w:rsidR="00680EED">
        <w:rPr>
          <w:bCs/>
          <w:sz w:val="22"/>
          <w:szCs w:val="22"/>
        </w:rPr>
        <w:t>открытого конкурса</w:t>
      </w:r>
      <w:r w:rsidR="001F10BE" w:rsidRPr="003E4D38">
        <w:rPr>
          <w:bCs/>
          <w:sz w:val="22"/>
          <w:szCs w:val="22"/>
        </w:rPr>
        <w:t xml:space="preserve"> банком или иной кредитной организацией для целей обеспечения заявок при проведении </w:t>
      </w:r>
      <w:r w:rsidR="00680EED">
        <w:rPr>
          <w:sz w:val="22"/>
          <w:szCs w:val="22"/>
        </w:rPr>
        <w:t>открытого</w:t>
      </w:r>
      <w:r w:rsidR="00AB1CC8">
        <w:rPr>
          <w:sz w:val="22"/>
          <w:szCs w:val="22"/>
        </w:rPr>
        <w:t xml:space="preserve"> </w:t>
      </w:r>
      <w:r w:rsidR="001F10BE" w:rsidRPr="003E4D38">
        <w:rPr>
          <w:bCs/>
          <w:sz w:val="22"/>
          <w:szCs w:val="22"/>
        </w:rPr>
        <w:t>конкурса, должна соответствовать требованиям статьи 45 Закона о контрактной системе.</w:t>
      </w:r>
    </w:p>
    <w:p w:rsidR="001F10BE" w:rsidRPr="00A36973" w:rsidRDefault="001F10BE" w:rsidP="00956ADC">
      <w:pPr>
        <w:widowControl w:val="0"/>
        <w:adjustRightInd w:val="0"/>
        <w:ind w:firstLine="709"/>
        <w:jc w:val="both"/>
        <w:rPr>
          <w:bCs/>
          <w:sz w:val="22"/>
          <w:szCs w:val="22"/>
          <w:u w:val="single"/>
        </w:rPr>
      </w:pPr>
      <w:r w:rsidRPr="00A36973">
        <w:rPr>
          <w:bCs/>
          <w:sz w:val="22"/>
          <w:szCs w:val="22"/>
          <w:u w:val="single"/>
        </w:rPr>
        <w:t>Срок действия банковской гарантии, предоставленной в качестве обеспечения заявки, должен составлять не менее двух месяцев с даты окончания срока подачи заявок.</w:t>
      </w:r>
    </w:p>
    <w:p w:rsidR="001F10BE" w:rsidRPr="003E4D38" w:rsidRDefault="00956ADC"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.5 Требование об обеспечении заявок в равной мере относится ко всем участникам </w:t>
      </w:r>
      <w:r w:rsidR="00680EED">
        <w:rPr>
          <w:bCs/>
          <w:sz w:val="22"/>
          <w:szCs w:val="22"/>
        </w:rPr>
        <w:t>открытого конкурса</w:t>
      </w:r>
      <w:r w:rsidR="001F10BE" w:rsidRPr="003E4D38">
        <w:rPr>
          <w:bCs/>
          <w:sz w:val="22"/>
          <w:szCs w:val="22"/>
        </w:rPr>
        <w:t>.</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.6. Денежные средства, внесенные в качестве обеспечения заявки на участие в </w:t>
      </w:r>
      <w:r w:rsidR="00680EED">
        <w:rPr>
          <w:bCs/>
          <w:sz w:val="22"/>
          <w:szCs w:val="22"/>
        </w:rPr>
        <w:t xml:space="preserve">открытом </w:t>
      </w:r>
      <w:r w:rsidR="001F10BE" w:rsidRPr="003E4D38">
        <w:rPr>
          <w:bCs/>
          <w:sz w:val="22"/>
          <w:szCs w:val="22"/>
        </w:rPr>
        <w:t xml:space="preserve">конкурсе, возвращаются на счет участника закупки в течение  </w:t>
      </w:r>
      <w:r w:rsidR="00876567" w:rsidRPr="003E4D38">
        <w:rPr>
          <w:bCs/>
          <w:sz w:val="22"/>
          <w:szCs w:val="22"/>
        </w:rPr>
        <w:t xml:space="preserve">не более чем </w:t>
      </w:r>
      <w:r w:rsidR="001F10BE" w:rsidRPr="003E4D38">
        <w:rPr>
          <w:bCs/>
          <w:sz w:val="22"/>
          <w:szCs w:val="22"/>
        </w:rPr>
        <w:t>пяти рабочих дней с даты наступления одного из следующих случаев:</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1) подписание протокола рассмотрения и оценки заявок на участие в </w:t>
      </w:r>
      <w:r w:rsidR="00680EED">
        <w:rPr>
          <w:bCs/>
          <w:sz w:val="22"/>
          <w:szCs w:val="22"/>
        </w:rPr>
        <w:t xml:space="preserve">открытом </w:t>
      </w:r>
      <w:r w:rsidRPr="003E4D38">
        <w:rPr>
          <w:bCs/>
          <w:sz w:val="22"/>
          <w:szCs w:val="22"/>
        </w:rPr>
        <w:t xml:space="preserve">конкурсе. При этом возврат осуществляется в отношении денежных средств всех участников закупки, за исключением победителя </w:t>
      </w:r>
      <w:r w:rsidR="00680EED">
        <w:rPr>
          <w:bCs/>
          <w:sz w:val="22"/>
          <w:szCs w:val="22"/>
        </w:rPr>
        <w:t xml:space="preserve">открытого </w:t>
      </w:r>
      <w:r w:rsidRPr="003E4D38">
        <w:rPr>
          <w:bCs/>
          <w:sz w:val="22"/>
          <w:szCs w:val="22"/>
        </w:rPr>
        <w:t xml:space="preserve">конкурса, которому такие денежные средства возвращаются после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w:t>
      </w:r>
    </w:p>
    <w:p w:rsidR="001F10BE" w:rsidRPr="003E4D38" w:rsidRDefault="001F10BE" w:rsidP="002318F5">
      <w:pPr>
        <w:widowControl w:val="0"/>
        <w:adjustRightInd w:val="0"/>
        <w:ind w:firstLine="426"/>
        <w:jc w:val="both"/>
        <w:rPr>
          <w:bCs/>
          <w:sz w:val="22"/>
          <w:szCs w:val="22"/>
        </w:rPr>
      </w:pPr>
      <w:r w:rsidRPr="003E4D38">
        <w:rPr>
          <w:bCs/>
          <w:sz w:val="22"/>
          <w:szCs w:val="22"/>
        </w:rPr>
        <w:t>2) отмена определения исполнителя;</w:t>
      </w:r>
    </w:p>
    <w:p w:rsidR="001F10BE" w:rsidRPr="003E4D38" w:rsidRDefault="001F10BE" w:rsidP="002318F5">
      <w:pPr>
        <w:widowControl w:val="0"/>
        <w:adjustRightInd w:val="0"/>
        <w:ind w:firstLine="426"/>
        <w:jc w:val="both"/>
        <w:rPr>
          <w:bCs/>
          <w:sz w:val="22"/>
          <w:szCs w:val="22"/>
        </w:rPr>
      </w:pPr>
      <w:r w:rsidRPr="003E4D38">
        <w:rPr>
          <w:bCs/>
          <w:sz w:val="22"/>
          <w:szCs w:val="22"/>
        </w:rPr>
        <w:t>3) отклонение заявки участника закупки;</w:t>
      </w:r>
    </w:p>
    <w:p w:rsidR="001F10BE" w:rsidRPr="003E4D38" w:rsidRDefault="001F10BE" w:rsidP="002318F5">
      <w:pPr>
        <w:widowControl w:val="0"/>
        <w:adjustRightInd w:val="0"/>
        <w:ind w:firstLine="426"/>
        <w:jc w:val="both"/>
        <w:rPr>
          <w:bCs/>
          <w:sz w:val="22"/>
          <w:szCs w:val="22"/>
        </w:rPr>
      </w:pPr>
      <w:r w:rsidRPr="003E4D38">
        <w:rPr>
          <w:bCs/>
          <w:sz w:val="22"/>
          <w:szCs w:val="22"/>
        </w:rPr>
        <w:t>4) отзыв заявки участником закупки до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lastRenderedPageBreak/>
        <w:t>5) получение заявки на участие в определении исполнителя после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6) отстранение участника закупки от участия в определении исполнителя или отказ от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 xml:space="preserve"> с победителем определения исполнителя в соответствии с частями 9 и 10 статьи 31 Закона о контрактной системе;</w:t>
      </w:r>
    </w:p>
    <w:p w:rsidR="00876567" w:rsidRPr="003E4D38" w:rsidRDefault="00876567" w:rsidP="002318F5">
      <w:pPr>
        <w:widowControl w:val="0"/>
        <w:adjustRightInd w:val="0"/>
        <w:ind w:firstLine="426"/>
        <w:jc w:val="both"/>
        <w:rPr>
          <w:bCs/>
          <w:sz w:val="22"/>
          <w:szCs w:val="22"/>
        </w:rPr>
      </w:pPr>
      <w:r w:rsidRPr="003E4D38">
        <w:rPr>
          <w:bCs/>
          <w:sz w:val="22"/>
          <w:szCs w:val="22"/>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.7 Возврат банковской гарантии в случаях, указанных в пункте </w:t>
      </w:r>
      <w:r w:rsidRPr="003E4D38">
        <w:rPr>
          <w:bCs/>
          <w:sz w:val="22"/>
          <w:szCs w:val="22"/>
        </w:rPr>
        <w:t>2</w:t>
      </w:r>
      <w:r w:rsidR="00607459">
        <w:rPr>
          <w:bCs/>
          <w:sz w:val="22"/>
          <w:szCs w:val="22"/>
        </w:rPr>
        <w:t>3</w:t>
      </w:r>
      <w:r w:rsidR="001F10BE" w:rsidRPr="003E4D38">
        <w:rPr>
          <w:bCs/>
          <w:sz w:val="22"/>
          <w:szCs w:val="22"/>
        </w:rPr>
        <w:t>.6 настоящей документации, заказчиком предоставившему ее лицу или гаранту не осуществляется, взыскание по ней не производится.</w:t>
      </w:r>
    </w:p>
    <w:p w:rsidR="00A077CD"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A077CD" w:rsidRPr="003E4D38">
        <w:rPr>
          <w:bCs/>
          <w:sz w:val="22"/>
          <w:szCs w:val="22"/>
        </w:rPr>
        <w:t>.8  Возврат денежных средств, внесенных в качестве обеспечения заявок, не осуществляется, или осуществляется уплата денежных сумм по банковской гарантии, в следующих случаях:</w:t>
      </w:r>
    </w:p>
    <w:p w:rsidR="00A077CD" w:rsidRPr="003E4D38" w:rsidRDefault="00A077CD" w:rsidP="00956ADC">
      <w:pPr>
        <w:widowControl w:val="0"/>
        <w:adjustRightInd w:val="0"/>
        <w:ind w:firstLine="426"/>
        <w:jc w:val="both"/>
        <w:rPr>
          <w:bCs/>
          <w:sz w:val="22"/>
          <w:szCs w:val="22"/>
        </w:rPr>
      </w:pPr>
      <w:bookmarkStart w:id="25" w:name="dst100530"/>
      <w:bookmarkEnd w:id="25"/>
      <w:r w:rsidRPr="003E4D38">
        <w:rPr>
          <w:bCs/>
          <w:sz w:val="22"/>
          <w:szCs w:val="22"/>
        </w:rPr>
        <w:t xml:space="preserve">1) уклонение или отказ участника закупки заключить </w:t>
      </w:r>
      <w:r w:rsidR="00157777" w:rsidRPr="003E4D38">
        <w:rPr>
          <w:bCs/>
          <w:sz w:val="22"/>
          <w:szCs w:val="22"/>
        </w:rPr>
        <w:t xml:space="preserve">муниципальный </w:t>
      </w:r>
      <w:r w:rsidRPr="003E4D38">
        <w:rPr>
          <w:bCs/>
          <w:sz w:val="22"/>
          <w:szCs w:val="22"/>
        </w:rPr>
        <w:t>контракт;</w:t>
      </w:r>
    </w:p>
    <w:p w:rsidR="00A077CD" w:rsidRPr="003E4D38" w:rsidRDefault="00A077CD" w:rsidP="00956ADC">
      <w:pPr>
        <w:widowControl w:val="0"/>
        <w:adjustRightInd w:val="0"/>
        <w:ind w:firstLine="426"/>
        <w:jc w:val="both"/>
        <w:rPr>
          <w:bCs/>
          <w:sz w:val="22"/>
          <w:szCs w:val="22"/>
        </w:rPr>
      </w:pPr>
      <w:bookmarkStart w:id="26" w:name="dst100531"/>
      <w:bookmarkEnd w:id="26"/>
      <w:r w:rsidRPr="003E4D38">
        <w:rPr>
          <w:bCs/>
          <w:sz w:val="22"/>
          <w:szCs w:val="22"/>
        </w:rPr>
        <w:t xml:space="preserve">2) непредоставление или предоставление с нарушением условий, установленных </w:t>
      </w:r>
      <w:r w:rsidR="00607459">
        <w:rPr>
          <w:bCs/>
          <w:sz w:val="22"/>
          <w:szCs w:val="22"/>
        </w:rPr>
        <w:t>Законом о контрактной системе</w:t>
      </w:r>
      <w:r w:rsidRPr="003E4D38">
        <w:rPr>
          <w:bCs/>
          <w:sz w:val="22"/>
          <w:szCs w:val="22"/>
        </w:rPr>
        <w:t xml:space="preserve">, до заключения </w:t>
      </w:r>
      <w:r w:rsidR="00157777" w:rsidRPr="003E4D38">
        <w:rPr>
          <w:bCs/>
          <w:sz w:val="22"/>
          <w:szCs w:val="22"/>
        </w:rPr>
        <w:t xml:space="preserve">муниципального </w:t>
      </w:r>
      <w:r w:rsidRPr="003E4D38">
        <w:rPr>
          <w:bCs/>
          <w:sz w:val="22"/>
          <w:szCs w:val="22"/>
        </w:rPr>
        <w:t>контракта заказчику обеспечения исполнения</w:t>
      </w:r>
      <w:r w:rsidR="00157777" w:rsidRPr="003E4D38">
        <w:rPr>
          <w:bCs/>
          <w:sz w:val="22"/>
          <w:szCs w:val="22"/>
        </w:rPr>
        <w:t xml:space="preserve"> муниципального</w:t>
      </w:r>
      <w:r w:rsidRPr="003E4D38">
        <w:rPr>
          <w:bCs/>
          <w:sz w:val="22"/>
          <w:szCs w:val="22"/>
        </w:rPr>
        <w:t xml:space="preserve"> контракта;</w:t>
      </w:r>
    </w:p>
    <w:p w:rsidR="00A077CD" w:rsidRPr="003E4D38" w:rsidRDefault="00A077CD" w:rsidP="001F10BE">
      <w:pPr>
        <w:widowControl w:val="0"/>
        <w:adjustRightInd w:val="0"/>
        <w:jc w:val="both"/>
        <w:rPr>
          <w:bCs/>
          <w:sz w:val="22"/>
          <w:szCs w:val="22"/>
        </w:rPr>
      </w:pPr>
    </w:p>
    <w:p w:rsidR="001F10BE" w:rsidRPr="003E4D38" w:rsidRDefault="00956ADC" w:rsidP="00607459">
      <w:pPr>
        <w:ind w:firstLine="567"/>
        <w:jc w:val="both"/>
        <w:rPr>
          <w:b/>
          <w:bCs/>
          <w:sz w:val="22"/>
          <w:szCs w:val="22"/>
        </w:rPr>
      </w:pPr>
      <w:r w:rsidRPr="003E4D38">
        <w:rPr>
          <w:b/>
          <w:sz w:val="22"/>
          <w:szCs w:val="22"/>
        </w:rPr>
        <w:t>2</w:t>
      </w:r>
      <w:r w:rsidR="00501553">
        <w:rPr>
          <w:b/>
          <w:sz w:val="22"/>
          <w:szCs w:val="22"/>
        </w:rPr>
        <w:t>4</w:t>
      </w:r>
      <w:r w:rsidR="001F10BE" w:rsidRPr="003E4D38">
        <w:rPr>
          <w:b/>
          <w:sz w:val="22"/>
          <w:szCs w:val="22"/>
        </w:rPr>
        <w:t>. Р</w:t>
      </w:r>
      <w:r w:rsidR="001F10BE" w:rsidRPr="003E4D38">
        <w:rPr>
          <w:b/>
          <w:bCs/>
          <w:sz w:val="22"/>
          <w:szCs w:val="22"/>
        </w:rPr>
        <w:t xml:space="preserve">азмер обеспечения исполнения </w:t>
      </w:r>
      <w:r w:rsidR="00A077CD" w:rsidRPr="003E4D38">
        <w:rPr>
          <w:b/>
          <w:bCs/>
          <w:sz w:val="22"/>
          <w:szCs w:val="22"/>
        </w:rPr>
        <w:t>контракта</w:t>
      </w:r>
      <w:r w:rsidR="001F10BE" w:rsidRPr="003E4D38">
        <w:rPr>
          <w:b/>
          <w:bCs/>
          <w:sz w:val="22"/>
          <w:szCs w:val="22"/>
        </w:rPr>
        <w:t xml:space="preserve">, порядок предоставления такого обеспечения, требования к такому обеспечению (если установление требования обеспечения исполнения </w:t>
      </w:r>
      <w:r w:rsidR="00F04C40" w:rsidRPr="003E4D38">
        <w:rPr>
          <w:b/>
          <w:bCs/>
          <w:sz w:val="22"/>
          <w:szCs w:val="22"/>
        </w:rPr>
        <w:t>контракта</w:t>
      </w:r>
      <w:r w:rsidR="001F10BE" w:rsidRPr="003E4D38">
        <w:rPr>
          <w:b/>
          <w:bCs/>
          <w:sz w:val="22"/>
          <w:szCs w:val="22"/>
        </w:rPr>
        <w:t xml:space="preserve"> предусмотрено </w:t>
      </w:r>
      <w:hyperlink r:id="rId10" w:history="1">
        <w:r w:rsidR="001F10BE" w:rsidRPr="003E4D38">
          <w:rPr>
            <w:b/>
            <w:bCs/>
            <w:sz w:val="22"/>
            <w:szCs w:val="22"/>
          </w:rPr>
          <w:t>статьей 96</w:t>
        </w:r>
      </w:hyperlink>
      <w:r w:rsidR="00607459">
        <w:rPr>
          <w:b/>
          <w:sz w:val="22"/>
          <w:szCs w:val="22"/>
        </w:rPr>
        <w:t>Закона о контрактной системе</w:t>
      </w:r>
      <w:r w:rsidR="001F10BE" w:rsidRPr="003E4D38">
        <w:rPr>
          <w:b/>
          <w:bCs/>
          <w:sz w:val="22"/>
          <w:szCs w:val="22"/>
        </w:rPr>
        <w:t xml:space="preserve">, а также информация о банковском сопровождении </w:t>
      </w:r>
      <w:r w:rsidR="00F04C40" w:rsidRPr="003E4D38">
        <w:rPr>
          <w:b/>
          <w:bCs/>
          <w:sz w:val="22"/>
          <w:szCs w:val="22"/>
        </w:rPr>
        <w:t>контракта</w:t>
      </w:r>
      <w:r w:rsidR="001F10BE" w:rsidRPr="003E4D38">
        <w:rPr>
          <w:b/>
          <w:bCs/>
          <w:sz w:val="22"/>
          <w:szCs w:val="22"/>
        </w:rPr>
        <w:t xml:space="preserve"> в соответствии со </w:t>
      </w:r>
      <w:hyperlink r:id="rId11" w:history="1">
        <w:r w:rsidR="001F10BE" w:rsidRPr="003E4D38">
          <w:rPr>
            <w:b/>
            <w:bCs/>
            <w:sz w:val="22"/>
            <w:szCs w:val="22"/>
          </w:rPr>
          <w:t>статьей 35</w:t>
        </w:r>
      </w:hyperlink>
      <w:r w:rsidR="001F10BE" w:rsidRPr="003E4D38">
        <w:rPr>
          <w:b/>
          <w:bCs/>
          <w:sz w:val="22"/>
          <w:szCs w:val="22"/>
        </w:rPr>
        <w:t xml:space="preserve"> Закона о контрактной системе.</w:t>
      </w:r>
    </w:p>
    <w:p w:rsidR="001F10BE" w:rsidRPr="003E4D38" w:rsidRDefault="001F10BE" w:rsidP="00956ADC">
      <w:pPr>
        <w:pStyle w:val="3"/>
        <w:keepNext w:val="0"/>
        <w:ind w:firstLine="567"/>
        <w:jc w:val="both"/>
        <w:rPr>
          <w:rFonts w:ascii="Times New Roman" w:hAnsi="Times New Roman" w:cs="Times New Roman"/>
          <w:sz w:val="22"/>
          <w:szCs w:val="22"/>
        </w:rPr>
      </w:pPr>
      <w:r w:rsidRPr="003E4D38">
        <w:rPr>
          <w:rFonts w:ascii="Times New Roman" w:hAnsi="Times New Roman" w:cs="Times New Roman"/>
          <w:sz w:val="22"/>
          <w:szCs w:val="22"/>
        </w:rPr>
        <w:t>Общие положения</w:t>
      </w:r>
    </w:p>
    <w:p w:rsidR="001F10BE" w:rsidRPr="003E4D38" w:rsidRDefault="00F04C40" w:rsidP="00956ADC">
      <w:pPr>
        <w:autoSpaceDE w:val="0"/>
        <w:autoSpaceDN w:val="0"/>
        <w:adjustRightInd w:val="0"/>
        <w:ind w:firstLine="567"/>
        <w:jc w:val="both"/>
        <w:rPr>
          <w:sz w:val="22"/>
          <w:szCs w:val="22"/>
        </w:rPr>
      </w:pPr>
      <w:r w:rsidRPr="003E4D38">
        <w:rPr>
          <w:sz w:val="22"/>
          <w:szCs w:val="22"/>
        </w:rPr>
        <w:t>Контракт</w:t>
      </w:r>
      <w:r w:rsidR="001F10BE" w:rsidRPr="003E4D38">
        <w:rPr>
          <w:sz w:val="22"/>
          <w:szCs w:val="22"/>
        </w:rPr>
        <w:t xml:space="preserve"> заключается после предоставления участником закупки, с которым заключается </w:t>
      </w:r>
      <w:r w:rsidRPr="003E4D38">
        <w:rPr>
          <w:sz w:val="22"/>
          <w:szCs w:val="22"/>
        </w:rPr>
        <w:t>контракт</w:t>
      </w:r>
      <w:r w:rsidR="001F10BE" w:rsidRPr="003E4D38">
        <w:rPr>
          <w:sz w:val="22"/>
          <w:szCs w:val="22"/>
        </w:rPr>
        <w:t xml:space="preserve">, обеспечения исполнения </w:t>
      </w:r>
      <w:r w:rsidRPr="003E4D38">
        <w:rPr>
          <w:sz w:val="22"/>
          <w:szCs w:val="22"/>
        </w:rPr>
        <w:t>контракта</w:t>
      </w:r>
      <w:r w:rsidR="001F10BE" w:rsidRPr="003E4D38">
        <w:rPr>
          <w:sz w:val="22"/>
          <w:szCs w:val="22"/>
        </w:rPr>
        <w:t>.</w:t>
      </w:r>
    </w:p>
    <w:p w:rsidR="001F10BE" w:rsidRPr="003E4D38" w:rsidRDefault="001F10BE" w:rsidP="00956ADC">
      <w:pPr>
        <w:autoSpaceDE w:val="0"/>
        <w:autoSpaceDN w:val="0"/>
        <w:adjustRightInd w:val="0"/>
        <w:ind w:firstLine="567"/>
        <w:jc w:val="both"/>
        <w:rPr>
          <w:sz w:val="22"/>
          <w:szCs w:val="22"/>
        </w:rPr>
      </w:pPr>
      <w:r w:rsidRPr="003E4D38">
        <w:rPr>
          <w:sz w:val="22"/>
          <w:szCs w:val="22"/>
        </w:rPr>
        <w:t xml:space="preserve">Обеспечение исполнения </w:t>
      </w:r>
      <w:r w:rsidR="00F04C40" w:rsidRPr="003E4D38">
        <w:rPr>
          <w:sz w:val="22"/>
          <w:szCs w:val="22"/>
        </w:rPr>
        <w:t>контракта</w:t>
      </w:r>
      <w:r w:rsidRPr="003E4D38">
        <w:rPr>
          <w:sz w:val="22"/>
          <w:szCs w:val="22"/>
        </w:rPr>
        <w:t xml:space="preserve"> может быть представлено в виде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w:t>
      </w:r>
      <w:r w:rsidR="00BA057A">
        <w:rPr>
          <w:sz w:val="22"/>
          <w:szCs w:val="22"/>
        </w:rPr>
        <w:t xml:space="preserve"> (п. </w:t>
      </w:r>
      <w:r w:rsidR="00EC698F">
        <w:rPr>
          <w:sz w:val="22"/>
          <w:szCs w:val="22"/>
        </w:rPr>
        <w:t>28</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BA057A">
        <w:rPr>
          <w:sz w:val="22"/>
          <w:szCs w:val="22"/>
        </w:rPr>
        <w:t>)</w:t>
      </w:r>
      <w:r w:rsidRPr="003E4D38">
        <w:rPr>
          <w:sz w:val="22"/>
          <w:szCs w:val="22"/>
        </w:rPr>
        <w:t xml:space="preserve">,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F04C40" w:rsidRPr="003E4D38">
        <w:rPr>
          <w:sz w:val="22"/>
          <w:szCs w:val="22"/>
        </w:rPr>
        <w:t>контракта</w:t>
      </w:r>
      <w:r w:rsidRPr="003E4D38">
        <w:rPr>
          <w:sz w:val="22"/>
          <w:szCs w:val="22"/>
        </w:rPr>
        <w:t xml:space="preserve"> определяется участником  закупки, с которым заключается </w:t>
      </w:r>
      <w:r w:rsidR="00F04C40" w:rsidRPr="003E4D38">
        <w:rPr>
          <w:sz w:val="22"/>
          <w:szCs w:val="22"/>
        </w:rPr>
        <w:t>контракт</w:t>
      </w:r>
      <w:r w:rsidRPr="003E4D38">
        <w:rPr>
          <w:sz w:val="22"/>
          <w:szCs w:val="22"/>
        </w:rPr>
        <w:t xml:space="preserve">, самостоятельно. </w:t>
      </w:r>
    </w:p>
    <w:p w:rsidR="00F04C40" w:rsidRPr="00DF4A18" w:rsidRDefault="00F04C40" w:rsidP="00956ADC">
      <w:pPr>
        <w:autoSpaceDE w:val="0"/>
        <w:autoSpaceDN w:val="0"/>
        <w:adjustRightInd w:val="0"/>
        <w:ind w:firstLine="567"/>
        <w:jc w:val="both"/>
        <w:rPr>
          <w:sz w:val="22"/>
          <w:szCs w:val="22"/>
          <w:u w:val="single"/>
        </w:rPr>
      </w:pPr>
      <w:r w:rsidRPr="009748C6">
        <w:rPr>
          <w:sz w:val="22"/>
          <w:szCs w:val="22"/>
          <w:u w:val="single"/>
        </w:rPr>
        <w:t>Срок действия банковской гарантии должен превышать срок действия контракта не менее чем на один месяц.</w:t>
      </w:r>
    </w:p>
    <w:p w:rsidR="001F10BE" w:rsidRPr="003E4D38" w:rsidRDefault="001F10BE" w:rsidP="00956ADC">
      <w:pPr>
        <w:autoSpaceDE w:val="0"/>
        <w:autoSpaceDN w:val="0"/>
        <w:adjustRightInd w:val="0"/>
        <w:ind w:firstLine="567"/>
        <w:jc w:val="both"/>
        <w:rPr>
          <w:color w:val="000000"/>
          <w:kern w:val="1"/>
          <w:sz w:val="22"/>
          <w:szCs w:val="22"/>
        </w:rPr>
      </w:pPr>
      <w:r w:rsidRPr="003E4D38">
        <w:rPr>
          <w:bCs/>
          <w:sz w:val="22"/>
          <w:szCs w:val="22"/>
        </w:rPr>
        <w:t xml:space="preserve">Размер обеспечения исполнения  </w:t>
      </w:r>
      <w:r w:rsidR="00F04C40" w:rsidRPr="003E4D38">
        <w:rPr>
          <w:bCs/>
          <w:sz w:val="22"/>
          <w:szCs w:val="22"/>
        </w:rPr>
        <w:t>контракта</w:t>
      </w:r>
      <w:r w:rsidRPr="003E4D38">
        <w:rPr>
          <w:sz w:val="22"/>
          <w:szCs w:val="22"/>
        </w:rPr>
        <w:t xml:space="preserve"> - </w:t>
      </w:r>
      <w:r w:rsidRPr="003E4D38">
        <w:rPr>
          <w:color w:val="000000"/>
          <w:kern w:val="1"/>
          <w:sz w:val="22"/>
          <w:szCs w:val="22"/>
        </w:rPr>
        <w:t xml:space="preserve"> установлен в размере, </w:t>
      </w:r>
      <w:r w:rsidR="00F04C40" w:rsidRPr="003E4D38">
        <w:rPr>
          <w:color w:val="000000"/>
          <w:kern w:val="1"/>
          <w:sz w:val="22"/>
          <w:szCs w:val="22"/>
        </w:rPr>
        <w:t>указанн</w:t>
      </w:r>
      <w:r w:rsidR="00BA057A">
        <w:rPr>
          <w:color w:val="000000"/>
          <w:kern w:val="1"/>
          <w:sz w:val="22"/>
          <w:szCs w:val="22"/>
        </w:rPr>
        <w:t>ом</w:t>
      </w:r>
      <w:r w:rsidR="00F04C40" w:rsidRPr="003E4D38">
        <w:rPr>
          <w:color w:val="000000"/>
          <w:kern w:val="1"/>
          <w:sz w:val="22"/>
          <w:szCs w:val="22"/>
        </w:rPr>
        <w:t xml:space="preserve"> в </w:t>
      </w:r>
      <w:r w:rsidR="00541F21" w:rsidRPr="00E55CC6">
        <w:rPr>
          <w:color w:val="000000"/>
          <w:kern w:val="1"/>
          <w:sz w:val="22"/>
          <w:szCs w:val="22"/>
        </w:rPr>
        <w:t xml:space="preserve">п. </w:t>
      </w:r>
      <w:r w:rsidR="00EC698F">
        <w:rPr>
          <w:color w:val="000000"/>
          <w:kern w:val="1"/>
          <w:sz w:val="22"/>
          <w:szCs w:val="22"/>
        </w:rPr>
        <w:t>32</w:t>
      </w:r>
      <w:r w:rsidR="00BA057A" w:rsidRPr="00E55CC6">
        <w:rPr>
          <w:bCs/>
          <w:sz w:val="22"/>
          <w:szCs w:val="22"/>
        </w:rPr>
        <w:t xml:space="preserve">Раздела </w:t>
      </w:r>
      <w:r w:rsidR="00BA057A" w:rsidRPr="00E55CC6">
        <w:rPr>
          <w:bCs/>
          <w:sz w:val="22"/>
          <w:szCs w:val="22"/>
          <w:lang w:val="en-US"/>
        </w:rPr>
        <w:t>II</w:t>
      </w:r>
      <w:r w:rsidR="00BA057A" w:rsidRPr="00E55CC6">
        <w:rPr>
          <w:bCs/>
          <w:sz w:val="22"/>
          <w:szCs w:val="22"/>
        </w:rPr>
        <w:t xml:space="preserve"> «Информационная карта открытого конкурса» конкурсной документации</w:t>
      </w:r>
      <w:r w:rsidR="00956ADC" w:rsidRPr="00E55CC6">
        <w:rPr>
          <w:color w:val="000000"/>
          <w:kern w:val="1"/>
          <w:sz w:val="22"/>
          <w:szCs w:val="22"/>
        </w:rPr>
        <w:t>.</w:t>
      </w:r>
    </w:p>
    <w:p w:rsidR="00DB7B52" w:rsidRPr="003E4D38" w:rsidRDefault="00DB7B52" w:rsidP="00956ADC">
      <w:pPr>
        <w:autoSpaceDE w:val="0"/>
        <w:autoSpaceDN w:val="0"/>
        <w:adjustRightInd w:val="0"/>
        <w:ind w:firstLine="567"/>
        <w:jc w:val="both"/>
        <w:rPr>
          <w:color w:val="000000"/>
          <w:kern w:val="1"/>
          <w:sz w:val="22"/>
          <w:szCs w:val="22"/>
        </w:rPr>
      </w:pPr>
      <w:r w:rsidRPr="003E4D38">
        <w:rPr>
          <w:color w:val="000000"/>
          <w:kern w:val="1"/>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r w:rsidRPr="00E55CC6">
        <w:rPr>
          <w:kern w:val="1"/>
          <w:sz w:val="22"/>
          <w:szCs w:val="22"/>
        </w:rPr>
        <w:t>статьи 37</w:t>
      </w:r>
      <w:r w:rsidR="00AB1CC8">
        <w:rPr>
          <w:kern w:val="1"/>
          <w:sz w:val="22"/>
          <w:szCs w:val="22"/>
        </w:rPr>
        <w:t xml:space="preserve"> </w:t>
      </w:r>
      <w:r w:rsidRPr="003E4D38">
        <w:rPr>
          <w:bCs/>
          <w:color w:val="000000"/>
          <w:kern w:val="1"/>
          <w:sz w:val="22"/>
          <w:szCs w:val="22"/>
        </w:rPr>
        <w:t>Закона о контрактной системе</w:t>
      </w:r>
      <w:r w:rsidRPr="003E4D38">
        <w:rPr>
          <w:color w:val="000000"/>
          <w:kern w:val="1"/>
          <w:sz w:val="22"/>
          <w:szCs w:val="22"/>
        </w:rPr>
        <w:t>.</w:t>
      </w:r>
    </w:p>
    <w:p w:rsidR="00DB7B52" w:rsidRDefault="00DB7B52" w:rsidP="00956ADC">
      <w:pPr>
        <w:autoSpaceDE w:val="0"/>
        <w:autoSpaceDN w:val="0"/>
        <w:adjustRightInd w:val="0"/>
        <w:ind w:firstLine="567"/>
        <w:jc w:val="both"/>
        <w:rPr>
          <w:sz w:val="22"/>
          <w:szCs w:val="22"/>
        </w:rPr>
      </w:pPr>
      <w:bookmarkStart w:id="27" w:name="_Toc169628403"/>
      <w:bookmarkStart w:id="28" w:name="_Toc226399512"/>
      <w:bookmarkStart w:id="29" w:name="_Toc371787626"/>
      <w:bookmarkStart w:id="30" w:name="_Toc373179838"/>
      <w:bookmarkStart w:id="31" w:name="_Toc373179883"/>
      <w:bookmarkStart w:id="32" w:name="_Toc447196648"/>
      <w:bookmarkStart w:id="33" w:name="_Toc467675557"/>
      <w:r w:rsidRPr="003E4D38">
        <w:rPr>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2007D" w:rsidRPr="00C2007D" w:rsidRDefault="00C2007D" w:rsidP="00956ADC">
      <w:pPr>
        <w:autoSpaceDE w:val="0"/>
        <w:autoSpaceDN w:val="0"/>
        <w:adjustRightInd w:val="0"/>
        <w:ind w:firstLine="567"/>
        <w:jc w:val="both"/>
        <w:rPr>
          <w:sz w:val="22"/>
          <w:szCs w:val="22"/>
        </w:rPr>
      </w:pPr>
      <w:r>
        <w:rPr>
          <w:bCs/>
          <w:sz w:val="22"/>
          <w:szCs w:val="22"/>
        </w:rPr>
        <w:t>Б</w:t>
      </w:r>
      <w:r w:rsidRPr="00C2007D">
        <w:rPr>
          <w:bCs/>
          <w:sz w:val="22"/>
          <w:szCs w:val="22"/>
        </w:rPr>
        <w:t>анковско</w:t>
      </w:r>
      <w:r>
        <w:rPr>
          <w:bCs/>
          <w:sz w:val="22"/>
          <w:szCs w:val="22"/>
        </w:rPr>
        <w:t>е</w:t>
      </w:r>
      <w:r w:rsidRPr="00C2007D">
        <w:rPr>
          <w:bCs/>
          <w:sz w:val="22"/>
          <w:szCs w:val="22"/>
        </w:rPr>
        <w:t xml:space="preserve"> сопровождени</w:t>
      </w:r>
      <w:r>
        <w:rPr>
          <w:bCs/>
          <w:sz w:val="22"/>
          <w:szCs w:val="22"/>
        </w:rPr>
        <w:t>е</w:t>
      </w:r>
      <w:r w:rsidRPr="00C2007D">
        <w:rPr>
          <w:bCs/>
          <w:sz w:val="22"/>
          <w:szCs w:val="22"/>
        </w:rPr>
        <w:t xml:space="preserve"> контракта</w:t>
      </w:r>
      <w:r>
        <w:rPr>
          <w:bCs/>
          <w:sz w:val="22"/>
          <w:szCs w:val="22"/>
        </w:rPr>
        <w:t xml:space="preserve"> не предусмотрено.</w:t>
      </w:r>
    </w:p>
    <w:p w:rsidR="00DB7B52" w:rsidRPr="003E4D38" w:rsidRDefault="00DB7B52" w:rsidP="00DB7B52">
      <w:pPr>
        <w:autoSpaceDE w:val="0"/>
        <w:autoSpaceDN w:val="0"/>
        <w:adjustRightInd w:val="0"/>
        <w:jc w:val="both"/>
        <w:rPr>
          <w:sz w:val="22"/>
          <w:szCs w:val="22"/>
        </w:rPr>
      </w:pPr>
    </w:p>
    <w:p w:rsidR="001F10BE" w:rsidRPr="00607459" w:rsidRDefault="00956ADC" w:rsidP="00956ADC">
      <w:pPr>
        <w:autoSpaceDE w:val="0"/>
        <w:autoSpaceDN w:val="0"/>
        <w:adjustRightInd w:val="0"/>
        <w:ind w:firstLine="567"/>
        <w:jc w:val="both"/>
        <w:rPr>
          <w:sz w:val="22"/>
          <w:szCs w:val="22"/>
          <w:u w:val="single"/>
        </w:rPr>
      </w:pPr>
      <w:r w:rsidRPr="00607459">
        <w:rPr>
          <w:sz w:val="22"/>
          <w:szCs w:val="22"/>
          <w:u w:val="single"/>
        </w:rPr>
        <w:t>2</w:t>
      </w:r>
      <w:r w:rsidR="00501553">
        <w:rPr>
          <w:sz w:val="22"/>
          <w:szCs w:val="22"/>
          <w:u w:val="single"/>
        </w:rPr>
        <w:t>4</w:t>
      </w:r>
      <w:r w:rsidR="009324D3" w:rsidRPr="00607459">
        <w:rPr>
          <w:sz w:val="22"/>
          <w:szCs w:val="22"/>
          <w:u w:val="single"/>
        </w:rPr>
        <w:t>.</w:t>
      </w:r>
      <w:r w:rsidR="00425722" w:rsidRPr="00607459">
        <w:rPr>
          <w:sz w:val="22"/>
          <w:szCs w:val="22"/>
          <w:u w:val="single"/>
        </w:rPr>
        <w:t>1</w:t>
      </w:r>
      <w:r w:rsidR="009324D3" w:rsidRPr="00607459">
        <w:rPr>
          <w:sz w:val="22"/>
          <w:szCs w:val="22"/>
          <w:u w:val="single"/>
        </w:rPr>
        <w:t xml:space="preserve">. </w:t>
      </w:r>
      <w:r w:rsidR="001F10BE" w:rsidRPr="00607459">
        <w:rPr>
          <w:sz w:val="22"/>
          <w:szCs w:val="22"/>
          <w:u w:val="single"/>
        </w:rPr>
        <w:t xml:space="preserve"> Безотзывная банковская гарантия</w:t>
      </w:r>
      <w:bookmarkEnd w:id="27"/>
      <w:bookmarkEnd w:id="28"/>
      <w:bookmarkEnd w:id="29"/>
      <w:bookmarkEnd w:id="30"/>
      <w:bookmarkEnd w:id="31"/>
      <w:bookmarkEnd w:id="32"/>
      <w:bookmarkEnd w:id="33"/>
    </w:p>
    <w:p w:rsidR="001F10BE" w:rsidRPr="003E4D38" w:rsidRDefault="001F10BE" w:rsidP="00956ADC">
      <w:pPr>
        <w:spacing w:after="60"/>
        <w:ind w:firstLine="567"/>
        <w:jc w:val="both"/>
        <w:rPr>
          <w:bCs/>
          <w:sz w:val="22"/>
          <w:szCs w:val="22"/>
        </w:rPr>
      </w:pPr>
      <w:bookmarkStart w:id="34" w:name="_Toc169628405"/>
      <w:bookmarkStart w:id="35" w:name="_Toc226399513"/>
      <w:bookmarkStart w:id="36" w:name="_Toc371787627"/>
      <w:bookmarkStart w:id="37" w:name="_Toc373179839"/>
      <w:bookmarkStart w:id="38" w:name="_Toc373179886"/>
      <w:bookmarkStart w:id="39" w:name="_Ref166350767"/>
      <w:bookmarkStart w:id="40" w:name="OLE_LINK21"/>
      <w:r w:rsidRPr="003E4D38">
        <w:rPr>
          <w:bCs/>
          <w:sz w:val="22"/>
          <w:szCs w:val="22"/>
        </w:rPr>
        <w:t xml:space="preserve">Требования к обеспечению исполнения </w:t>
      </w:r>
      <w:r w:rsidR="00DB7B52" w:rsidRPr="003E4D38">
        <w:rPr>
          <w:bCs/>
          <w:sz w:val="22"/>
          <w:szCs w:val="22"/>
        </w:rPr>
        <w:t>контракта</w:t>
      </w:r>
      <w:r w:rsidRPr="003E4D38">
        <w:rPr>
          <w:bCs/>
          <w:sz w:val="22"/>
          <w:szCs w:val="22"/>
        </w:rPr>
        <w:t>, предоставляемому в виде банковской гарантии:</w:t>
      </w:r>
    </w:p>
    <w:p w:rsidR="009748C6" w:rsidRPr="009748C6" w:rsidRDefault="009748C6" w:rsidP="009748C6">
      <w:pPr>
        <w:ind w:firstLine="567"/>
        <w:jc w:val="both"/>
        <w:rPr>
          <w:bCs/>
          <w:sz w:val="22"/>
          <w:szCs w:val="22"/>
        </w:rPr>
      </w:pPr>
      <w:bookmarkStart w:id="41" w:name="_Ref166350738"/>
      <w:r w:rsidRPr="009748C6">
        <w:rPr>
          <w:bCs/>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Контрактом. </w:t>
      </w:r>
    </w:p>
    <w:p w:rsidR="009748C6" w:rsidRPr="009748C6" w:rsidRDefault="009748C6" w:rsidP="009748C6">
      <w:pPr>
        <w:ind w:firstLine="567"/>
        <w:jc w:val="both"/>
        <w:rPr>
          <w:bCs/>
          <w:sz w:val="22"/>
          <w:szCs w:val="22"/>
        </w:rPr>
      </w:pPr>
      <w:r>
        <w:rPr>
          <w:bCs/>
          <w:sz w:val="22"/>
          <w:szCs w:val="22"/>
        </w:rPr>
        <w:t>24</w:t>
      </w:r>
      <w:r w:rsidRPr="009748C6">
        <w:rPr>
          <w:bCs/>
          <w:sz w:val="22"/>
          <w:szCs w:val="22"/>
        </w:rPr>
        <w:t>.1.</w:t>
      </w:r>
      <w:r>
        <w:rPr>
          <w:bCs/>
          <w:sz w:val="22"/>
          <w:szCs w:val="22"/>
        </w:rPr>
        <w:t>1.</w:t>
      </w:r>
      <w:r w:rsidRPr="009748C6">
        <w:rPr>
          <w:bCs/>
          <w:sz w:val="22"/>
          <w:szCs w:val="22"/>
        </w:rPr>
        <w:t xml:space="preserve">  Срок действия банковской гарантии должен превышать срок действия Контракта не менее чем на один месяц.</w:t>
      </w:r>
    </w:p>
    <w:p w:rsidR="009748C6" w:rsidRPr="009748C6" w:rsidRDefault="009748C6" w:rsidP="009748C6">
      <w:pPr>
        <w:ind w:firstLine="567"/>
        <w:jc w:val="both"/>
        <w:rPr>
          <w:bCs/>
          <w:sz w:val="22"/>
          <w:szCs w:val="22"/>
        </w:rPr>
      </w:pPr>
      <w:r>
        <w:rPr>
          <w:bCs/>
          <w:sz w:val="22"/>
          <w:szCs w:val="22"/>
        </w:rPr>
        <w:t xml:space="preserve">21.1.2. </w:t>
      </w:r>
      <w:r w:rsidRPr="009748C6">
        <w:rPr>
          <w:bCs/>
          <w:sz w:val="22"/>
          <w:szCs w:val="22"/>
        </w:rPr>
        <w:t>Банковская гарантия должна быть безотзывной.</w:t>
      </w:r>
    </w:p>
    <w:p w:rsidR="009748C6" w:rsidRPr="009748C6" w:rsidRDefault="009748C6" w:rsidP="009B4E47">
      <w:pPr>
        <w:ind w:firstLine="568"/>
        <w:jc w:val="both"/>
        <w:rPr>
          <w:bCs/>
          <w:sz w:val="22"/>
          <w:szCs w:val="22"/>
        </w:rPr>
      </w:pPr>
      <w:r>
        <w:rPr>
          <w:bCs/>
          <w:sz w:val="22"/>
          <w:szCs w:val="22"/>
        </w:rPr>
        <w:t xml:space="preserve">21.1.3. </w:t>
      </w:r>
      <w:r w:rsidRPr="009748C6">
        <w:rPr>
          <w:bCs/>
          <w:sz w:val="22"/>
          <w:szCs w:val="22"/>
        </w:rPr>
        <w:t>В банковской гарантии в обязательном порядке должны быть указаны:</w:t>
      </w:r>
    </w:p>
    <w:p w:rsid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lastRenderedPageBreak/>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F6FAA" w:rsidRPr="009748C6" w:rsidRDefault="00AF6FAA" w:rsidP="00CD1B9C">
      <w:pPr>
        <w:pStyle w:val="a8"/>
        <w:numPr>
          <w:ilvl w:val="0"/>
          <w:numId w:val="11"/>
        </w:numPr>
        <w:ind w:left="0" w:firstLine="1065"/>
        <w:jc w:val="both"/>
        <w:rPr>
          <w:rFonts w:ascii="Times New Roman" w:hAnsi="Times New Roman"/>
          <w:bCs/>
        </w:rPr>
      </w:pPr>
      <w:r>
        <w:rPr>
          <w:rFonts w:ascii="Times New Roman" w:hAnsi="Times New Roman"/>
          <w:bCs/>
        </w:rPr>
        <w:t>срок действия банковский гарантии с учетом требований статьи 44 и 96 Закона о контрактной системе;</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обязательства принципала, надлежащее исполнение которых обеспечивается банковской гарантией;</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обязанность гаранта уплатить Заказчику неустойку в размере 0,1 процента денежной суммы, подлежащей уплате, за каждый день просрочки;</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 xml:space="preserve">отлагательное условие, предусматривающее заключение </w:t>
      </w:r>
      <w:r w:rsidR="009B4E47">
        <w:rPr>
          <w:rFonts w:ascii="Times New Roman" w:hAnsi="Times New Roman"/>
          <w:bCs/>
        </w:rPr>
        <w:t>контракта</w:t>
      </w:r>
      <w:r w:rsidRPr="009748C6">
        <w:rPr>
          <w:rFonts w:ascii="Times New Roman" w:hAnsi="Times New Roman"/>
          <w:bCs/>
        </w:rPr>
        <w:t xml:space="preserve"> предоставления банковской гарантии по обязательствам принципала, возникшим из </w:t>
      </w:r>
      <w:r w:rsidR="009B4E47">
        <w:rPr>
          <w:rFonts w:ascii="Times New Roman" w:hAnsi="Times New Roman"/>
          <w:bCs/>
        </w:rPr>
        <w:t>к</w:t>
      </w:r>
      <w:r w:rsidRPr="009748C6">
        <w:rPr>
          <w:rFonts w:ascii="Times New Roman" w:hAnsi="Times New Roman"/>
          <w:bCs/>
        </w:rPr>
        <w:t xml:space="preserve">онтракта при его заключении, в случае предоставления банковской гарантии в качестве обеспечения исполнения </w:t>
      </w:r>
      <w:r w:rsidR="009B4E47">
        <w:rPr>
          <w:rFonts w:ascii="Times New Roman" w:hAnsi="Times New Roman"/>
          <w:bCs/>
        </w:rPr>
        <w:t>к</w:t>
      </w:r>
      <w:r w:rsidRPr="009748C6">
        <w:rPr>
          <w:rFonts w:ascii="Times New Roman" w:hAnsi="Times New Roman"/>
          <w:bCs/>
        </w:rPr>
        <w:t>онтракта;</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право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условие о том, что расходы, возникающие в связи с перечислением денежных средств гарантом по банковской гарантии, несет гарант;</w:t>
      </w:r>
    </w:p>
    <w:p w:rsidR="009748C6" w:rsidRPr="009748C6" w:rsidRDefault="009748C6" w:rsidP="00CD1B9C">
      <w:pPr>
        <w:pStyle w:val="a8"/>
        <w:numPr>
          <w:ilvl w:val="0"/>
          <w:numId w:val="11"/>
        </w:numPr>
        <w:ind w:left="0" w:firstLine="1065"/>
        <w:jc w:val="both"/>
        <w:rPr>
          <w:bCs/>
        </w:rPr>
      </w:pPr>
      <w:r w:rsidRPr="009748C6">
        <w:rPr>
          <w:rFonts w:ascii="Times New Roman" w:hAnsi="Times New Roman"/>
          <w:bCs/>
        </w:rPr>
        <w:t>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9748C6">
        <w:rPr>
          <w:bCs/>
        </w:rPr>
        <w:t>.</w:t>
      </w:r>
    </w:p>
    <w:p w:rsidR="009748C6" w:rsidRPr="009748C6" w:rsidRDefault="009B4E47" w:rsidP="009B4E47">
      <w:pPr>
        <w:ind w:firstLine="709"/>
        <w:jc w:val="both"/>
        <w:rPr>
          <w:bCs/>
          <w:sz w:val="22"/>
          <w:szCs w:val="22"/>
        </w:rPr>
      </w:pPr>
      <w:r>
        <w:rPr>
          <w:bCs/>
          <w:sz w:val="22"/>
          <w:szCs w:val="22"/>
        </w:rPr>
        <w:t xml:space="preserve">21.1.4. </w:t>
      </w:r>
      <w:r w:rsidR="009748C6" w:rsidRPr="009748C6">
        <w:rPr>
          <w:bCs/>
          <w:sz w:val="22"/>
          <w:szCs w:val="22"/>
        </w:rPr>
        <w:t>Не допускается включение в банковскую гарантию:</w:t>
      </w:r>
    </w:p>
    <w:p w:rsidR="009748C6" w:rsidRPr="009B4E47" w:rsidRDefault="009748C6" w:rsidP="00CD1B9C">
      <w:pPr>
        <w:pStyle w:val="a8"/>
        <w:numPr>
          <w:ilvl w:val="0"/>
          <w:numId w:val="12"/>
        </w:numPr>
        <w:ind w:left="0" w:firstLine="927"/>
        <w:jc w:val="both"/>
        <w:rPr>
          <w:rFonts w:ascii="Times New Roman" w:hAnsi="Times New Roman"/>
          <w:bCs/>
        </w:rPr>
      </w:pPr>
      <w:r w:rsidRPr="009B4E47">
        <w:rPr>
          <w:rFonts w:ascii="Times New Roman" w:hAnsi="Times New Roman"/>
          <w:bCs/>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9748C6" w:rsidRPr="009B4E47" w:rsidRDefault="009748C6" w:rsidP="00CD1B9C">
      <w:pPr>
        <w:pStyle w:val="a8"/>
        <w:numPr>
          <w:ilvl w:val="0"/>
          <w:numId w:val="12"/>
        </w:numPr>
        <w:ind w:left="0" w:firstLine="927"/>
        <w:jc w:val="both"/>
        <w:rPr>
          <w:rFonts w:ascii="Times New Roman" w:hAnsi="Times New Roman"/>
          <w:bCs/>
        </w:rPr>
      </w:pPr>
      <w:r w:rsidRPr="009B4E47">
        <w:rPr>
          <w:rFonts w:ascii="Times New Roman" w:hAnsi="Times New Roman"/>
          <w:bCs/>
        </w:rPr>
        <w:t>требований о предоставлении Заказчиком гаранту отчета об исполнении Контракта;</w:t>
      </w:r>
    </w:p>
    <w:p w:rsidR="009748C6" w:rsidRPr="009B4E47" w:rsidRDefault="009748C6" w:rsidP="00CD1B9C">
      <w:pPr>
        <w:pStyle w:val="a8"/>
        <w:numPr>
          <w:ilvl w:val="0"/>
          <w:numId w:val="12"/>
        </w:numPr>
        <w:ind w:left="0" w:firstLine="927"/>
        <w:jc w:val="both"/>
        <w:rPr>
          <w:rFonts w:ascii="Times New Roman" w:hAnsi="Times New Roman"/>
          <w:bCs/>
        </w:rPr>
      </w:pPr>
      <w:r w:rsidRPr="009B4E47">
        <w:rPr>
          <w:rFonts w:ascii="Times New Roman" w:hAnsi="Times New Roman"/>
          <w:bCs/>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9748C6" w:rsidRPr="009B4E47" w:rsidRDefault="009748C6" w:rsidP="00CD1B9C">
      <w:pPr>
        <w:pStyle w:val="a8"/>
        <w:numPr>
          <w:ilvl w:val="0"/>
          <w:numId w:val="12"/>
        </w:numPr>
        <w:ind w:left="0" w:firstLine="927"/>
        <w:jc w:val="both"/>
        <w:rPr>
          <w:bCs/>
        </w:rPr>
      </w:pPr>
      <w:r w:rsidRPr="009B4E47">
        <w:rPr>
          <w:rFonts w:ascii="Times New Roman" w:hAnsi="Times New Roman"/>
          <w:bCs/>
        </w:rPr>
        <w:t>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bookmarkEnd w:id="41"/>
    <w:p w:rsidR="001F10BE" w:rsidRPr="003E4D38" w:rsidRDefault="009B4E47" w:rsidP="00956ADC">
      <w:pPr>
        <w:ind w:firstLine="567"/>
        <w:jc w:val="both"/>
        <w:rPr>
          <w:bCs/>
          <w:sz w:val="22"/>
          <w:szCs w:val="22"/>
        </w:rPr>
      </w:pPr>
      <w:r>
        <w:rPr>
          <w:bCs/>
          <w:sz w:val="22"/>
          <w:szCs w:val="22"/>
        </w:rPr>
        <w:t xml:space="preserve">21.1.5. </w:t>
      </w:r>
      <w:r w:rsidR="001F10BE" w:rsidRPr="003E4D38">
        <w:rPr>
          <w:bCs/>
          <w:sz w:val="22"/>
          <w:szCs w:val="22"/>
        </w:rPr>
        <w:t xml:space="preserve"> Заказчик рассматривает поступившую в качестве обеспечения исполнения </w:t>
      </w:r>
      <w:r w:rsidR="00DB7B52" w:rsidRPr="003E4D38">
        <w:rPr>
          <w:bCs/>
          <w:sz w:val="22"/>
          <w:szCs w:val="22"/>
        </w:rPr>
        <w:t>контракта</w:t>
      </w:r>
      <w:r w:rsidR="001F10BE" w:rsidRPr="003E4D38">
        <w:rPr>
          <w:bCs/>
          <w:sz w:val="22"/>
          <w:szCs w:val="22"/>
        </w:rPr>
        <w:t xml:space="preserve"> банковскую гарантию в срок, не превышающий трех рабочих дней со дня ее поступления. В </w:t>
      </w:r>
      <w:r w:rsidR="001F10BE" w:rsidRPr="003E4D38">
        <w:rPr>
          <w:bCs/>
          <w:sz w:val="22"/>
          <w:szCs w:val="22"/>
        </w:rPr>
        <w:lastRenderedPageBreak/>
        <w:t>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1F10BE" w:rsidRPr="00F55E24" w:rsidRDefault="00956ADC" w:rsidP="00956ADC">
      <w:pPr>
        <w:pStyle w:val="3"/>
        <w:keepNext w:val="0"/>
        <w:ind w:firstLine="567"/>
        <w:jc w:val="both"/>
        <w:rPr>
          <w:rFonts w:ascii="Times New Roman" w:hAnsi="Times New Roman" w:cs="Times New Roman"/>
          <w:b w:val="0"/>
          <w:sz w:val="22"/>
          <w:szCs w:val="22"/>
          <w:u w:val="single"/>
        </w:rPr>
      </w:pPr>
      <w:r w:rsidRPr="00F55E24">
        <w:rPr>
          <w:rFonts w:ascii="Times New Roman" w:hAnsi="Times New Roman" w:cs="Times New Roman"/>
          <w:b w:val="0"/>
          <w:sz w:val="22"/>
          <w:szCs w:val="22"/>
          <w:u w:val="single"/>
        </w:rPr>
        <w:t>2</w:t>
      </w:r>
      <w:r w:rsidR="00501553">
        <w:rPr>
          <w:rFonts w:ascii="Times New Roman" w:hAnsi="Times New Roman" w:cs="Times New Roman"/>
          <w:b w:val="0"/>
          <w:sz w:val="22"/>
          <w:szCs w:val="22"/>
          <w:u w:val="single"/>
        </w:rPr>
        <w:t>4</w:t>
      </w:r>
      <w:r w:rsidR="00425722" w:rsidRPr="00F55E24">
        <w:rPr>
          <w:rFonts w:ascii="Times New Roman" w:hAnsi="Times New Roman" w:cs="Times New Roman"/>
          <w:b w:val="0"/>
          <w:sz w:val="22"/>
          <w:szCs w:val="22"/>
          <w:u w:val="single"/>
        </w:rPr>
        <w:t>.2.</w:t>
      </w:r>
      <w:r w:rsidR="001F10BE" w:rsidRPr="00F55E24">
        <w:rPr>
          <w:rFonts w:ascii="Times New Roman" w:hAnsi="Times New Roman" w:cs="Times New Roman"/>
          <w:b w:val="0"/>
          <w:sz w:val="22"/>
          <w:szCs w:val="22"/>
          <w:u w:val="single"/>
        </w:rPr>
        <w:t xml:space="preserve"> Внесение денежных средств</w:t>
      </w:r>
      <w:bookmarkEnd w:id="34"/>
      <w:r w:rsidR="001F10BE" w:rsidRPr="00F55E24">
        <w:rPr>
          <w:rFonts w:ascii="Times New Roman" w:hAnsi="Times New Roman" w:cs="Times New Roman"/>
          <w:b w:val="0"/>
          <w:sz w:val="22"/>
          <w:szCs w:val="22"/>
          <w:u w:val="single"/>
        </w:rPr>
        <w:t xml:space="preserve"> в качестве обеспечения исполнения </w:t>
      </w:r>
      <w:bookmarkEnd w:id="35"/>
      <w:bookmarkEnd w:id="36"/>
      <w:bookmarkEnd w:id="37"/>
      <w:bookmarkEnd w:id="38"/>
      <w:r w:rsidR="00433EF8" w:rsidRPr="00F55E24">
        <w:rPr>
          <w:rFonts w:ascii="Times New Roman" w:hAnsi="Times New Roman" w:cs="Times New Roman"/>
          <w:b w:val="0"/>
          <w:sz w:val="22"/>
          <w:szCs w:val="22"/>
          <w:u w:val="single"/>
        </w:rPr>
        <w:t>контракта</w:t>
      </w:r>
      <w:r w:rsidR="001F10BE" w:rsidRPr="00F55E24">
        <w:rPr>
          <w:rFonts w:ascii="Times New Roman" w:hAnsi="Times New Roman" w:cs="Times New Roman"/>
          <w:b w:val="0"/>
          <w:sz w:val="22"/>
          <w:szCs w:val="22"/>
          <w:u w:val="single"/>
        </w:rPr>
        <w:t>.</w:t>
      </w:r>
    </w:p>
    <w:p w:rsidR="001F10BE" w:rsidRPr="003E4D38" w:rsidRDefault="001F10BE" w:rsidP="00FD5B86">
      <w:pPr>
        <w:ind w:firstLine="567"/>
        <w:jc w:val="both"/>
        <w:rPr>
          <w:bCs/>
          <w:sz w:val="22"/>
          <w:szCs w:val="22"/>
        </w:rPr>
      </w:pPr>
      <w:r w:rsidRPr="003E4D38">
        <w:rPr>
          <w:bCs/>
          <w:sz w:val="22"/>
          <w:szCs w:val="22"/>
        </w:rPr>
        <w:t xml:space="preserve">1) денежные средства, вносимые в обеспечение исполнения </w:t>
      </w:r>
      <w:r w:rsidR="00433EF8" w:rsidRPr="003E4D38">
        <w:rPr>
          <w:bCs/>
          <w:sz w:val="22"/>
          <w:szCs w:val="22"/>
        </w:rPr>
        <w:t>контракта</w:t>
      </w:r>
      <w:r w:rsidRPr="003E4D38">
        <w:rPr>
          <w:bCs/>
          <w:sz w:val="22"/>
          <w:szCs w:val="22"/>
        </w:rPr>
        <w:t xml:space="preserve">  должны  быть перечислены в размере  </w:t>
      </w:r>
      <w:r w:rsidR="00425722" w:rsidRPr="003E4D38">
        <w:rPr>
          <w:bCs/>
          <w:sz w:val="22"/>
          <w:szCs w:val="22"/>
        </w:rPr>
        <w:t xml:space="preserve">в соответствии с </w:t>
      </w:r>
      <w:r w:rsidR="00425722" w:rsidRPr="00E55CC6">
        <w:rPr>
          <w:bCs/>
          <w:sz w:val="22"/>
          <w:szCs w:val="22"/>
        </w:rPr>
        <w:t>п.</w:t>
      </w:r>
      <w:r w:rsidR="00EC698F">
        <w:rPr>
          <w:bCs/>
          <w:sz w:val="22"/>
          <w:szCs w:val="22"/>
        </w:rPr>
        <w:t>32</w:t>
      </w:r>
      <w:r w:rsidR="00E55CC6" w:rsidRPr="00E55CC6">
        <w:rPr>
          <w:bCs/>
          <w:sz w:val="22"/>
          <w:szCs w:val="22"/>
        </w:rPr>
        <w:t xml:space="preserve">Раздела </w:t>
      </w:r>
      <w:r w:rsidR="00E55CC6" w:rsidRPr="00E55CC6">
        <w:rPr>
          <w:bCs/>
          <w:sz w:val="22"/>
          <w:szCs w:val="22"/>
          <w:lang w:val="en-US"/>
        </w:rPr>
        <w:t>II</w:t>
      </w:r>
      <w:r w:rsidR="00E55CC6" w:rsidRPr="00E55CC6">
        <w:rPr>
          <w:bCs/>
          <w:sz w:val="22"/>
          <w:szCs w:val="22"/>
        </w:rPr>
        <w:t xml:space="preserve"> «Информационная карта открытого</w:t>
      </w:r>
      <w:r w:rsidR="00AB1CC8">
        <w:rPr>
          <w:bCs/>
          <w:sz w:val="22"/>
          <w:szCs w:val="22"/>
        </w:rPr>
        <w:t xml:space="preserve"> </w:t>
      </w:r>
      <w:r w:rsidR="00E55CC6" w:rsidRPr="00E55CC6">
        <w:rPr>
          <w:bCs/>
          <w:sz w:val="22"/>
          <w:szCs w:val="22"/>
        </w:rPr>
        <w:t>конкурса» конкурсной документации</w:t>
      </w:r>
      <w:r w:rsidR="00AB1CC8">
        <w:rPr>
          <w:bCs/>
          <w:sz w:val="22"/>
          <w:szCs w:val="22"/>
        </w:rPr>
        <w:t xml:space="preserve"> </w:t>
      </w:r>
      <w:r w:rsidR="00F55E24" w:rsidRPr="00E55CC6">
        <w:rPr>
          <w:bCs/>
          <w:sz w:val="22"/>
          <w:szCs w:val="22"/>
        </w:rPr>
        <w:t>и</w:t>
      </w:r>
      <w:r w:rsidR="00AB1CC8">
        <w:rPr>
          <w:bCs/>
          <w:sz w:val="22"/>
          <w:szCs w:val="22"/>
        </w:rPr>
        <w:t xml:space="preserve"> </w:t>
      </w:r>
      <w:r w:rsidR="00425722" w:rsidRPr="00F55E24">
        <w:rPr>
          <w:bCs/>
          <w:sz w:val="22"/>
          <w:szCs w:val="22"/>
        </w:rPr>
        <w:t>по</w:t>
      </w:r>
      <w:r w:rsidRPr="00F55E24">
        <w:rPr>
          <w:bCs/>
          <w:sz w:val="22"/>
          <w:szCs w:val="22"/>
        </w:rPr>
        <w:t xml:space="preserve"> реквизитам</w:t>
      </w:r>
      <w:bookmarkEnd w:id="39"/>
      <w:r w:rsidR="009E3A9F" w:rsidRPr="00F55E24">
        <w:rPr>
          <w:bCs/>
          <w:sz w:val="22"/>
          <w:szCs w:val="22"/>
        </w:rPr>
        <w:t xml:space="preserve">, указанным </w:t>
      </w:r>
      <w:r w:rsidR="009E3A9F" w:rsidRPr="00E55CC6">
        <w:rPr>
          <w:bCs/>
          <w:sz w:val="22"/>
          <w:szCs w:val="22"/>
        </w:rPr>
        <w:t xml:space="preserve">в </w:t>
      </w:r>
      <w:r w:rsidR="00425722" w:rsidRPr="00E55CC6">
        <w:rPr>
          <w:bCs/>
          <w:sz w:val="22"/>
          <w:szCs w:val="22"/>
        </w:rPr>
        <w:t>п.</w:t>
      </w:r>
      <w:r w:rsidR="00EC698F">
        <w:rPr>
          <w:bCs/>
          <w:sz w:val="22"/>
          <w:szCs w:val="22"/>
        </w:rPr>
        <w:t>28</w:t>
      </w:r>
      <w:r w:rsidR="00AB1CC8">
        <w:rPr>
          <w:bCs/>
          <w:sz w:val="22"/>
          <w:szCs w:val="22"/>
        </w:rPr>
        <w:t xml:space="preserve"> </w:t>
      </w:r>
      <w:r w:rsidR="00E55CC6">
        <w:rPr>
          <w:bCs/>
          <w:sz w:val="22"/>
          <w:szCs w:val="22"/>
        </w:rPr>
        <w:t xml:space="preserve">Раздела </w:t>
      </w:r>
      <w:r w:rsidR="00E55CC6">
        <w:rPr>
          <w:bCs/>
          <w:sz w:val="22"/>
          <w:szCs w:val="22"/>
          <w:lang w:val="en-US"/>
        </w:rPr>
        <w:t>II</w:t>
      </w:r>
      <w:r w:rsidR="00E55CC6">
        <w:rPr>
          <w:bCs/>
          <w:sz w:val="22"/>
          <w:szCs w:val="22"/>
        </w:rPr>
        <w:t>«</w:t>
      </w:r>
      <w:r w:rsidR="00E55CC6" w:rsidRPr="00701CFF">
        <w:rPr>
          <w:bCs/>
          <w:sz w:val="22"/>
          <w:szCs w:val="22"/>
        </w:rPr>
        <w:t>Информационн</w:t>
      </w:r>
      <w:r w:rsidR="00E55CC6">
        <w:rPr>
          <w:bCs/>
          <w:sz w:val="22"/>
          <w:szCs w:val="22"/>
        </w:rPr>
        <w:t>ая</w:t>
      </w:r>
      <w:r w:rsidR="00E55CC6" w:rsidRPr="00701CFF">
        <w:rPr>
          <w:bCs/>
          <w:sz w:val="22"/>
          <w:szCs w:val="22"/>
        </w:rPr>
        <w:t xml:space="preserve"> карт</w:t>
      </w:r>
      <w:r w:rsidR="00E55CC6">
        <w:rPr>
          <w:bCs/>
          <w:sz w:val="22"/>
          <w:szCs w:val="22"/>
        </w:rPr>
        <w:t xml:space="preserve">а открытого конкурса» </w:t>
      </w:r>
      <w:r w:rsidR="00E55CC6" w:rsidRPr="00391C44">
        <w:rPr>
          <w:bCs/>
          <w:sz w:val="22"/>
          <w:szCs w:val="22"/>
        </w:rPr>
        <w:t>конкурсной документации</w:t>
      </w:r>
      <w:r w:rsidR="009E3A9F" w:rsidRPr="00F55E24">
        <w:rPr>
          <w:bCs/>
          <w:sz w:val="22"/>
          <w:szCs w:val="22"/>
        </w:rPr>
        <w:t>.</w:t>
      </w:r>
    </w:p>
    <w:p w:rsidR="001F10BE" w:rsidRDefault="001F10BE" w:rsidP="00956ADC">
      <w:pPr>
        <w:ind w:firstLine="567"/>
        <w:jc w:val="both"/>
        <w:outlineLvl w:val="3"/>
        <w:rPr>
          <w:bCs/>
          <w:sz w:val="22"/>
          <w:szCs w:val="22"/>
        </w:rPr>
      </w:pPr>
      <w:r w:rsidRPr="003E4D38">
        <w:rPr>
          <w:bCs/>
          <w:sz w:val="22"/>
          <w:szCs w:val="22"/>
        </w:rPr>
        <w:t xml:space="preserve">2) факт внесения денежных средств в обеспечение исполнения </w:t>
      </w:r>
      <w:r w:rsidR="00433EF8" w:rsidRPr="003E4D38">
        <w:rPr>
          <w:bCs/>
          <w:sz w:val="22"/>
          <w:szCs w:val="22"/>
        </w:rPr>
        <w:t>контракта</w:t>
      </w:r>
      <w:r w:rsidRPr="003E4D38">
        <w:rPr>
          <w:bCs/>
          <w:sz w:val="22"/>
          <w:szCs w:val="22"/>
        </w:rPr>
        <w:t xml:space="preserve"> подтверждается платежным поручением </w:t>
      </w:r>
      <w:r w:rsidR="009748C6">
        <w:rPr>
          <w:bCs/>
          <w:sz w:val="22"/>
          <w:szCs w:val="22"/>
        </w:rPr>
        <w:t>с отметкой банка</w:t>
      </w:r>
      <w:r w:rsidR="00C15A29">
        <w:rPr>
          <w:bCs/>
          <w:sz w:val="22"/>
          <w:szCs w:val="22"/>
        </w:rPr>
        <w:t>.</w:t>
      </w:r>
    </w:p>
    <w:p w:rsidR="00DF4A18" w:rsidRPr="003E4D38" w:rsidRDefault="00DF4A18" w:rsidP="00956ADC">
      <w:pPr>
        <w:ind w:firstLine="567"/>
        <w:jc w:val="both"/>
        <w:outlineLvl w:val="3"/>
        <w:rPr>
          <w:bCs/>
          <w:sz w:val="22"/>
          <w:szCs w:val="22"/>
        </w:rPr>
      </w:pPr>
      <w:r w:rsidRPr="00DF4A18">
        <w:rPr>
          <w:b/>
          <w:bCs/>
          <w:sz w:val="22"/>
          <w:szCs w:val="22"/>
        </w:rPr>
        <w:t>В платежном документе должно быть указано назначение платежа</w:t>
      </w:r>
      <w:r w:rsidRPr="00076C82">
        <w:rPr>
          <w:b/>
          <w:bCs/>
          <w:sz w:val="22"/>
          <w:szCs w:val="22"/>
          <w:u w:val="single"/>
        </w:rPr>
        <w:t>:</w:t>
      </w:r>
      <w:r w:rsidR="00C73CB8" w:rsidRPr="00076C82">
        <w:rPr>
          <w:bCs/>
          <w:sz w:val="22"/>
          <w:szCs w:val="22"/>
          <w:u w:val="single"/>
        </w:rPr>
        <w:t>«</w:t>
      </w:r>
      <w:r w:rsidR="00076C82" w:rsidRPr="00076C82">
        <w:rPr>
          <w:bCs/>
          <w:sz w:val="22"/>
          <w:szCs w:val="22"/>
          <w:u w:val="single"/>
        </w:rPr>
        <w:t xml:space="preserve">Обеспечение исполнения </w:t>
      </w:r>
      <w:r w:rsidR="00076C82" w:rsidRPr="00076C82">
        <w:rPr>
          <w:sz w:val="22"/>
          <w:szCs w:val="22"/>
          <w:u w:val="single"/>
        </w:rPr>
        <w:t xml:space="preserve">муниципального контракта </w:t>
      </w:r>
      <w:r w:rsidR="00076C82" w:rsidRPr="00076C82">
        <w:rPr>
          <w:bCs/>
          <w:sz w:val="22"/>
          <w:szCs w:val="22"/>
          <w:u w:val="single"/>
        </w:rPr>
        <w:t>об оказании услуг по переводу денежных средств физических лиц на счет МУП «Водоканал»</w:t>
      </w:r>
    </w:p>
    <w:p w:rsidR="0091708E" w:rsidRPr="003E4D38" w:rsidRDefault="007433DB" w:rsidP="00956ADC">
      <w:pPr>
        <w:ind w:firstLine="567"/>
        <w:jc w:val="both"/>
        <w:outlineLvl w:val="3"/>
        <w:rPr>
          <w:bCs/>
          <w:sz w:val="22"/>
          <w:szCs w:val="22"/>
        </w:rPr>
      </w:pPr>
      <w:r w:rsidRPr="007433DB">
        <w:rPr>
          <w:bCs/>
          <w:sz w:val="22"/>
          <w:szCs w:val="22"/>
        </w:rPr>
        <w:t xml:space="preserve">3) </w:t>
      </w:r>
      <w:r w:rsidR="00076C82">
        <w:rPr>
          <w:bCs/>
          <w:sz w:val="22"/>
          <w:szCs w:val="22"/>
        </w:rPr>
        <w:t>в</w:t>
      </w:r>
      <w:r w:rsidR="00076C82" w:rsidRPr="00076C82">
        <w:rPr>
          <w:bCs/>
          <w:sz w:val="22"/>
          <w:szCs w:val="22"/>
        </w:rPr>
        <w:t xml:space="preserve"> случае надлежащего исполнения Исполнителем всех обязательств по Контракту в полном объеме возврат обеспечения исполнения контракта в виде </w:t>
      </w:r>
      <w:r w:rsidR="00076C82">
        <w:rPr>
          <w:bCs/>
          <w:sz w:val="22"/>
          <w:szCs w:val="22"/>
        </w:rPr>
        <w:t>в</w:t>
      </w:r>
      <w:r w:rsidR="00076C82" w:rsidRPr="00076C82">
        <w:rPr>
          <w:bCs/>
          <w:sz w:val="22"/>
          <w:szCs w:val="22"/>
        </w:rPr>
        <w:t>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p>
    <w:bookmarkEnd w:id="40"/>
    <w:p w:rsidR="001F10BE" w:rsidRPr="003E4D38" w:rsidRDefault="001F10BE" w:rsidP="001F10BE">
      <w:pPr>
        <w:jc w:val="both"/>
        <w:rPr>
          <w:sz w:val="22"/>
          <w:szCs w:val="22"/>
        </w:rPr>
      </w:pPr>
    </w:p>
    <w:p w:rsidR="00F0477C" w:rsidRPr="003E4D38" w:rsidRDefault="00501553" w:rsidP="009B4E47">
      <w:pPr>
        <w:autoSpaceDE w:val="0"/>
        <w:autoSpaceDN w:val="0"/>
        <w:adjustRightInd w:val="0"/>
        <w:ind w:firstLine="567"/>
        <w:jc w:val="center"/>
        <w:rPr>
          <w:b/>
          <w:color w:val="000000" w:themeColor="text1"/>
          <w:sz w:val="22"/>
          <w:szCs w:val="22"/>
        </w:rPr>
      </w:pPr>
      <w:bookmarkStart w:id="42" w:name="_Toc170615575"/>
      <w:r>
        <w:rPr>
          <w:b/>
          <w:color w:val="000000" w:themeColor="text1"/>
          <w:sz w:val="22"/>
          <w:szCs w:val="22"/>
        </w:rPr>
        <w:t>25</w:t>
      </w:r>
      <w:r w:rsidR="00F0477C" w:rsidRPr="003E4D38">
        <w:rPr>
          <w:b/>
          <w:color w:val="000000" w:themeColor="text1"/>
          <w:sz w:val="22"/>
          <w:szCs w:val="22"/>
        </w:rPr>
        <w:t xml:space="preserve">. </w:t>
      </w:r>
      <w:r w:rsidR="00425722" w:rsidRPr="003E4D38">
        <w:rPr>
          <w:b/>
          <w:color w:val="000000" w:themeColor="text1"/>
          <w:sz w:val="22"/>
          <w:szCs w:val="22"/>
        </w:rPr>
        <w:t xml:space="preserve">Заключение </w:t>
      </w:r>
      <w:bookmarkEnd w:id="42"/>
      <w:r w:rsidR="00425722" w:rsidRPr="003E4D38">
        <w:rPr>
          <w:b/>
          <w:color w:val="000000" w:themeColor="text1"/>
          <w:sz w:val="22"/>
          <w:szCs w:val="22"/>
        </w:rPr>
        <w:t>контракта по результатам</w:t>
      </w:r>
      <w:r>
        <w:rPr>
          <w:b/>
          <w:color w:val="000000" w:themeColor="text1"/>
          <w:sz w:val="22"/>
          <w:szCs w:val="22"/>
        </w:rPr>
        <w:t xml:space="preserve"> открытого</w:t>
      </w:r>
      <w:r w:rsidR="00425722" w:rsidRPr="003E4D38">
        <w:rPr>
          <w:b/>
          <w:color w:val="000000" w:themeColor="text1"/>
          <w:sz w:val="22"/>
          <w:szCs w:val="22"/>
        </w:rPr>
        <w:t xml:space="preserve"> конкурса</w:t>
      </w:r>
    </w:p>
    <w:p w:rsidR="00F0477C" w:rsidRPr="003E4D38" w:rsidRDefault="00673127" w:rsidP="00F0477C">
      <w:pPr>
        <w:widowControl w:val="0"/>
        <w:tabs>
          <w:tab w:val="num" w:pos="227"/>
          <w:tab w:val="num" w:pos="900"/>
        </w:tabs>
        <w:adjustRightInd w:val="0"/>
        <w:ind w:firstLine="540"/>
        <w:jc w:val="both"/>
        <w:rPr>
          <w:sz w:val="22"/>
          <w:szCs w:val="22"/>
        </w:rPr>
      </w:pPr>
      <w:r>
        <w:rPr>
          <w:sz w:val="22"/>
          <w:szCs w:val="22"/>
        </w:rPr>
        <w:t>25</w:t>
      </w:r>
      <w:r w:rsidR="00F0477C" w:rsidRPr="003E4D38">
        <w:rPr>
          <w:sz w:val="22"/>
          <w:szCs w:val="22"/>
        </w:rPr>
        <w:t xml:space="preserve">.1. По результатам </w:t>
      </w:r>
      <w:r w:rsidR="00501553">
        <w:rPr>
          <w:sz w:val="22"/>
          <w:szCs w:val="22"/>
        </w:rPr>
        <w:t xml:space="preserve">открытого </w:t>
      </w:r>
      <w:r w:rsidR="00F0477C" w:rsidRPr="003E4D38">
        <w:rPr>
          <w:sz w:val="22"/>
          <w:szCs w:val="22"/>
        </w:rPr>
        <w:t xml:space="preserve">конкурса контракт заключается на условиях, указанных в заявке на участие в </w:t>
      </w:r>
      <w:r w:rsidR="00501553">
        <w:rPr>
          <w:sz w:val="22"/>
          <w:szCs w:val="22"/>
        </w:rPr>
        <w:t xml:space="preserve">открытом </w:t>
      </w:r>
      <w:r w:rsidR="00F0477C" w:rsidRPr="003E4D38">
        <w:rPr>
          <w:sz w:val="22"/>
          <w:szCs w:val="22"/>
        </w:rPr>
        <w:t xml:space="preserve">конкурсе, поданной участником </w:t>
      </w:r>
      <w:r w:rsidR="00501553">
        <w:rPr>
          <w:sz w:val="22"/>
          <w:szCs w:val="22"/>
        </w:rPr>
        <w:t>открыто</w:t>
      </w:r>
      <w:r w:rsidR="00AB1CC8">
        <w:rPr>
          <w:sz w:val="22"/>
          <w:szCs w:val="22"/>
        </w:rPr>
        <w:t xml:space="preserve">го </w:t>
      </w:r>
      <w:r w:rsidR="00F0477C" w:rsidRPr="003E4D38">
        <w:rPr>
          <w:sz w:val="22"/>
          <w:szCs w:val="22"/>
        </w:rPr>
        <w:t xml:space="preserve">конкурса, с которым заключается </w:t>
      </w:r>
      <w:r w:rsidR="008407E8" w:rsidRPr="003E4D38">
        <w:rPr>
          <w:sz w:val="22"/>
          <w:szCs w:val="22"/>
        </w:rPr>
        <w:t>контракт</w:t>
      </w:r>
      <w:r w:rsidR="00F0477C" w:rsidRPr="003E4D38">
        <w:rPr>
          <w:sz w:val="22"/>
          <w:szCs w:val="22"/>
        </w:rPr>
        <w:t xml:space="preserve">, и в конкурсной документации. При заключении </w:t>
      </w:r>
      <w:r w:rsidR="008407E8" w:rsidRPr="003E4D38">
        <w:rPr>
          <w:sz w:val="22"/>
          <w:szCs w:val="22"/>
        </w:rPr>
        <w:t>контракта</w:t>
      </w:r>
      <w:r w:rsidR="00F0477C" w:rsidRPr="003E4D38">
        <w:rPr>
          <w:sz w:val="22"/>
          <w:szCs w:val="22"/>
        </w:rPr>
        <w:t xml:space="preserve"> его цена не может превышать начальную (максимальную) цену </w:t>
      </w:r>
      <w:r w:rsidR="008407E8" w:rsidRPr="003E4D38">
        <w:rPr>
          <w:sz w:val="22"/>
          <w:szCs w:val="22"/>
        </w:rPr>
        <w:t>контракта</w:t>
      </w:r>
      <w:r w:rsidR="00F0477C" w:rsidRPr="003E4D38">
        <w:rPr>
          <w:sz w:val="22"/>
          <w:szCs w:val="22"/>
        </w:rPr>
        <w:t xml:space="preserve">, указанную в извещении о проведении </w:t>
      </w:r>
      <w:r w:rsidR="00501553">
        <w:rPr>
          <w:sz w:val="22"/>
          <w:szCs w:val="22"/>
        </w:rPr>
        <w:t>открытого</w:t>
      </w:r>
      <w:r w:rsidR="00AB1CC8">
        <w:rPr>
          <w:sz w:val="22"/>
          <w:szCs w:val="22"/>
        </w:rPr>
        <w:t xml:space="preserve"> </w:t>
      </w:r>
      <w:r w:rsidR="00F0477C" w:rsidRPr="003E4D38">
        <w:rPr>
          <w:sz w:val="22"/>
          <w:szCs w:val="22"/>
        </w:rPr>
        <w:t>конкурса.</w:t>
      </w:r>
    </w:p>
    <w:p w:rsidR="0046730B"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.2. Контракт заключается не ранее чем через десять дней и не позднее чем через двадцать дней с момента размещения в единой информационной системе протокола рассмотрения и оценки заявок на участие в </w:t>
      </w:r>
      <w:r w:rsidR="00501553">
        <w:rPr>
          <w:sz w:val="22"/>
          <w:szCs w:val="22"/>
        </w:rPr>
        <w:t>открытом</w:t>
      </w:r>
      <w:r w:rsidR="00AB1CC8">
        <w:rPr>
          <w:sz w:val="22"/>
          <w:szCs w:val="22"/>
        </w:rPr>
        <w:t xml:space="preserve"> </w:t>
      </w:r>
      <w:r w:rsidR="00F0477C" w:rsidRPr="003E4D38">
        <w:rPr>
          <w:sz w:val="22"/>
          <w:szCs w:val="22"/>
        </w:rPr>
        <w:t xml:space="preserve">конкурсе. </w:t>
      </w:r>
      <w:r w:rsidR="0046730B" w:rsidRPr="0046730B">
        <w:rPr>
          <w:sz w:val="22"/>
          <w:szCs w:val="22"/>
        </w:rPr>
        <w:t xml:space="preserve">При этом контракт заключается только после предоставления участником </w:t>
      </w:r>
      <w:r w:rsidR="0046730B">
        <w:rPr>
          <w:sz w:val="22"/>
          <w:szCs w:val="22"/>
        </w:rPr>
        <w:t xml:space="preserve">открытого </w:t>
      </w:r>
      <w:r w:rsidR="0046730B" w:rsidRPr="0046730B">
        <w:rPr>
          <w:sz w:val="22"/>
          <w:szCs w:val="22"/>
        </w:rPr>
        <w:t>конкурса обеспечения исполнения контракта в соответствии с требованиями</w:t>
      </w:r>
      <w:r w:rsidR="0046730B">
        <w:rPr>
          <w:sz w:val="22"/>
          <w:szCs w:val="22"/>
        </w:rPr>
        <w:t xml:space="preserve"> Закона о контрактной системе.</w:t>
      </w:r>
    </w:p>
    <w:p w:rsidR="00F0477C" w:rsidRPr="003E4D38"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.3. В течение десяти дней с момента получения от заказчика проекта контракта (без подписи заказчика) победитель </w:t>
      </w:r>
      <w:r w:rsidR="00501553">
        <w:rPr>
          <w:sz w:val="22"/>
          <w:szCs w:val="22"/>
        </w:rPr>
        <w:t>открытого</w:t>
      </w:r>
      <w:r w:rsidR="00AB1CC8">
        <w:rPr>
          <w:sz w:val="22"/>
          <w:szCs w:val="22"/>
        </w:rPr>
        <w:t xml:space="preserve"> </w:t>
      </w:r>
      <w:r w:rsidR="00F0477C" w:rsidRPr="003E4D38">
        <w:rPr>
          <w:sz w:val="22"/>
          <w:szCs w:val="22"/>
        </w:rPr>
        <w:t xml:space="preserve">конкурса обязан подписать контракт и представить все экземпляры контракта заказчику. </w:t>
      </w:r>
      <w:r w:rsidR="0046730B" w:rsidRPr="0046730B">
        <w:rPr>
          <w:sz w:val="22"/>
          <w:szCs w:val="22"/>
        </w:rPr>
        <w:t xml:space="preserve">При этом победитель </w:t>
      </w:r>
      <w:r w:rsidR="0046730B">
        <w:rPr>
          <w:sz w:val="22"/>
          <w:szCs w:val="22"/>
        </w:rPr>
        <w:t xml:space="preserve">открытого </w:t>
      </w:r>
      <w:r w:rsidR="0046730B" w:rsidRPr="0046730B">
        <w:rPr>
          <w:sz w:val="22"/>
          <w:szCs w:val="22"/>
        </w:rPr>
        <w:t xml:space="preserve">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w:t>
      </w:r>
      <w:r w:rsidR="0046730B">
        <w:rPr>
          <w:sz w:val="22"/>
          <w:szCs w:val="22"/>
        </w:rPr>
        <w:t xml:space="preserve">Закона о контрактной системе. </w:t>
      </w:r>
      <w:r w:rsidR="00F0477C" w:rsidRPr="003E4D38">
        <w:rPr>
          <w:sz w:val="22"/>
          <w:szCs w:val="22"/>
        </w:rPr>
        <w:t xml:space="preserve">В случае если победителем </w:t>
      </w:r>
      <w:r w:rsidR="00501553">
        <w:rPr>
          <w:sz w:val="22"/>
          <w:szCs w:val="22"/>
        </w:rPr>
        <w:t>открытого</w:t>
      </w:r>
      <w:r w:rsidR="00AB1CC8">
        <w:rPr>
          <w:sz w:val="22"/>
          <w:szCs w:val="22"/>
        </w:rPr>
        <w:t xml:space="preserve"> </w:t>
      </w:r>
      <w:r w:rsidR="00F0477C" w:rsidRPr="003E4D38">
        <w:rPr>
          <w:sz w:val="22"/>
          <w:szCs w:val="22"/>
        </w:rPr>
        <w:t>конкурса не исполнены требования настоящего пункта, такой победитель признается уклонившимся от заключения контракта.</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.4. При уклонении победителя </w:t>
      </w:r>
      <w:r w:rsidR="00501553">
        <w:rPr>
          <w:sz w:val="22"/>
          <w:szCs w:val="22"/>
        </w:rPr>
        <w:t>открытого</w:t>
      </w:r>
      <w:r w:rsidR="00AB1CC8">
        <w:rPr>
          <w:sz w:val="22"/>
          <w:szCs w:val="22"/>
        </w:rPr>
        <w:t xml:space="preserve"> </w:t>
      </w:r>
      <w:r w:rsidR="00F0477C" w:rsidRPr="003E4D38">
        <w:rPr>
          <w:sz w:val="22"/>
          <w:szCs w:val="22"/>
        </w:rPr>
        <w:t xml:space="preserve">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w:t>
      </w:r>
      <w:r w:rsidR="00501553">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AB1CC8">
        <w:rPr>
          <w:sz w:val="22"/>
          <w:szCs w:val="22"/>
        </w:rPr>
        <w:t xml:space="preserve"> </w:t>
      </w:r>
      <w:r w:rsidR="00F0477C" w:rsidRPr="003E4D38">
        <w:rPr>
          <w:sz w:val="22"/>
          <w:szCs w:val="22"/>
        </w:rPr>
        <w:t>конкурсе которого присвоен второй номер.</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.5. Проект </w:t>
      </w:r>
      <w:r w:rsidR="008407E8" w:rsidRPr="003E4D38">
        <w:rPr>
          <w:sz w:val="22"/>
          <w:szCs w:val="22"/>
        </w:rPr>
        <w:t>контракта</w:t>
      </w:r>
      <w:r w:rsidR="00F0477C" w:rsidRPr="003E4D38">
        <w:rPr>
          <w:sz w:val="22"/>
          <w:szCs w:val="22"/>
        </w:rPr>
        <w:t xml:space="preserve"> в случае согласия участника </w:t>
      </w:r>
      <w:r w:rsidR="00501553">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номер, заключить </w:t>
      </w:r>
      <w:r w:rsidR="008407E8" w:rsidRPr="003E4D38">
        <w:rPr>
          <w:sz w:val="22"/>
          <w:szCs w:val="22"/>
        </w:rPr>
        <w:t>контракт</w:t>
      </w:r>
      <w:r w:rsidR="00F0477C" w:rsidRPr="003E4D38">
        <w:rPr>
          <w:sz w:val="22"/>
          <w:szCs w:val="22"/>
        </w:rPr>
        <w:t xml:space="preserve"> составляется заказчиком путем включения в проект </w:t>
      </w:r>
      <w:r w:rsidR="008407E8" w:rsidRPr="003E4D38">
        <w:rPr>
          <w:sz w:val="22"/>
          <w:szCs w:val="22"/>
        </w:rPr>
        <w:t>контракта</w:t>
      </w:r>
      <w:r w:rsidR="00F0477C" w:rsidRPr="003E4D38">
        <w:rPr>
          <w:sz w:val="22"/>
          <w:szCs w:val="22"/>
        </w:rPr>
        <w:t xml:space="preserve">, прилагаемый к конкурсной документации, условий исполнения </w:t>
      </w:r>
      <w:r w:rsidR="008407E8" w:rsidRPr="003E4D38">
        <w:rPr>
          <w:sz w:val="22"/>
          <w:szCs w:val="22"/>
        </w:rPr>
        <w:t>контракта</w:t>
      </w:r>
      <w:r w:rsidR="00F0477C" w:rsidRPr="003E4D38">
        <w:rPr>
          <w:sz w:val="22"/>
          <w:szCs w:val="22"/>
        </w:rPr>
        <w:t xml:space="preserve">, предложенных этим участником. Проект </w:t>
      </w:r>
      <w:r w:rsidR="008407E8" w:rsidRPr="003E4D38">
        <w:rPr>
          <w:sz w:val="22"/>
          <w:szCs w:val="22"/>
        </w:rPr>
        <w:t>контракта</w:t>
      </w:r>
      <w:r w:rsidR="00F0477C" w:rsidRPr="003E4D38">
        <w:rPr>
          <w:sz w:val="22"/>
          <w:szCs w:val="22"/>
        </w:rPr>
        <w:t xml:space="preserve">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w:t>
      </w:r>
      <w:r w:rsidR="00D166F0" w:rsidRPr="003E4D38">
        <w:rPr>
          <w:sz w:val="22"/>
          <w:szCs w:val="22"/>
        </w:rPr>
        <w:t>контракта</w:t>
      </w:r>
      <w:r w:rsidR="00F0477C" w:rsidRPr="003E4D38">
        <w:rPr>
          <w:sz w:val="22"/>
          <w:szCs w:val="22"/>
        </w:rPr>
        <w:t xml:space="preserve">. Участник </w:t>
      </w:r>
      <w:r w:rsidR="00501553">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номер, вправе подписать </w:t>
      </w:r>
      <w:r w:rsidR="00D166F0" w:rsidRPr="003E4D38">
        <w:rPr>
          <w:sz w:val="22"/>
          <w:szCs w:val="22"/>
        </w:rPr>
        <w:t>контракт</w:t>
      </w:r>
      <w:r w:rsidR="00F0477C" w:rsidRPr="003E4D38">
        <w:rPr>
          <w:sz w:val="22"/>
          <w:szCs w:val="22"/>
        </w:rPr>
        <w:t xml:space="preserve"> и передать его заказчику в порядке и в сроки, которые предусмотрены п. </w:t>
      </w:r>
      <w:r w:rsidR="00E161B1">
        <w:rPr>
          <w:sz w:val="22"/>
          <w:szCs w:val="22"/>
        </w:rPr>
        <w:t>25</w:t>
      </w:r>
      <w:r w:rsidR="00F0477C" w:rsidRPr="003E4D38">
        <w:rPr>
          <w:sz w:val="22"/>
          <w:szCs w:val="22"/>
        </w:rPr>
        <w:t xml:space="preserve">.3 настоящего подраздела конкурсной документации, или отказаться от заключения </w:t>
      </w:r>
      <w:r w:rsidR="00D166F0" w:rsidRPr="003E4D38">
        <w:rPr>
          <w:sz w:val="22"/>
          <w:szCs w:val="22"/>
        </w:rPr>
        <w:t>контракта</w:t>
      </w:r>
      <w:r w:rsidR="00F0477C" w:rsidRPr="003E4D38">
        <w:rPr>
          <w:sz w:val="22"/>
          <w:szCs w:val="22"/>
        </w:rPr>
        <w:t xml:space="preserve">. </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.6. Непредоставление участником </w:t>
      </w:r>
      <w:r w:rsidR="00673127">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673127">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номер, заказчику в срок, установленный настоящим подразделом конкурсной документации, подписанных этим участником экземпляров </w:t>
      </w:r>
      <w:r w:rsidR="00D166F0" w:rsidRPr="003E4D38">
        <w:rPr>
          <w:sz w:val="22"/>
          <w:szCs w:val="22"/>
        </w:rPr>
        <w:t>контракта</w:t>
      </w:r>
      <w:r w:rsidR="0046730B">
        <w:rPr>
          <w:sz w:val="22"/>
          <w:szCs w:val="22"/>
        </w:rPr>
        <w:t xml:space="preserve"> и обеспечения исполнения контракта не</w:t>
      </w:r>
      <w:r w:rsidR="00F0477C" w:rsidRPr="003E4D38">
        <w:rPr>
          <w:sz w:val="22"/>
          <w:szCs w:val="22"/>
        </w:rPr>
        <w:t xml:space="preserve"> считается уклонением этого участника от заключения </w:t>
      </w:r>
      <w:r w:rsidR="00D166F0" w:rsidRPr="003E4D38">
        <w:rPr>
          <w:sz w:val="22"/>
          <w:szCs w:val="22"/>
        </w:rPr>
        <w:t>контракта</w:t>
      </w:r>
      <w:r w:rsidR="00F0477C" w:rsidRPr="003E4D38">
        <w:rPr>
          <w:sz w:val="22"/>
          <w:szCs w:val="22"/>
        </w:rPr>
        <w:t xml:space="preserve">. В данном случае </w:t>
      </w:r>
      <w:r w:rsidR="00673127">
        <w:rPr>
          <w:sz w:val="22"/>
          <w:szCs w:val="22"/>
        </w:rPr>
        <w:t>открытый</w:t>
      </w:r>
      <w:r w:rsidR="00AB1CC8">
        <w:rPr>
          <w:sz w:val="22"/>
          <w:szCs w:val="22"/>
        </w:rPr>
        <w:t xml:space="preserve"> </w:t>
      </w:r>
      <w:r w:rsidR="00F0477C" w:rsidRPr="003E4D38">
        <w:rPr>
          <w:sz w:val="22"/>
          <w:szCs w:val="22"/>
        </w:rPr>
        <w:t>конкурс признается несостоявшимся.</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.7. В течение десяти дней с даты получения от победителя </w:t>
      </w:r>
      <w:r w:rsidR="00E161B1">
        <w:rPr>
          <w:sz w:val="22"/>
          <w:szCs w:val="22"/>
        </w:rPr>
        <w:t>открытого</w:t>
      </w:r>
      <w:r w:rsidR="00AB1CC8">
        <w:rPr>
          <w:sz w:val="22"/>
          <w:szCs w:val="22"/>
        </w:rPr>
        <w:t xml:space="preserve"> </w:t>
      </w:r>
      <w:r w:rsidR="00F0477C" w:rsidRPr="003E4D38">
        <w:rPr>
          <w:sz w:val="22"/>
          <w:szCs w:val="22"/>
        </w:rPr>
        <w:t xml:space="preserve">конкурса или участника </w:t>
      </w:r>
      <w:r w:rsidR="00E161B1">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w:t>
      </w:r>
      <w:r w:rsidR="00F0477C" w:rsidRPr="003E4D38">
        <w:rPr>
          <w:sz w:val="22"/>
          <w:szCs w:val="22"/>
        </w:rPr>
        <w:lastRenderedPageBreak/>
        <w:t xml:space="preserve">номер, подписанного </w:t>
      </w:r>
      <w:r w:rsidR="00D166F0" w:rsidRPr="003E4D38">
        <w:rPr>
          <w:sz w:val="22"/>
          <w:szCs w:val="22"/>
        </w:rPr>
        <w:t>контракта</w:t>
      </w:r>
      <w:r w:rsidR="00AB1CC8">
        <w:rPr>
          <w:sz w:val="22"/>
          <w:szCs w:val="22"/>
        </w:rPr>
        <w:t xml:space="preserve"> </w:t>
      </w:r>
      <w:r w:rsidR="004700B2" w:rsidRPr="004700B2">
        <w:rPr>
          <w:sz w:val="22"/>
          <w:szCs w:val="22"/>
        </w:rPr>
        <w:t>с приложением документов, подтверждающих предоставление обеспечения исполнения контракта</w:t>
      </w:r>
      <w:r w:rsidR="00F0477C" w:rsidRPr="003E4D38">
        <w:rPr>
          <w:sz w:val="22"/>
          <w:szCs w:val="22"/>
        </w:rPr>
        <w:t xml:space="preserve">, заказчик обязан подписать </w:t>
      </w:r>
      <w:r w:rsidR="00D166F0" w:rsidRPr="003E4D38">
        <w:rPr>
          <w:sz w:val="22"/>
          <w:szCs w:val="22"/>
        </w:rPr>
        <w:t>контракт</w:t>
      </w:r>
      <w:r w:rsidR="00F0477C" w:rsidRPr="003E4D38">
        <w:rPr>
          <w:sz w:val="22"/>
          <w:szCs w:val="22"/>
        </w:rPr>
        <w:t xml:space="preserve"> и передать один экземпляр </w:t>
      </w:r>
      <w:r w:rsidR="00D166F0" w:rsidRPr="003E4D38">
        <w:rPr>
          <w:sz w:val="22"/>
          <w:szCs w:val="22"/>
        </w:rPr>
        <w:t>контракта</w:t>
      </w:r>
      <w:r w:rsidR="00F0477C" w:rsidRPr="003E4D38">
        <w:rPr>
          <w:sz w:val="22"/>
          <w:szCs w:val="22"/>
        </w:rPr>
        <w:t xml:space="preserve"> лицу, с которым заключен </w:t>
      </w:r>
      <w:r w:rsidR="00D166F0" w:rsidRPr="003E4D38">
        <w:rPr>
          <w:sz w:val="22"/>
          <w:szCs w:val="22"/>
        </w:rPr>
        <w:t>контракт</w:t>
      </w:r>
      <w:r w:rsidR="00F0477C" w:rsidRPr="003E4D38">
        <w:rPr>
          <w:sz w:val="22"/>
          <w:szCs w:val="22"/>
        </w:rPr>
        <w:t xml:space="preserve">, или его представителю либо направить один экземпляр </w:t>
      </w:r>
      <w:r w:rsidR="00D166F0" w:rsidRPr="003E4D38">
        <w:rPr>
          <w:sz w:val="22"/>
          <w:szCs w:val="22"/>
        </w:rPr>
        <w:t>контракта</w:t>
      </w:r>
      <w:r w:rsidR="00F0477C" w:rsidRPr="003E4D38">
        <w:rPr>
          <w:sz w:val="22"/>
          <w:szCs w:val="22"/>
        </w:rPr>
        <w:t xml:space="preserve"> по почте лицу, с которым заключен </w:t>
      </w:r>
      <w:r w:rsidR="00D166F0" w:rsidRPr="003E4D38">
        <w:rPr>
          <w:sz w:val="22"/>
          <w:szCs w:val="22"/>
        </w:rPr>
        <w:t>контракт</w:t>
      </w:r>
      <w:r w:rsidR="00F0477C" w:rsidRPr="003E4D38">
        <w:rPr>
          <w:sz w:val="22"/>
          <w:szCs w:val="22"/>
        </w:rPr>
        <w:t xml:space="preserve">. В случае, если заказчик не совершил предусмотренные настоящей частью действия, он признается уклонившимся от заключения </w:t>
      </w:r>
      <w:r w:rsidR="00D166F0" w:rsidRPr="003E4D38">
        <w:rPr>
          <w:sz w:val="22"/>
          <w:szCs w:val="22"/>
        </w:rPr>
        <w:t>контракта</w:t>
      </w:r>
      <w:r w:rsidR="00F0477C" w:rsidRPr="003E4D38">
        <w:rPr>
          <w:sz w:val="22"/>
          <w:szCs w:val="22"/>
        </w:rPr>
        <w:t xml:space="preserve">. При уклонении заказчика от заключения </w:t>
      </w:r>
      <w:r w:rsidR="00D166F0" w:rsidRPr="003E4D38">
        <w:rPr>
          <w:sz w:val="22"/>
          <w:szCs w:val="22"/>
        </w:rPr>
        <w:t>контракта</w:t>
      </w:r>
      <w:r w:rsidR="00F0477C" w:rsidRPr="003E4D38">
        <w:rPr>
          <w:sz w:val="22"/>
          <w:szCs w:val="22"/>
        </w:rPr>
        <w:t xml:space="preserve"> с победителем </w:t>
      </w:r>
      <w:r w:rsidR="00E161B1">
        <w:rPr>
          <w:sz w:val="22"/>
          <w:szCs w:val="22"/>
        </w:rPr>
        <w:t>открытого</w:t>
      </w:r>
      <w:r w:rsidR="00AB1CC8">
        <w:rPr>
          <w:sz w:val="22"/>
          <w:szCs w:val="22"/>
        </w:rPr>
        <w:t xml:space="preserve"> </w:t>
      </w:r>
      <w:r w:rsidR="00F0477C" w:rsidRPr="003E4D38">
        <w:rPr>
          <w:sz w:val="22"/>
          <w:szCs w:val="22"/>
        </w:rPr>
        <w:t xml:space="preserve">конкурса или участником </w:t>
      </w:r>
      <w:r w:rsidR="00E161B1">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номер, этот победитель или этот участник вправе обратиться в суд с иском о понуждении заказчика заключить </w:t>
      </w:r>
      <w:r w:rsidR="00D166F0" w:rsidRPr="003E4D38">
        <w:rPr>
          <w:sz w:val="22"/>
          <w:szCs w:val="22"/>
        </w:rPr>
        <w:t>контракт</w:t>
      </w:r>
      <w:r w:rsidR="00F0477C" w:rsidRPr="003E4D38">
        <w:rPr>
          <w:sz w:val="22"/>
          <w:szCs w:val="22"/>
        </w:rPr>
        <w:t xml:space="preserve"> и о взыскании с заказчика убытков, причиненных уклонением заказчика от заключения </w:t>
      </w:r>
      <w:r w:rsidR="00D166F0" w:rsidRPr="003E4D38">
        <w:rPr>
          <w:sz w:val="22"/>
          <w:szCs w:val="22"/>
        </w:rPr>
        <w:t>контракта</w:t>
      </w:r>
      <w:r w:rsidR="00F0477C" w:rsidRPr="003E4D38">
        <w:rPr>
          <w:sz w:val="22"/>
          <w:szCs w:val="22"/>
        </w:rPr>
        <w:t>.</w:t>
      </w:r>
    </w:p>
    <w:p w:rsidR="00F0477C" w:rsidRDefault="00E161B1" w:rsidP="004700B2">
      <w:pPr>
        <w:autoSpaceDE w:val="0"/>
        <w:autoSpaceDN w:val="0"/>
        <w:adjustRightInd w:val="0"/>
        <w:ind w:firstLine="567"/>
        <w:jc w:val="both"/>
        <w:rPr>
          <w:sz w:val="22"/>
          <w:szCs w:val="22"/>
        </w:rPr>
      </w:pPr>
      <w:r>
        <w:rPr>
          <w:sz w:val="22"/>
          <w:szCs w:val="22"/>
        </w:rPr>
        <w:t>25</w:t>
      </w:r>
      <w:r w:rsidR="004700B2">
        <w:rPr>
          <w:sz w:val="22"/>
          <w:szCs w:val="22"/>
        </w:rPr>
        <w:t>.</w:t>
      </w:r>
      <w:r w:rsidR="00F0477C" w:rsidRPr="003E4D38">
        <w:rPr>
          <w:sz w:val="22"/>
          <w:szCs w:val="22"/>
        </w:rPr>
        <w:t xml:space="preserve">8. В случае наличия принятых судом или арбитражным судом судебных актов либо возникновения обстоятельств непреодолимой силы, препятствующих подписанию </w:t>
      </w:r>
      <w:r w:rsidR="00D166F0" w:rsidRPr="003E4D38">
        <w:rPr>
          <w:sz w:val="22"/>
          <w:szCs w:val="22"/>
        </w:rPr>
        <w:t>контракта</w:t>
      </w:r>
      <w:r w:rsidR="00F0477C" w:rsidRPr="003E4D38">
        <w:rPr>
          <w:sz w:val="22"/>
          <w:szCs w:val="22"/>
        </w:rPr>
        <w:t xml:space="preserve"> одной из сторон в установленные настоящим подразделом конкурсной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настоящим подразделом конкурсной документации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663FD9" w:rsidRDefault="00663FD9" w:rsidP="004700B2">
      <w:pPr>
        <w:autoSpaceDE w:val="0"/>
        <w:autoSpaceDN w:val="0"/>
        <w:adjustRightInd w:val="0"/>
        <w:ind w:firstLine="567"/>
        <w:jc w:val="both"/>
        <w:rPr>
          <w:sz w:val="22"/>
          <w:szCs w:val="22"/>
        </w:rPr>
      </w:pPr>
    </w:p>
    <w:p w:rsidR="00663FD9" w:rsidRDefault="00663FD9" w:rsidP="00663FD9">
      <w:pPr>
        <w:autoSpaceDE w:val="0"/>
        <w:autoSpaceDN w:val="0"/>
        <w:adjustRightInd w:val="0"/>
        <w:ind w:firstLine="567"/>
        <w:jc w:val="center"/>
        <w:rPr>
          <w:sz w:val="22"/>
          <w:szCs w:val="22"/>
        </w:rPr>
      </w:pPr>
      <w:r w:rsidRPr="00EB12AB">
        <w:rPr>
          <w:b/>
          <w:sz w:val="22"/>
          <w:szCs w:val="22"/>
        </w:rPr>
        <w:t>26. Возможность одностороннего отказа от исполнения контракта.</w:t>
      </w:r>
    </w:p>
    <w:p w:rsidR="00663FD9" w:rsidRPr="00330AC9" w:rsidRDefault="00663FD9" w:rsidP="00663FD9">
      <w:pPr>
        <w:autoSpaceDE w:val="0"/>
        <w:autoSpaceDN w:val="0"/>
        <w:adjustRightInd w:val="0"/>
        <w:ind w:firstLine="567"/>
        <w:jc w:val="both"/>
        <w:rPr>
          <w:sz w:val="22"/>
          <w:szCs w:val="22"/>
        </w:rPr>
      </w:pPr>
      <w:r w:rsidRPr="00330AC9">
        <w:rPr>
          <w:sz w:val="22"/>
          <w:szCs w:val="22"/>
        </w:rPr>
        <w:t>Заказчик вправе в одностороннем порядке отказаться от исполнения контракта в соответствии с гражданским законодательством.</w:t>
      </w:r>
    </w:p>
    <w:p w:rsidR="00330AC9" w:rsidRPr="00330AC9" w:rsidRDefault="00330AC9" w:rsidP="00330AC9">
      <w:pPr>
        <w:autoSpaceDE w:val="0"/>
        <w:autoSpaceDN w:val="0"/>
        <w:adjustRightInd w:val="0"/>
        <w:ind w:firstLine="567"/>
        <w:jc w:val="both"/>
        <w:rPr>
          <w:sz w:val="22"/>
          <w:szCs w:val="22"/>
        </w:rPr>
      </w:pPr>
      <w:r>
        <w:rPr>
          <w:sz w:val="22"/>
          <w:szCs w:val="22"/>
        </w:rPr>
        <w:t>26.1</w:t>
      </w:r>
      <w:r w:rsidRPr="00330AC9">
        <w:rPr>
          <w:sz w:val="22"/>
          <w:szCs w:val="22"/>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sz w:val="22"/>
          <w:szCs w:val="22"/>
        </w:rPr>
        <w:t>.</w:t>
      </w:r>
    </w:p>
    <w:p w:rsidR="00330AC9" w:rsidRPr="00330AC9" w:rsidRDefault="00330AC9" w:rsidP="00330AC9">
      <w:pPr>
        <w:autoSpaceDE w:val="0"/>
        <w:autoSpaceDN w:val="0"/>
        <w:adjustRightInd w:val="0"/>
        <w:ind w:firstLine="567"/>
        <w:jc w:val="both"/>
        <w:rPr>
          <w:sz w:val="22"/>
          <w:szCs w:val="22"/>
        </w:rPr>
      </w:pPr>
      <w:r>
        <w:rPr>
          <w:sz w:val="22"/>
          <w:szCs w:val="22"/>
        </w:rPr>
        <w:t>26.2</w:t>
      </w:r>
      <w:r w:rsidRPr="00330AC9">
        <w:rPr>
          <w:sz w:val="22"/>
          <w:szCs w:val="22"/>
        </w:rPr>
        <w:t xml:space="preserve">. Решение Заказчика об одностороннем отказе от исполнения контракта </w:t>
      </w:r>
      <w:r w:rsidR="00B7133C" w:rsidRPr="00146ABD">
        <w:rPr>
          <w:sz w:val="22"/>
          <w:szCs w:val="22"/>
        </w:rPr>
        <w:t>в течение одного рабочего дня</w:t>
      </w:r>
      <w:r w:rsidRPr="00330AC9">
        <w:rPr>
          <w:sz w:val="22"/>
          <w:szCs w:val="22"/>
        </w:rPr>
        <w:t xml:space="preserve">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(адрес в сети Интернет - http://zakupki.gov.ru/).</w:t>
      </w:r>
    </w:p>
    <w:p w:rsidR="00330AC9" w:rsidRPr="00330AC9" w:rsidRDefault="00330AC9" w:rsidP="00330AC9">
      <w:pPr>
        <w:autoSpaceDE w:val="0"/>
        <w:autoSpaceDN w:val="0"/>
        <w:adjustRightInd w:val="0"/>
        <w:ind w:firstLine="567"/>
        <w:jc w:val="both"/>
        <w:rPr>
          <w:sz w:val="22"/>
          <w:szCs w:val="22"/>
        </w:rPr>
      </w:pPr>
      <w:r>
        <w:rPr>
          <w:sz w:val="22"/>
          <w:szCs w:val="22"/>
        </w:rPr>
        <w:t>26.3</w:t>
      </w:r>
      <w:r w:rsidRPr="00330AC9">
        <w:rPr>
          <w:sz w:val="22"/>
          <w:szCs w:val="22"/>
        </w:rPr>
        <w:t>.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330AC9" w:rsidRPr="00330AC9" w:rsidRDefault="00330AC9" w:rsidP="00330AC9">
      <w:pPr>
        <w:autoSpaceDE w:val="0"/>
        <w:autoSpaceDN w:val="0"/>
        <w:adjustRightInd w:val="0"/>
        <w:ind w:firstLine="567"/>
        <w:jc w:val="both"/>
        <w:rPr>
          <w:sz w:val="22"/>
          <w:szCs w:val="22"/>
        </w:rPr>
      </w:pPr>
      <w:r>
        <w:rPr>
          <w:sz w:val="22"/>
          <w:szCs w:val="22"/>
        </w:rPr>
        <w:t>26.4</w:t>
      </w:r>
      <w:r w:rsidRPr="00330AC9">
        <w:rPr>
          <w:sz w:val="22"/>
          <w:szCs w:val="22"/>
        </w:rPr>
        <w:t xml:space="preserve">.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Контракта. Данное правило не применяется в случае повторного нарушения Исполнителем условий Контракта, которые являются основанием для одностороннего отказа Заказчика от исполнения Контракта. </w:t>
      </w:r>
    </w:p>
    <w:p w:rsidR="00330AC9" w:rsidRPr="00330AC9" w:rsidRDefault="00330AC9" w:rsidP="00330AC9">
      <w:pPr>
        <w:autoSpaceDE w:val="0"/>
        <w:autoSpaceDN w:val="0"/>
        <w:adjustRightInd w:val="0"/>
        <w:ind w:firstLine="567"/>
        <w:jc w:val="both"/>
        <w:rPr>
          <w:sz w:val="22"/>
          <w:szCs w:val="22"/>
        </w:rPr>
      </w:pPr>
      <w:r>
        <w:rPr>
          <w:sz w:val="22"/>
          <w:szCs w:val="22"/>
        </w:rPr>
        <w:lastRenderedPageBreak/>
        <w:t>26.5</w:t>
      </w:r>
      <w:r w:rsidRPr="00330AC9">
        <w:rPr>
          <w:sz w:val="22"/>
          <w:szCs w:val="22"/>
        </w:rPr>
        <w:t>.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0AC9" w:rsidRPr="00330AC9" w:rsidRDefault="00330AC9" w:rsidP="00330AC9">
      <w:pPr>
        <w:autoSpaceDE w:val="0"/>
        <w:autoSpaceDN w:val="0"/>
        <w:adjustRightInd w:val="0"/>
        <w:ind w:firstLine="567"/>
        <w:jc w:val="both"/>
        <w:rPr>
          <w:sz w:val="22"/>
          <w:szCs w:val="22"/>
        </w:rPr>
      </w:pPr>
      <w:r>
        <w:rPr>
          <w:sz w:val="22"/>
          <w:szCs w:val="22"/>
        </w:rPr>
        <w:t>26.6</w:t>
      </w:r>
      <w:r w:rsidRPr="00330AC9">
        <w:rPr>
          <w:sz w:val="22"/>
          <w:szCs w:val="22"/>
        </w:rPr>
        <w:t xml:space="preserve">. Решение Исполнителя об одностороннем отказе от исполнения Контракта </w:t>
      </w:r>
      <w:r w:rsidR="00B7133C" w:rsidRPr="00146ABD">
        <w:rPr>
          <w:sz w:val="22"/>
          <w:szCs w:val="22"/>
        </w:rPr>
        <w:t>в течение одного рабочего дня</w:t>
      </w:r>
      <w:r w:rsidRPr="00330AC9">
        <w:rPr>
          <w:sz w:val="22"/>
          <w:szCs w:val="22"/>
        </w:rPr>
        <w:t xml:space="preserve">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w:t>
      </w:r>
    </w:p>
    <w:p w:rsidR="00330AC9" w:rsidRPr="00330AC9" w:rsidRDefault="00330AC9" w:rsidP="00330AC9">
      <w:pPr>
        <w:autoSpaceDE w:val="0"/>
        <w:autoSpaceDN w:val="0"/>
        <w:adjustRightInd w:val="0"/>
        <w:ind w:firstLine="567"/>
        <w:jc w:val="both"/>
        <w:rPr>
          <w:sz w:val="22"/>
          <w:szCs w:val="22"/>
        </w:rPr>
      </w:pPr>
      <w:r>
        <w:rPr>
          <w:sz w:val="22"/>
          <w:szCs w:val="22"/>
        </w:rPr>
        <w:t>26.7</w:t>
      </w:r>
      <w:r w:rsidRPr="00330AC9">
        <w:rPr>
          <w:sz w:val="22"/>
          <w:szCs w:val="22"/>
        </w:rPr>
        <w:t>.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663FD9" w:rsidRDefault="00330AC9" w:rsidP="00330AC9">
      <w:pPr>
        <w:autoSpaceDE w:val="0"/>
        <w:autoSpaceDN w:val="0"/>
        <w:adjustRightInd w:val="0"/>
        <w:ind w:firstLine="567"/>
        <w:jc w:val="both"/>
        <w:rPr>
          <w:sz w:val="22"/>
          <w:szCs w:val="22"/>
        </w:rPr>
      </w:pPr>
      <w:r>
        <w:rPr>
          <w:sz w:val="22"/>
          <w:szCs w:val="22"/>
        </w:rPr>
        <w:t>26.8</w:t>
      </w:r>
      <w:r w:rsidRPr="00330AC9">
        <w:rPr>
          <w:sz w:val="22"/>
          <w:szCs w:val="22"/>
        </w:rPr>
        <w:t>.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651149" w:rsidRDefault="00651149" w:rsidP="00330AC9">
      <w:pPr>
        <w:autoSpaceDE w:val="0"/>
        <w:autoSpaceDN w:val="0"/>
        <w:adjustRightInd w:val="0"/>
        <w:ind w:firstLine="567"/>
        <w:jc w:val="both"/>
        <w:rPr>
          <w:sz w:val="22"/>
          <w:szCs w:val="22"/>
        </w:rPr>
      </w:pPr>
      <w:r>
        <w:rPr>
          <w:sz w:val="22"/>
          <w:szCs w:val="22"/>
        </w:rPr>
        <w:t xml:space="preserve">26.9. </w:t>
      </w:r>
      <w:r w:rsidRPr="00651149">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49" w:rsidRPr="003E4D38" w:rsidRDefault="00651149" w:rsidP="00330AC9">
      <w:pPr>
        <w:autoSpaceDE w:val="0"/>
        <w:autoSpaceDN w:val="0"/>
        <w:adjustRightInd w:val="0"/>
        <w:ind w:firstLine="567"/>
        <w:jc w:val="both"/>
        <w:rPr>
          <w:sz w:val="22"/>
          <w:szCs w:val="22"/>
        </w:rPr>
      </w:pPr>
    </w:p>
    <w:p w:rsidR="001F10BE" w:rsidRPr="0067433A" w:rsidRDefault="001F10BE" w:rsidP="00781C55">
      <w:pPr>
        <w:pageBreakBefore/>
        <w:spacing w:after="100" w:afterAutospacing="1"/>
        <w:jc w:val="center"/>
        <w:rPr>
          <w:b/>
          <w:caps/>
        </w:rPr>
      </w:pPr>
      <w:r w:rsidRPr="0067433A">
        <w:rPr>
          <w:b/>
          <w:caps/>
        </w:rPr>
        <w:lastRenderedPageBreak/>
        <w:t xml:space="preserve">раздел </w:t>
      </w:r>
      <w:r w:rsidRPr="0067433A">
        <w:rPr>
          <w:b/>
          <w:caps/>
          <w:lang w:val="en-US"/>
        </w:rPr>
        <w:t>II</w:t>
      </w:r>
      <w:r w:rsidR="00781C55">
        <w:rPr>
          <w:b/>
          <w:caps/>
        </w:rPr>
        <w:t xml:space="preserve">. </w:t>
      </w:r>
      <w:r w:rsidRPr="0067433A">
        <w:rPr>
          <w:b/>
          <w:caps/>
        </w:rPr>
        <w:t>Информационная карта</w:t>
      </w:r>
      <w:r w:rsidR="00E161B1">
        <w:rPr>
          <w:b/>
          <w:caps/>
        </w:rPr>
        <w:t xml:space="preserve"> ОТКРЫТОГО КОНКУРСА</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2869"/>
        <w:gridCol w:w="5812"/>
      </w:tblGrid>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 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Наименование пункта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jc w:val="center"/>
              <w:rPr>
                <w:b/>
                <w:sz w:val="21"/>
                <w:szCs w:val="21"/>
              </w:rPr>
            </w:pPr>
            <w:r w:rsidRPr="00457395">
              <w:rPr>
                <w:b/>
                <w:sz w:val="21"/>
                <w:szCs w:val="21"/>
              </w:rPr>
              <w:t>Содержание пункта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840321">
            <w:pPr>
              <w:rPr>
                <w:sz w:val="21"/>
                <w:szCs w:val="21"/>
              </w:rPr>
            </w:pPr>
            <w:r w:rsidRPr="00457395">
              <w:rPr>
                <w:sz w:val="21"/>
                <w:szCs w:val="21"/>
              </w:rPr>
              <w:t xml:space="preserve">Открытый конкурс </w:t>
            </w:r>
          </w:p>
        </w:tc>
      </w:tr>
      <w:tr w:rsidR="00A17081"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A17081" w:rsidRPr="00457395" w:rsidRDefault="00A17081"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A17081" w:rsidRPr="00457395" w:rsidRDefault="00A17081" w:rsidP="00E12CDB">
            <w:pPr>
              <w:keepLines/>
              <w:rPr>
                <w:sz w:val="21"/>
                <w:szCs w:val="21"/>
              </w:rPr>
            </w:pPr>
            <w:r w:rsidRPr="00457395">
              <w:rPr>
                <w:sz w:val="21"/>
                <w:szCs w:val="21"/>
              </w:rPr>
              <w:t>Идентификационный код закупки</w:t>
            </w:r>
          </w:p>
        </w:tc>
        <w:tc>
          <w:tcPr>
            <w:tcW w:w="5812" w:type="dxa"/>
            <w:tcBorders>
              <w:top w:val="single" w:sz="6" w:space="0" w:color="auto"/>
              <w:left w:val="single" w:sz="6" w:space="0" w:color="auto"/>
              <w:bottom w:val="single" w:sz="6" w:space="0" w:color="auto"/>
              <w:right w:val="single" w:sz="6" w:space="0" w:color="auto"/>
            </w:tcBorders>
          </w:tcPr>
          <w:p w:rsidR="00A17081" w:rsidRPr="00457395" w:rsidRDefault="00A17081" w:rsidP="00840321">
            <w:pPr>
              <w:rPr>
                <w:sz w:val="21"/>
                <w:szCs w:val="21"/>
              </w:rPr>
            </w:pPr>
            <w:r w:rsidRPr="00AE492B">
              <w:rPr>
                <w:sz w:val="21"/>
                <w:szCs w:val="21"/>
              </w:rPr>
              <w:t>183121502039012150100100420278291000</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7E36EE">
            <w:pPr>
              <w:keepLines/>
              <w:rPr>
                <w:b/>
                <w:sz w:val="21"/>
                <w:szCs w:val="21"/>
              </w:rPr>
            </w:pPr>
            <w:bookmarkStart w:id="43" w:name="а"/>
            <w:bookmarkEnd w:id="43"/>
            <w:r w:rsidRPr="00457395">
              <w:rPr>
                <w:b/>
                <w:snapToGrid w:val="0"/>
                <w:sz w:val="21"/>
                <w:szCs w:val="21"/>
              </w:rPr>
              <w:t>Сведения о заказчике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заказчика</w:t>
            </w:r>
            <w:r w:rsidR="00DF175C">
              <w:rPr>
                <w:sz w:val="21"/>
                <w:szCs w:val="21"/>
              </w:rPr>
              <w:t>.</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D733BB" w:rsidP="002B3AF6">
            <w:pPr>
              <w:rPr>
                <w:sz w:val="21"/>
                <w:szCs w:val="21"/>
              </w:rPr>
            </w:pPr>
            <w:hyperlink r:id="rId12"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Ответственное должностное лицо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55CC6">
            <w:pPr>
              <w:keepLines/>
              <w:rPr>
                <w:b/>
                <w:snapToGrid w:val="0"/>
                <w:sz w:val="21"/>
                <w:szCs w:val="21"/>
              </w:rPr>
            </w:pPr>
            <w:bookmarkStart w:id="44" w:name="б"/>
            <w:bookmarkEnd w:id="44"/>
            <w:r w:rsidRPr="00457395">
              <w:rPr>
                <w:b/>
                <w:snapToGrid w:val="0"/>
                <w:sz w:val="21"/>
                <w:szCs w:val="21"/>
              </w:rPr>
              <w:t xml:space="preserve">Краткое изложение условий </w:t>
            </w:r>
            <w:r w:rsidR="00E55CC6">
              <w:rPr>
                <w:b/>
                <w:snapToGrid w:val="0"/>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r w:rsidR="00364AF1">
              <w:rPr>
                <w:sz w:val="21"/>
                <w:szCs w:val="21"/>
              </w:rPr>
              <w:t xml:space="preserve">. </w:t>
            </w:r>
          </w:p>
        </w:tc>
        <w:tc>
          <w:tcPr>
            <w:tcW w:w="5812" w:type="dxa"/>
            <w:tcBorders>
              <w:top w:val="single" w:sz="6" w:space="0" w:color="auto"/>
              <w:left w:val="single" w:sz="6" w:space="0" w:color="auto"/>
              <w:bottom w:val="single" w:sz="6" w:space="0" w:color="auto"/>
              <w:right w:val="single" w:sz="6" w:space="0" w:color="auto"/>
            </w:tcBorders>
          </w:tcPr>
          <w:p w:rsidR="00031C3F" w:rsidRPr="00457395" w:rsidRDefault="00AE492B" w:rsidP="00152474">
            <w:pPr>
              <w:jc w:val="both"/>
              <w:rPr>
                <w:sz w:val="21"/>
                <w:szCs w:val="21"/>
              </w:rPr>
            </w:pPr>
            <w:r w:rsidRPr="00AE492B">
              <w:rPr>
                <w:sz w:val="21"/>
                <w:szCs w:val="21"/>
              </w:rPr>
              <w:t>Оказание услуг по переводу денежных средств физических лиц на счет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B044AE">
            <w:pPr>
              <w:jc w:val="both"/>
              <w:rPr>
                <w:sz w:val="21"/>
                <w:szCs w:val="21"/>
              </w:rPr>
            </w:pPr>
            <w:r w:rsidRPr="00457395">
              <w:rPr>
                <w:sz w:val="21"/>
                <w:szCs w:val="21"/>
              </w:rPr>
              <w:t xml:space="preserve">содержится в </w:t>
            </w:r>
            <w:r w:rsidR="002318F5" w:rsidRPr="00457395">
              <w:rPr>
                <w:sz w:val="21"/>
                <w:szCs w:val="21"/>
              </w:rPr>
              <w:t>Р</w:t>
            </w:r>
            <w:r w:rsidRPr="00457395">
              <w:rPr>
                <w:sz w:val="21"/>
                <w:szCs w:val="21"/>
              </w:rPr>
              <w:t xml:space="preserve">азделе </w:t>
            </w:r>
            <w:r w:rsidRPr="00457395">
              <w:rPr>
                <w:sz w:val="21"/>
                <w:szCs w:val="21"/>
                <w:lang w:val="en-US"/>
              </w:rPr>
              <w:t>III</w:t>
            </w:r>
            <w:r w:rsidRPr="00457395">
              <w:rPr>
                <w:sz w:val="21"/>
                <w:szCs w:val="21"/>
              </w:rPr>
              <w:t xml:space="preserve"> «Техническое задание»</w:t>
            </w:r>
            <w:r w:rsidR="00205C98">
              <w:rPr>
                <w:sz w:val="21"/>
                <w:szCs w:val="21"/>
              </w:rPr>
              <w:t xml:space="preserve"> </w:t>
            </w:r>
            <w:r w:rsidR="00AE1C80">
              <w:rPr>
                <w:sz w:val="21"/>
                <w:szCs w:val="21"/>
              </w:rPr>
              <w:t xml:space="preserve">и в Разделе </w:t>
            </w:r>
            <w:r w:rsidR="00AE1C80" w:rsidRPr="00AE1C80">
              <w:rPr>
                <w:sz w:val="21"/>
                <w:szCs w:val="21"/>
                <w:lang w:val="en-US"/>
              </w:rPr>
              <w:t>IV</w:t>
            </w:r>
            <w:r w:rsidR="00AE1C80" w:rsidRPr="00AE1C80">
              <w:rPr>
                <w:sz w:val="21"/>
                <w:szCs w:val="21"/>
              </w:rPr>
              <w:t xml:space="preserve"> «Проект контракта»</w:t>
            </w:r>
            <w:r w:rsidR="00AE1C80" w:rsidRPr="00457395">
              <w:rPr>
                <w:sz w:val="21"/>
                <w:szCs w:val="21"/>
              </w:rPr>
              <w:t xml:space="preserve"> настоящей документации</w:t>
            </w:r>
            <w:r w:rsidR="001D1B7B" w:rsidRPr="00457395">
              <w:rPr>
                <w:sz w:val="21"/>
                <w:szCs w:val="21"/>
              </w:rPr>
              <w:t>.</w:t>
            </w:r>
          </w:p>
        </w:tc>
      </w:tr>
      <w:tr w:rsidR="0009524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09524E" w:rsidRPr="00457395" w:rsidRDefault="0009524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9524E" w:rsidRPr="00457395" w:rsidRDefault="0009524E" w:rsidP="00E12CDB">
            <w:pPr>
              <w:keepLines/>
              <w:rPr>
                <w:sz w:val="21"/>
                <w:szCs w:val="21"/>
              </w:rPr>
            </w:pPr>
            <w:r>
              <w:rPr>
                <w:sz w:val="21"/>
                <w:szCs w:val="21"/>
              </w:rPr>
              <w:t>ОКПД 2</w:t>
            </w:r>
          </w:p>
        </w:tc>
        <w:tc>
          <w:tcPr>
            <w:tcW w:w="5812" w:type="dxa"/>
            <w:tcBorders>
              <w:top w:val="single" w:sz="6" w:space="0" w:color="auto"/>
              <w:left w:val="single" w:sz="6" w:space="0" w:color="auto"/>
              <w:bottom w:val="single" w:sz="6" w:space="0" w:color="auto"/>
              <w:right w:val="single" w:sz="6" w:space="0" w:color="auto"/>
            </w:tcBorders>
          </w:tcPr>
          <w:p w:rsidR="0009524E" w:rsidRPr="00457395" w:rsidRDefault="0009524E" w:rsidP="00B044AE">
            <w:pPr>
              <w:jc w:val="both"/>
              <w:rPr>
                <w:sz w:val="21"/>
                <w:szCs w:val="21"/>
              </w:rPr>
            </w:pPr>
            <w:r>
              <w:rPr>
                <w:sz w:val="21"/>
                <w:szCs w:val="21"/>
              </w:rPr>
              <w:t>82.91.12.000 – Услуги агентств по сбору платежей</w:t>
            </w:r>
          </w:p>
        </w:tc>
      </w:tr>
      <w:tr w:rsidR="0009524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09524E" w:rsidRPr="00457395" w:rsidRDefault="0009524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9524E" w:rsidRPr="00457395" w:rsidRDefault="008E5DBE" w:rsidP="00E12CDB">
            <w:pPr>
              <w:keepLines/>
              <w:rPr>
                <w:sz w:val="21"/>
                <w:szCs w:val="21"/>
              </w:rPr>
            </w:pPr>
            <w:r>
              <w:rPr>
                <w:sz w:val="21"/>
                <w:szCs w:val="21"/>
              </w:rPr>
              <w:t>Объем оказываемых услуг</w:t>
            </w:r>
          </w:p>
        </w:tc>
        <w:tc>
          <w:tcPr>
            <w:tcW w:w="5812" w:type="dxa"/>
            <w:tcBorders>
              <w:top w:val="single" w:sz="6" w:space="0" w:color="auto"/>
              <w:left w:val="single" w:sz="6" w:space="0" w:color="auto"/>
              <w:bottom w:val="single" w:sz="6" w:space="0" w:color="auto"/>
              <w:right w:val="single" w:sz="6" w:space="0" w:color="auto"/>
            </w:tcBorders>
            <w:vAlign w:val="center"/>
          </w:tcPr>
          <w:p w:rsidR="0009524E" w:rsidRPr="0009524E" w:rsidRDefault="00205C98" w:rsidP="00AE492B">
            <w:pPr>
              <w:ind w:firstLine="33"/>
              <w:jc w:val="both"/>
              <w:rPr>
                <w:sz w:val="21"/>
                <w:szCs w:val="21"/>
                <w:lang w:eastAsia="en-US"/>
              </w:rPr>
            </w:pPr>
            <w:r w:rsidRPr="00205C98">
              <w:rPr>
                <w:sz w:val="21"/>
                <w:szCs w:val="21"/>
                <w:lang w:eastAsia="en-US"/>
              </w:rPr>
              <w:t>Ожидаемая сумма денежных средств, подлежащая переводу денежных средств на расчетный счет Заказчика за период действия контракта ориентировочно составляет 559 735 762,00 рублей.</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09524E" w:rsidP="00AE492B">
            <w:pPr>
              <w:ind w:firstLine="33"/>
              <w:jc w:val="both"/>
              <w:rPr>
                <w:sz w:val="21"/>
                <w:szCs w:val="21"/>
                <w:lang w:eastAsia="en-US"/>
              </w:rPr>
            </w:pPr>
            <w:r w:rsidRPr="0009524E">
              <w:rPr>
                <w:sz w:val="21"/>
                <w:szCs w:val="21"/>
                <w:lang w:eastAsia="en-US"/>
              </w:rPr>
              <w:t xml:space="preserve">Срок оказания услуг устанавливается с момента заключения контракта </w:t>
            </w:r>
            <w:r w:rsidR="00AE492B">
              <w:rPr>
                <w:sz w:val="21"/>
                <w:szCs w:val="21"/>
                <w:lang w:eastAsia="en-US"/>
              </w:rPr>
              <w:t>по</w:t>
            </w:r>
            <w:r w:rsidRPr="0009524E">
              <w:rPr>
                <w:sz w:val="21"/>
                <w:szCs w:val="21"/>
                <w:lang w:eastAsia="en-US"/>
              </w:rPr>
              <w:t xml:space="preserve"> 31 декабря 201</w:t>
            </w:r>
            <w:r w:rsidR="00AE492B">
              <w:rPr>
                <w:sz w:val="21"/>
                <w:szCs w:val="21"/>
                <w:lang w:eastAsia="en-US"/>
              </w:rPr>
              <w:t>9</w:t>
            </w:r>
            <w:r w:rsidRPr="0009524E">
              <w:rPr>
                <w:sz w:val="21"/>
                <w:szCs w:val="21"/>
                <w:lang w:eastAsia="en-US"/>
              </w:rPr>
              <w:t xml:space="preserve"> года.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CA3AC5" w:rsidP="00C451DD">
            <w:pPr>
              <w:autoSpaceDE w:val="0"/>
              <w:autoSpaceDN w:val="0"/>
              <w:adjustRightInd w:val="0"/>
              <w:jc w:val="both"/>
              <w:rPr>
                <w:color w:val="000000"/>
                <w:sz w:val="21"/>
                <w:szCs w:val="21"/>
              </w:rPr>
            </w:pPr>
            <w:r w:rsidRPr="00CA3AC5">
              <w:rPr>
                <w:color w:val="000000"/>
                <w:sz w:val="21"/>
                <w:szCs w:val="21"/>
              </w:rPr>
              <w:t>г.Йошкар-Ола и  населенные пункты Медведевского района Республики Марий Эл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AE492B" w:rsidP="00AE492B">
            <w:pPr>
              <w:autoSpaceDE w:val="0"/>
              <w:autoSpaceDN w:val="0"/>
              <w:adjustRightInd w:val="0"/>
              <w:jc w:val="both"/>
              <w:rPr>
                <w:sz w:val="21"/>
                <w:szCs w:val="21"/>
              </w:rPr>
            </w:pPr>
            <w:r>
              <w:rPr>
                <w:b/>
                <w:bCs/>
                <w:sz w:val="21"/>
                <w:szCs w:val="21"/>
              </w:rPr>
              <w:t>9 067 719</w:t>
            </w:r>
            <w:r w:rsidR="008259E4" w:rsidRPr="00457395">
              <w:rPr>
                <w:bCs/>
                <w:sz w:val="21"/>
                <w:szCs w:val="21"/>
              </w:rPr>
              <w:t xml:space="preserve"> (</w:t>
            </w:r>
            <w:r>
              <w:rPr>
                <w:bCs/>
                <w:sz w:val="21"/>
                <w:szCs w:val="21"/>
              </w:rPr>
              <w:t>Девять миллионов шестьдесят семь тысяч семьсот девятнадцать</w:t>
            </w:r>
            <w:r w:rsidR="008259E4" w:rsidRPr="00457395">
              <w:rPr>
                <w:sz w:val="21"/>
                <w:szCs w:val="21"/>
              </w:rPr>
              <w:t>) руб</w:t>
            </w:r>
            <w:r w:rsidR="00E7356C" w:rsidRPr="00457395">
              <w:rPr>
                <w:sz w:val="21"/>
                <w:szCs w:val="21"/>
              </w:rPr>
              <w:t>.</w:t>
            </w:r>
            <w:r>
              <w:rPr>
                <w:b/>
                <w:sz w:val="21"/>
                <w:szCs w:val="21"/>
              </w:rPr>
              <w:t>34</w:t>
            </w:r>
            <w:r w:rsidR="00E7356C" w:rsidRPr="00457395">
              <w:rPr>
                <w:sz w:val="21"/>
                <w:szCs w:val="21"/>
              </w:rPr>
              <w:t xml:space="preserve"> коп</w:t>
            </w:r>
            <w:r w:rsidR="008259E4" w:rsidRPr="00457395">
              <w:rPr>
                <w:sz w:val="21"/>
                <w:szCs w:val="21"/>
              </w:rPr>
              <w:t>.</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keepLines/>
              <w:rPr>
                <w:sz w:val="21"/>
                <w:szCs w:val="21"/>
                <w:lang w:eastAsia="en-US"/>
              </w:rPr>
            </w:pPr>
            <w:r w:rsidRPr="00457395">
              <w:rPr>
                <w:sz w:val="21"/>
                <w:szCs w:val="21"/>
                <w:lang w:eastAsia="en-US"/>
              </w:rPr>
              <w:t xml:space="preserve">Информация о валюте, используемой для формирования цены </w:t>
            </w:r>
            <w:r w:rsidR="002F625B">
              <w:rPr>
                <w:sz w:val="21"/>
                <w:szCs w:val="21"/>
                <w:lang w:eastAsia="en-US"/>
              </w:rPr>
              <w:t>контракта</w:t>
            </w:r>
            <w:r w:rsidRPr="00457395">
              <w:rPr>
                <w:sz w:val="21"/>
                <w:szCs w:val="21"/>
                <w:lang w:eastAsia="en-US"/>
              </w:rPr>
              <w:t xml:space="preserve"> и расчетов с поставщиками (подрядчиками, исполнителями)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F625B">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t>Рубль Российской Федерации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22822">
            <w:pPr>
              <w:spacing w:line="276" w:lineRule="auto"/>
              <w:rPr>
                <w:sz w:val="21"/>
                <w:szCs w:val="21"/>
                <w:lang w:eastAsia="en-US"/>
              </w:rPr>
            </w:pPr>
            <w:r w:rsidRPr="00457395">
              <w:rPr>
                <w:sz w:val="21"/>
                <w:szCs w:val="21"/>
                <w:lang w:eastAsia="en-US"/>
              </w:rPr>
              <w:t>Собственные средства</w:t>
            </w:r>
            <w:r w:rsidR="00022822">
              <w:rPr>
                <w:sz w:val="21"/>
                <w:szCs w:val="21"/>
                <w:lang w:eastAsia="en-US"/>
              </w:rPr>
              <w:t xml:space="preserve">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(максимальной) цены </w:t>
            </w:r>
            <w:r w:rsidR="002318F5"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AC7320" w:rsidRDefault="00AE492B" w:rsidP="005949B9">
            <w:pPr>
              <w:jc w:val="both"/>
              <w:rPr>
                <w:sz w:val="21"/>
                <w:szCs w:val="21"/>
                <w:highlight w:val="yellow"/>
              </w:rPr>
            </w:pPr>
            <w:r w:rsidRPr="00AE492B">
              <w:rPr>
                <w:sz w:val="21"/>
                <w:szCs w:val="21"/>
              </w:rPr>
              <w:t xml:space="preserve">Цена Контракта включает в себя: страхование,  транспортные расходы, налоги, сборы, пошлины и другие обязательные платежи, предусмотренные законодательством Российской </w:t>
            </w:r>
            <w:r w:rsidRPr="00AE492B">
              <w:rPr>
                <w:sz w:val="21"/>
                <w:szCs w:val="21"/>
              </w:rPr>
              <w:lastRenderedPageBreak/>
              <w:t>Федерации, а также все расходы, возникающие в период оказания услуг по Контракту. Неучтенные затраты Исполнителя, связанные с исполнением Контракта, но не включенные в указанную цену, оплате Заказчиком не подлежат.</w:t>
            </w:r>
          </w:p>
          <w:p w:rsidR="001F10BE" w:rsidRPr="00457395" w:rsidRDefault="005949B9" w:rsidP="005949B9">
            <w:pPr>
              <w:jc w:val="both"/>
              <w:rPr>
                <w:sz w:val="21"/>
                <w:szCs w:val="21"/>
              </w:rPr>
            </w:pPr>
            <w:r w:rsidRPr="00457395">
              <w:rPr>
                <w:sz w:val="21"/>
                <w:szCs w:val="21"/>
              </w:rPr>
              <w:t xml:space="preserve">Обоснование начальной (максимальной) цены контракта </w:t>
            </w:r>
            <w:r>
              <w:rPr>
                <w:sz w:val="21"/>
                <w:szCs w:val="21"/>
              </w:rPr>
              <w:t>с</w:t>
            </w:r>
            <w:r w:rsidR="001F10BE" w:rsidRPr="00457395">
              <w:rPr>
                <w:sz w:val="21"/>
                <w:szCs w:val="21"/>
              </w:rPr>
              <w:t xml:space="preserve">одержится в </w:t>
            </w:r>
            <w:r w:rsidR="002318F5" w:rsidRPr="00457395">
              <w:rPr>
                <w:sz w:val="21"/>
                <w:szCs w:val="21"/>
              </w:rPr>
              <w:t>Р</w:t>
            </w:r>
            <w:r w:rsidR="001F10BE" w:rsidRPr="00457395">
              <w:rPr>
                <w:sz w:val="21"/>
                <w:szCs w:val="21"/>
              </w:rPr>
              <w:t xml:space="preserve">азделе </w:t>
            </w:r>
            <w:r w:rsidR="002318F5" w:rsidRPr="00457395">
              <w:rPr>
                <w:sz w:val="21"/>
                <w:szCs w:val="21"/>
                <w:lang w:val="en-US"/>
              </w:rPr>
              <w:t>V</w:t>
            </w:r>
            <w:r w:rsidR="001F10BE" w:rsidRPr="00457395">
              <w:rPr>
                <w:sz w:val="21"/>
                <w:szCs w:val="21"/>
              </w:rPr>
              <w:t>«Обоснование НМЦК»</w:t>
            </w:r>
            <w:r w:rsidR="001D1B7B" w:rsidRPr="00457395">
              <w:rPr>
                <w:sz w:val="21"/>
                <w:szCs w:val="21"/>
              </w:rPr>
              <w:t xml:space="preserve"> настоящей документации</w:t>
            </w:r>
            <w:r w:rsidR="001F10BE" w:rsidRPr="00457395">
              <w:rPr>
                <w:sz w:val="21"/>
                <w:szCs w:val="21"/>
                <w:lang w:eastAsia="en-US"/>
              </w:rPr>
              <w:t xml:space="preserve">. </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autoSpaceDE w:val="0"/>
              <w:autoSpaceDN w:val="0"/>
              <w:adjustRightInd w:val="0"/>
              <w:outlineLvl w:val="1"/>
              <w:rPr>
                <w:sz w:val="21"/>
                <w:szCs w:val="21"/>
              </w:rPr>
            </w:pPr>
            <w:r w:rsidRPr="00457395">
              <w:rPr>
                <w:bCs/>
                <w:sz w:val="21"/>
                <w:szCs w:val="21"/>
                <w:lang w:eastAsia="en-US"/>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2F625B">
              <w:rPr>
                <w:bCs/>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27623D" w:rsidP="002F625B">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5" w:name="в"/>
            <w:bookmarkEnd w:id="45"/>
            <w:r w:rsidRPr="00457395">
              <w:rPr>
                <w:rFonts w:ascii="Times New Roman" w:hAnsi="Times New Roman"/>
                <w:b/>
                <w:sz w:val="21"/>
                <w:szCs w:val="21"/>
              </w:rPr>
              <w:t xml:space="preserve">Требования к участникам закупки </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5949B9" w:rsidRDefault="005949B9" w:rsidP="005949B9">
            <w:pPr>
              <w:keepLines/>
              <w:rPr>
                <w:snapToGrid w:val="0"/>
                <w:sz w:val="21"/>
                <w:szCs w:val="21"/>
              </w:rPr>
            </w:pPr>
            <w:r w:rsidRPr="005949B9">
              <w:rPr>
                <w:bCs/>
                <w:sz w:val="21"/>
                <w:szCs w:val="21"/>
              </w:rPr>
              <w:t>Требования, предъявляемые к участникам открытого конкурса, исчерпывающий перечень документов, которые должны быть представлены в соответствии с пунктом 1 части 1 статьи 31 Закона</w:t>
            </w:r>
            <w:r w:rsidR="00E73A40">
              <w:rPr>
                <w:bCs/>
                <w:sz w:val="21"/>
                <w:szCs w:val="21"/>
              </w:rPr>
              <w:t xml:space="preserve"> о контрактной системе</w:t>
            </w:r>
            <w:r w:rsidRPr="005949B9">
              <w:rPr>
                <w:bCs/>
                <w:sz w:val="21"/>
                <w:szCs w:val="21"/>
              </w:rPr>
              <w:t>, а также требование, предъявляемое к участникам открытого конкурса в соответствии с частью 1.1 статьи 31 Закона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0E3675" w:rsidRDefault="000E3675" w:rsidP="00457395">
            <w:pPr>
              <w:tabs>
                <w:tab w:val="left" w:pos="58"/>
              </w:tabs>
              <w:autoSpaceDE w:val="0"/>
              <w:autoSpaceDN w:val="0"/>
              <w:adjustRightInd w:val="0"/>
              <w:ind w:firstLine="238"/>
              <w:jc w:val="both"/>
              <w:rPr>
                <w:sz w:val="21"/>
                <w:szCs w:val="21"/>
              </w:rPr>
            </w:pPr>
            <w:r w:rsidRPr="000E3675">
              <w:rPr>
                <w:sz w:val="21"/>
                <w:szCs w:val="21"/>
              </w:rPr>
              <w:t xml:space="preserve">Участник </w:t>
            </w:r>
            <w:r>
              <w:rPr>
                <w:sz w:val="21"/>
                <w:szCs w:val="21"/>
              </w:rPr>
              <w:t xml:space="preserve">открытого </w:t>
            </w:r>
            <w:r w:rsidRPr="000E3675">
              <w:rPr>
                <w:sz w:val="21"/>
                <w:szCs w:val="21"/>
              </w:rPr>
              <w:t>конкурса должен соответствовать следующим единым требованиям, устанавливаемым ко всем участникам закупки:</w:t>
            </w:r>
          </w:p>
          <w:p w:rsidR="001D1B7B" w:rsidRDefault="000E3675" w:rsidP="00457395">
            <w:pPr>
              <w:tabs>
                <w:tab w:val="left" w:pos="58"/>
              </w:tabs>
              <w:autoSpaceDE w:val="0"/>
              <w:autoSpaceDN w:val="0"/>
              <w:adjustRightInd w:val="0"/>
              <w:ind w:firstLine="238"/>
              <w:jc w:val="both"/>
              <w:rPr>
                <w:sz w:val="21"/>
                <w:szCs w:val="21"/>
              </w:rPr>
            </w:pPr>
            <w:r>
              <w:rPr>
                <w:sz w:val="21"/>
                <w:szCs w:val="21"/>
              </w:rPr>
              <w:t>1)</w:t>
            </w:r>
            <w:r w:rsidR="001D1B7B" w:rsidRPr="00457395">
              <w:rPr>
                <w:sz w:val="21"/>
                <w:szCs w:val="21"/>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25110C">
              <w:rPr>
                <w:sz w:val="21"/>
                <w:szCs w:val="21"/>
              </w:rPr>
              <w:t>.</w:t>
            </w:r>
          </w:p>
          <w:p w:rsidR="00A0321A" w:rsidRPr="00A0321A" w:rsidRDefault="00A0321A" w:rsidP="00CD1B9C">
            <w:pPr>
              <w:pStyle w:val="a8"/>
              <w:numPr>
                <w:ilvl w:val="0"/>
                <w:numId w:val="13"/>
              </w:numPr>
              <w:tabs>
                <w:tab w:val="left" w:pos="58"/>
              </w:tabs>
              <w:autoSpaceDE w:val="0"/>
              <w:autoSpaceDN w:val="0"/>
              <w:adjustRightInd w:val="0"/>
              <w:spacing w:after="0" w:line="240" w:lineRule="auto"/>
              <w:ind w:left="0" w:firstLine="786"/>
              <w:jc w:val="both"/>
              <w:rPr>
                <w:rFonts w:ascii="Times New Roman" w:hAnsi="Times New Roman"/>
                <w:sz w:val="21"/>
                <w:szCs w:val="21"/>
              </w:rPr>
            </w:pPr>
            <w:r w:rsidRPr="00507B08">
              <w:rPr>
                <w:rFonts w:ascii="Times New Roman" w:hAnsi="Times New Roman"/>
                <w:sz w:val="21"/>
                <w:szCs w:val="21"/>
              </w:rPr>
              <w:t>наличие в Реестре операторов персональных данных Федеральной службы по надзору в сфере связи, информационных технологий и массовых коммуникаций (Роскомнадзор) сведений об участнике.</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2)</w:t>
            </w:r>
            <w:r w:rsidR="001D1B7B" w:rsidRPr="00457395">
              <w:rPr>
                <w:sz w:val="21"/>
                <w:szCs w:val="21"/>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3)</w:t>
            </w:r>
            <w:r w:rsidR="001D1B7B" w:rsidRPr="00457395">
              <w:rPr>
                <w:sz w:val="21"/>
                <w:szCs w:val="21"/>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4)</w:t>
            </w:r>
            <w:r w:rsidR="001D1B7B" w:rsidRPr="00457395">
              <w:rPr>
                <w:sz w:val="21"/>
                <w:szCs w:val="2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w:t>
            </w:r>
            <w:r w:rsidR="001D1B7B" w:rsidRPr="00457395">
              <w:rPr>
                <w:sz w:val="21"/>
                <w:szCs w:val="21"/>
              </w:rPr>
              <w:lastRenderedPageBreak/>
              <w:t>принято;</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5)</w:t>
            </w:r>
            <w:r w:rsidR="001D1B7B" w:rsidRPr="00457395">
              <w:rPr>
                <w:sz w:val="21"/>
                <w:szCs w:val="21"/>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001D1B7B" w:rsidRPr="00457395">
              <w:rPr>
                <w:sz w:val="21"/>
                <w:szCs w:val="21"/>
                <w:vertAlign w:val="superscript"/>
              </w:rPr>
              <w:t xml:space="preserve">1 </w:t>
            </w:r>
            <w:r w:rsidR="001D1B7B" w:rsidRPr="00457395">
              <w:rPr>
                <w:sz w:val="21"/>
                <w:szCs w:val="21"/>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6)</w:t>
            </w:r>
            <w:r w:rsidR="001D1B7B" w:rsidRPr="00457395">
              <w:rPr>
                <w:sz w:val="21"/>
                <w:szCs w:val="21"/>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7)</w:t>
            </w:r>
            <w:r w:rsidR="001D1B7B" w:rsidRPr="00457395">
              <w:rPr>
                <w:sz w:val="21"/>
                <w:szCs w:val="21"/>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5949B9" w:rsidRPr="004067E9">
              <w:rPr>
                <w:sz w:val="21"/>
                <w:szCs w:val="21"/>
              </w:rPr>
              <w:t>– не установлено</w:t>
            </w:r>
            <w:r w:rsidR="001D1B7B" w:rsidRPr="004067E9">
              <w:rPr>
                <w:sz w:val="21"/>
                <w:szCs w:val="21"/>
              </w:rPr>
              <w:t>;</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8)</w:t>
            </w:r>
            <w:r w:rsidR="001D1B7B" w:rsidRPr="00457395">
              <w:rPr>
                <w:sz w:val="21"/>
                <w:szCs w:val="21"/>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F10BE" w:rsidRPr="00457395" w:rsidRDefault="000E3675" w:rsidP="00457395">
            <w:pPr>
              <w:autoSpaceDE w:val="0"/>
              <w:autoSpaceDN w:val="0"/>
              <w:adjustRightInd w:val="0"/>
              <w:ind w:firstLine="58"/>
              <w:jc w:val="both"/>
              <w:rPr>
                <w:sz w:val="21"/>
                <w:szCs w:val="21"/>
              </w:rPr>
            </w:pPr>
            <w:r>
              <w:rPr>
                <w:sz w:val="21"/>
                <w:szCs w:val="21"/>
              </w:rPr>
              <w:t>9)</w:t>
            </w:r>
            <w:r w:rsidR="001D1B7B" w:rsidRPr="00457395">
              <w:rPr>
                <w:sz w:val="21"/>
                <w:szCs w:val="21"/>
              </w:rPr>
              <w:t xml:space="preserve">  участник закупки не является офшорной компанией</w:t>
            </w:r>
          </w:p>
          <w:p w:rsidR="001F10BE" w:rsidRDefault="000E3675" w:rsidP="00457395">
            <w:pPr>
              <w:jc w:val="both"/>
              <w:rPr>
                <w:sz w:val="21"/>
                <w:szCs w:val="21"/>
              </w:rPr>
            </w:pPr>
            <w:r>
              <w:rPr>
                <w:sz w:val="21"/>
                <w:szCs w:val="21"/>
              </w:rPr>
              <w:lastRenderedPageBreak/>
              <w:t>10)</w:t>
            </w:r>
            <w:r w:rsidR="005949B9" w:rsidRPr="005949B9">
              <w:rPr>
                <w:sz w:val="21"/>
                <w:szCs w:val="21"/>
              </w:rPr>
              <w:t xml:space="preserve"> отсутствие в предусмотренном Законом о контрактной системе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r w:rsidR="005949B9">
              <w:rPr>
                <w:sz w:val="21"/>
                <w:szCs w:val="21"/>
              </w:rPr>
              <w:t>.</w:t>
            </w:r>
          </w:p>
          <w:p w:rsidR="007E36EE" w:rsidRDefault="00E73A40" w:rsidP="00E73A40">
            <w:pPr>
              <w:ind w:firstLine="459"/>
              <w:jc w:val="both"/>
              <w:rPr>
                <w:bCs/>
                <w:sz w:val="21"/>
                <w:szCs w:val="21"/>
                <w:u w:val="single"/>
              </w:rPr>
            </w:pPr>
            <w:r w:rsidRPr="007E36EE">
              <w:rPr>
                <w:bCs/>
                <w:sz w:val="21"/>
                <w:szCs w:val="21"/>
                <w:u w:val="single"/>
              </w:rPr>
              <w:t>Исчерпывающий перечень документов, которые должны быть представлены в соответствии с пунктом 1 части 1 статьи 31 Закона о контрактной системе</w:t>
            </w:r>
            <w:r w:rsidR="007E36EE">
              <w:rPr>
                <w:bCs/>
                <w:sz w:val="21"/>
                <w:szCs w:val="21"/>
                <w:u w:val="single"/>
              </w:rPr>
              <w:t>:</w:t>
            </w:r>
          </w:p>
          <w:p w:rsidR="003B6E3D" w:rsidRPr="00457395" w:rsidRDefault="00A0321A" w:rsidP="00CD1B9C">
            <w:pPr>
              <w:numPr>
                <w:ilvl w:val="0"/>
                <w:numId w:val="3"/>
              </w:numPr>
              <w:ind w:left="34" w:firstLine="425"/>
              <w:jc w:val="both"/>
              <w:rPr>
                <w:sz w:val="21"/>
                <w:szCs w:val="21"/>
              </w:rPr>
            </w:pPr>
            <w:r w:rsidRPr="00507B08">
              <w:rPr>
                <w:bCs/>
                <w:sz w:val="21"/>
                <w:szCs w:val="21"/>
              </w:rPr>
              <w:t>копия Выписки из Реестра Операторов осуществляющих обработку персональных данных (Федеральный закон РФ от 27.07.2006 № 152-ФЗ; Приказ Министерства связи и массовых коммуникаций РФ от 21.12.2011 № 346).</w:t>
            </w:r>
          </w:p>
        </w:tc>
      </w:tr>
      <w:tr w:rsidR="001F10BE" w:rsidRPr="00457395" w:rsidTr="007E5E6D">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7E5E6D" w:rsidP="00E12CDB">
            <w:pPr>
              <w:keepLines/>
              <w:rPr>
                <w:sz w:val="21"/>
                <w:szCs w:val="21"/>
              </w:rPr>
            </w:pPr>
            <w:r w:rsidRPr="007E5E6D">
              <w:rPr>
                <w:sz w:val="21"/>
                <w:szCs w:val="21"/>
              </w:rPr>
              <w:t>Ограничение участия в определении поставщика (подрядчика, исполнителя), установленное в соответствии с Законом (согласно пункту 4 статьи 42 Закона)</w:t>
            </w:r>
          </w:p>
        </w:tc>
        <w:tc>
          <w:tcPr>
            <w:tcW w:w="5812" w:type="dxa"/>
            <w:tcBorders>
              <w:top w:val="single" w:sz="6" w:space="0" w:color="auto"/>
              <w:left w:val="single" w:sz="6" w:space="0" w:color="auto"/>
              <w:bottom w:val="single" w:sz="6" w:space="0" w:color="auto"/>
              <w:right w:val="single" w:sz="6" w:space="0" w:color="auto"/>
            </w:tcBorders>
            <w:vAlign w:val="center"/>
          </w:tcPr>
          <w:p w:rsidR="001E06D7" w:rsidRPr="00457395" w:rsidRDefault="00915A8B" w:rsidP="00756E06">
            <w:pPr>
              <w:autoSpaceDE w:val="0"/>
              <w:autoSpaceDN w:val="0"/>
              <w:adjustRightInd w:val="0"/>
              <w:jc w:val="both"/>
              <w:rPr>
                <w:bCs/>
                <w:sz w:val="21"/>
                <w:szCs w:val="21"/>
              </w:rPr>
            </w:pPr>
            <w:r>
              <w:rPr>
                <w:bCs/>
                <w:sz w:val="21"/>
                <w:szCs w:val="21"/>
              </w:rPr>
              <w:t>Не установлено</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Преимущества, предоставляемые заказчиком в соответствии со статьями 28-30 Закона</w:t>
            </w:r>
            <w:r w:rsidR="00EF0545">
              <w:rPr>
                <w:sz w:val="21"/>
                <w:szCs w:val="21"/>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учреждениями и предприятиями уголовно-исполнительной системы, согласно статьи 28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организациями инвалидов, согласно</w:t>
            </w:r>
            <w:r w:rsidR="00205C98">
              <w:rPr>
                <w:sz w:val="21"/>
                <w:szCs w:val="21"/>
              </w:rPr>
              <w:t xml:space="preserve"> </w:t>
            </w:r>
            <w:r w:rsidRPr="0059229A">
              <w:rPr>
                <w:sz w:val="21"/>
                <w:szCs w:val="21"/>
              </w:rPr>
              <w:t>статьи 29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1F10BE" w:rsidRPr="00457395"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субъектами малого предпринимательства, социально ориентированными некоммерческими организациями, согласно статьи 30 Закона</w:t>
            </w:r>
            <w:r>
              <w:rPr>
                <w:sz w:val="21"/>
                <w:szCs w:val="21"/>
              </w:rPr>
              <w:t xml:space="preserve"> о контрактной системе</w:t>
            </w:r>
            <w:r w:rsidRPr="0059229A">
              <w:rPr>
                <w:bCs/>
                <w:sz w:val="21"/>
                <w:szCs w:val="21"/>
              </w:rPr>
              <w:t xml:space="preserve">: </w:t>
            </w:r>
            <w:r w:rsidR="00915A8B" w:rsidRPr="00915A8B">
              <w:rPr>
                <w:bCs/>
                <w:sz w:val="21"/>
                <w:szCs w:val="21"/>
                <w:u w:val="single"/>
              </w:rPr>
              <w:t xml:space="preserve">не </w:t>
            </w:r>
            <w:r w:rsidR="001E06D7" w:rsidRPr="00915A8B">
              <w:rPr>
                <w:bCs/>
                <w:sz w:val="21"/>
                <w:szCs w:val="21"/>
                <w:u w:val="single"/>
              </w:rPr>
              <w:t>у</w:t>
            </w:r>
            <w:r w:rsidRPr="00915A8B">
              <w:rPr>
                <w:bCs/>
                <w:sz w:val="21"/>
                <w:szCs w:val="21"/>
                <w:u w:val="single"/>
              </w:rPr>
              <w:t>становлены</w:t>
            </w:r>
            <w:r w:rsidRPr="0059229A">
              <w:rPr>
                <w:bCs/>
                <w:sz w:val="21"/>
                <w:szCs w:val="21"/>
              </w:rPr>
              <w:t>.</w:t>
            </w:r>
          </w:p>
        </w:tc>
      </w:tr>
      <w:tr w:rsidR="001F10BE" w:rsidRPr="00457395" w:rsidTr="0059229A">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59229A">
            <w:pPr>
              <w:rPr>
                <w:sz w:val="21"/>
                <w:szCs w:val="21"/>
              </w:rPr>
            </w:pPr>
          </w:p>
          <w:p w:rsidR="001F10BE" w:rsidRPr="00457395" w:rsidRDefault="0059229A" w:rsidP="0059229A">
            <w:pPr>
              <w:rPr>
                <w:b/>
                <w:sz w:val="21"/>
                <w:szCs w:val="21"/>
              </w:rPr>
            </w:pPr>
            <w:r>
              <w:rPr>
                <w:sz w:val="21"/>
                <w:szCs w:val="21"/>
              </w:rPr>
              <w:t>Не установлены</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6" w:name="г"/>
            <w:bookmarkEnd w:id="46"/>
            <w:r w:rsidRPr="00457395">
              <w:rPr>
                <w:rFonts w:ascii="Times New Roman" w:hAnsi="Times New Roman"/>
                <w:b/>
                <w:sz w:val="21"/>
                <w:szCs w:val="21"/>
              </w:rPr>
              <w:t>Предоставление участникам</w:t>
            </w:r>
            <w:r w:rsidR="007E36EE">
              <w:rPr>
                <w:rFonts w:ascii="Times New Roman" w:hAnsi="Times New Roman"/>
                <w:b/>
                <w:sz w:val="21"/>
                <w:szCs w:val="21"/>
              </w:rPr>
              <w:t xml:space="preserve"> открытого</w:t>
            </w:r>
            <w:r w:rsidRPr="00457395">
              <w:rPr>
                <w:rFonts w:ascii="Times New Roman" w:hAnsi="Times New Roman"/>
                <w:b/>
                <w:sz w:val="21"/>
                <w:szCs w:val="21"/>
              </w:rPr>
              <w:t xml:space="preserve"> конкурса разъяснений положений конкурсной документации</w:t>
            </w:r>
          </w:p>
        </w:tc>
      </w:tr>
      <w:tr w:rsidR="001F10BE" w:rsidRPr="00457395" w:rsidTr="00D57188">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BC132E" w:rsidP="002F625B">
            <w:pPr>
              <w:pStyle w:val="3"/>
              <w:keepNext w:val="0"/>
              <w:keepLines/>
              <w:spacing w:before="0"/>
              <w:rPr>
                <w:rFonts w:ascii="Times New Roman" w:hAnsi="Times New Roman" w:cs="Times New Roman"/>
                <w:b w:val="0"/>
                <w:snapToGrid w:val="0"/>
                <w:sz w:val="21"/>
                <w:szCs w:val="21"/>
              </w:rPr>
            </w:pPr>
            <w:r w:rsidRPr="00BC132E">
              <w:rPr>
                <w:rFonts w:ascii="Times New Roman" w:hAnsi="Times New Roman" w:cs="Times New Roman"/>
                <w:b w:val="0"/>
                <w:sz w:val="21"/>
                <w:szCs w:val="21"/>
                <w:lang w:eastAsia="en-US"/>
              </w:rPr>
              <w:t xml:space="preserve">Порядок предоставления </w:t>
            </w:r>
            <w:r>
              <w:rPr>
                <w:rFonts w:ascii="Times New Roman" w:hAnsi="Times New Roman" w:cs="Times New Roman"/>
                <w:b w:val="0"/>
                <w:sz w:val="21"/>
                <w:szCs w:val="21"/>
                <w:lang w:eastAsia="en-US"/>
              </w:rPr>
              <w:t xml:space="preserve">участникам открытого конкурса </w:t>
            </w:r>
            <w:r w:rsidRPr="00BC132E">
              <w:rPr>
                <w:rFonts w:ascii="Times New Roman" w:hAnsi="Times New Roman" w:cs="Times New Roman"/>
                <w:b w:val="0"/>
                <w:sz w:val="21"/>
                <w:szCs w:val="21"/>
                <w:lang w:eastAsia="en-US"/>
              </w:rPr>
              <w:t>разъяснений положений документации, даты начала и окончания срока такого представления</w:t>
            </w:r>
          </w:p>
        </w:tc>
        <w:tc>
          <w:tcPr>
            <w:tcW w:w="5812" w:type="dxa"/>
            <w:tcBorders>
              <w:top w:val="single" w:sz="6" w:space="0" w:color="auto"/>
              <w:left w:val="single" w:sz="6" w:space="0" w:color="auto"/>
              <w:bottom w:val="single" w:sz="6" w:space="0" w:color="auto"/>
              <w:right w:val="single" w:sz="6" w:space="0" w:color="auto"/>
            </w:tcBorders>
            <w:vAlign w:val="center"/>
          </w:tcPr>
          <w:p w:rsidR="00A36973" w:rsidRPr="00A36973" w:rsidRDefault="00A36973" w:rsidP="00A36973">
            <w:pPr>
              <w:rPr>
                <w:sz w:val="21"/>
                <w:szCs w:val="21"/>
              </w:rPr>
            </w:pPr>
            <w:r w:rsidRPr="00A36973">
              <w:rPr>
                <w:sz w:val="21"/>
                <w:szCs w:val="21"/>
              </w:rPr>
              <w:t>Порядок предоставления участникам открытого конкурса разъяснений положений документации</w:t>
            </w:r>
            <w:r>
              <w:rPr>
                <w:sz w:val="21"/>
                <w:szCs w:val="21"/>
              </w:rPr>
              <w:t xml:space="preserve"> указан в п.</w:t>
            </w:r>
            <w:r w:rsidRPr="003D3005">
              <w:rPr>
                <w:sz w:val="21"/>
                <w:szCs w:val="21"/>
              </w:rPr>
              <w:t>14</w:t>
            </w:r>
            <w:r>
              <w:rPr>
                <w:sz w:val="21"/>
                <w:szCs w:val="21"/>
              </w:rPr>
              <w:t xml:space="preserve"> Раздела </w:t>
            </w:r>
            <w:r>
              <w:rPr>
                <w:sz w:val="21"/>
                <w:szCs w:val="21"/>
                <w:lang w:val="en-US"/>
              </w:rPr>
              <w:t>I</w:t>
            </w:r>
            <w:r>
              <w:rPr>
                <w:sz w:val="21"/>
                <w:szCs w:val="21"/>
              </w:rPr>
              <w:t xml:space="preserve"> конкурсной документации.</w:t>
            </w:r>
          </w:p>
          <w:p w:rsidR="00A36973" w:rsidRPr="00A36973" w:rsidRDefault="00A36973" w:rsidP="00A36973">
            <w:pPr>
              <w:rPr>
                <w:b/>
                <w:sz w:val="21"/>
                <w:szCs w:val="21"/>
              </w:rPr>
            </w:pPr>
            <w:r w:rsidRPr="00A36973">
              <w:rPr>
                <w:b/>
                <w:sz w:val="21"/>
                <w:szCs w:val="21"/>
              </w:rPr>
              <w:t>Дата начала срока предоставления разъяснений положений документации:</w:t>
            </w:r>
            <w:r w:rsidRPr="00DF175C">
              <w:rPr>
                <w:sz w:val="21"/>
                <w:szCs w:val="21"/>
              </w:rPr>
              <w:t>«</w:t>
            </w:r>
            <w:r w:rsidR="008F45AE">
              <w:rPr>
                <w:sz w:val="21"/>
                <w:szCs w:val="21"/>
              </w:rPr>
              <w:t>28</w:t>
            </w:r>
            <w:r w:rsidRPr="00DF175C">
              <w:rPr>
                <w:sz w:val="21"/>
                <w:szCs w:val="21"/>
              </w:rPr>
              <w:t xml:space="preserve">» </w:t>
            </w:r>
            <w:r w:rsidR="00A5235A">
              <w:rPr>
                <w:sz w:val="21"/>
                <w:szCs w:val="21"/>
              </w:rPr>
              <w:t>февраля</w:t>
            </w:r>
            <w:r w:rsidR="000D4028">
              <w:rPr>
                <w:sz w:val="21"/>
                <w:szCs w:val="21"/>
              </w:rPr>
              <w:t xml:space="preserve"> 2018</w:t>
            </w:r>
            <w:r w:rsidRPr="00DF175C">
              <w:rPr>
                <w:sz w:val="21"/>
                <w:szCs w:val="21"/>
              </w:rPr>
              <w:t>г</w:t>
            </w:r>
            <w:r>
              <w:rPr>
                <w:sz w:val="21"/>
                <w:szCs w:val="21"/>
              </w:rPr>
              <w:t>.</w:t>
            </w:r>
            <w:r w:rsidRPr="00A36973">
              <w:rPr>
                <w:b/>
                <w:sz w:val="21"/>
                <w:szCs w:val="21"/>
              </w:rPr>
              <w:br/>
              <w:t>Дата окончания подачи запроса о разъяснении положений документации:</w:t>
            </w:r>
            <w:r w:rsidRPr="00DF175C">
              <w:rPr>
                <w:sz w:val="21"/>
                <w:szCs w:val="21"/>
              </w:rPr>
              <w:t>«</w:t>
            </w:r>
            <w:r w:rsidR="008F45AE">
              <w:rPr>
                <w:sz w:val="21"/>
                <w:szCs w:val="21"/>
              </w:rPr>
              <w:t>15</w:t>
            </w:r>
            <w:r w:rsidRPr="00DF175C">
              <w:rPr>
                <w:sz w:val="21"/>
                <w:szCs w:val="21"/>
              </w:rPr>
              <w:t xml:space="preserve">» </w:t>
            </w:r>
            <w:r w:rsidR="00E6154A">
              <w:rPr>
                <w:sz w:val="21"/>
                <w:szCs w:val="21"/>
              </w:rPr>
              <w:t>марта</w:t>
            </w:r>
            <w:r w:rsidRPr="00DF175C">
              <w:rPr>
                <w:sz w:val="21"/>
                <w:szCs w:val="21"/>
              </w:rPr>
              <w:t xml:space="preserve"> 201</w:t>
            </w:r>
            <w:r w:rsidR="00556033">
              <w:rPr>
                <w:sz w:val="21"/>
                <w:szCs w:val="21"/>
              </w:rPr>
              <w:t>8</w:t>
            </w:r>
            <w:r w:rsidRPr="00DF175C">
              <w:rPr>
                <w:sz w:val="21"/>
                <w:szCs w:val="21"/>
              </w:rPr>
              <w:t>г.</w:t>
            </w:r>
          </w:p>
          <w:p w:rsidR="00D90619" w:rsidRPr="00457395" w:rsidRDefault="00A36973" w:rsidP="008F45AE">
            <w:pPr>
              <w:rPr>
                <w:sz w:val="21"/>
                <w:szCs w:val="21"/>
              </w:rPr>
            </w:pPr>
            <w:r w:rsidRPr="00A36973">
              <w:rPr>
                <w:b/>
                <w:sz w:val="21"/>
                <w:szCs w:val="21"/>
              </w:rPr>
              <w:t>Дата окончания срока предоставления разъяснений документации:</w:t>
            </w:r>
            <w:r w:rsidRPr="00DF175C">
              <w:rPr>
                <w:sz w:val="21"/>
                <w:szCs w:val="21"/>
              </w:rPr>
              <w:t>«</w:t>
            </w:r>
            <w:r w:rsidR="008F45AE">
              <w:rPr>
                <w:sz w:val="21"/>
                <w:szCs w:val="21"/>
              </w:rPr>
              <w:t>19</w:t>
            </w:r>
            <w:r w:rsidRPr="00DF175C">
              <w:rPr>
                <w:sz w:val="21"/>
                <w:szCs w:val="21"/>
              </w:rPr>
              <w:t xml:space="preserve">» </w:t>
            </w:r>
            <w:r w:rsidR="00E6154A">
              <w:rPr>
                <w:sz w:val="21"/>
                <w:szCs w:val="21"/>
              </w:rPr>
              <w:t xml:space="preserve">марта </w:t>
            </w:r>
            <w:r w:rsidRPr="00DF175C">
              <w:rPr>
                <w:sz w:val="21"/>
                <w:szCs w:val="21"/>
              </w:rPr>
              <w:t>201</w:t>
            </w:r>
            <w:r w:rsidR="00AB6C39">
              <w:rPr>
                <w:sz w:val="21"/>
                <w:szCs w:val="21"/>
              </w:rPr>
              <w:t>8</w:t>
            </w:r>
            <w:r w:rsidRPr="00DF175C">
              <w:rPr>
                <w:sz w:val="21"/>
                <w:szCs w:val="21"/>
              </w:rPr>
              <w:t>г.</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47" w:name="д"/>
            <w:bookmarkEnd w:id="47"/>
            <w:r w:rsidRPr="00457395">
              <w:rPr>
                <w:b/>
                <w:sz w:val="21"/>
                <w:szCs w:val="21"/>
              </w:rPr>
              <w:t xml:space="preserve">Информация о предоставлении конкурсной документации и требования к заявке на участие в </w:t>
            </w:r>
            <w:r w:rsidR="00E55CC6">
              <w:rPr>
                <w:b/>
                <w:sz w:val="21"/>
                <w:szCs w:val="21"/>
              </w:rPr>
              <w:t xml:space="preserve">открытом </w:t>
            </w:r>
            <w:r w:rsidRPr="00457395">
              <w:rPr>
                <w:b/>
                <w:sz w:val="21"/>
                <w:szCs w:val="21"/>
              </w:rPr>
              <w:t>конкурсе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EF0545" w:rsidRPr="00EF0545" w:rsidRDefault="00EF0545" w:rsidP="00EF0545">
            <w:pPr>
              <w:rPr>
                <w:bCs/>
                <w:sz w:val="21"/>
                <w:szCs w:val="21"/>
                <w:lang w:eastAsia="en-US"/>
              </w:rPr>
            </w:pPr>
            <w:r>
              <w:rPr>
                <w:bCs/>
                <w:sz w:val="21"/>
                <w:szCs w:val="21"/>
                <w:lang w:eastAsia="en-US"/>
              </w:rPr>
              <w:t>С</w:t>
            </w:r>
            <w:r w:rsidRPr="00EF0545">
              <w:rPr>
                <w:bCs/>
                <w:sz w:val="21"/>
                <w:szCs w:val="21"/>
                <w:lang w:eastAsia="en-US"/>
              </w:rPr>
              <w:t xml:space="preserve">пособы получения конкурсной документации, срок, место и порядок предоставления конкурсной </w:t>
            </w:r>
            <w:r w:rsidRPr="00EF0545">
              <w:rPr>
                <w:bCs/>
                <w:sz w:val="21"/>
                <w:szCs w:val="21"/>
                <w:lang w:eastAsia="en-US"/>
              </w:rPr>
              <w:lastRenderedPageBreak/>
              <w:t>документации</w:t>
            </w:r>
          </w:p>
          <w:p w:rsidR="001F10BE" w:rsidRPr="00457395" w:rsidRDefault="001F10BE" w:rsidP="00EF0545">
            <w:pPr>
              <w:rPr>
                <w:sz w:val="21"/>
                <w:szCs w:val="21"/>
              </w:rPr>
            </w:pPr>
          </w:p>
        </w:tc>
        <w:tc>
          <w:tcPr>
            <w:tcW w:w="5812" w:type="dxa"/>
            <w:tcBorders>
              <w:top w:val="single" w:sz="6" w:space="0" w:color="auto"/>
              <w:left w:val="single" w:sz="6" w:space="0" w:color="auto"/>
              <w:bottom w:val="single" w:sz="6" w:space="0" w:color="auto"/>
              <w:right w:val="single" w:sz="6" w:space="0" w:color="auto"/>
            </w:tcBorders>
          </w:tcPr>
          <w:p w:rsidR="00EF0545" w:rsidRDefault="00EF0545" w:rsidP="00E12CDB">
            <w:pPr>
              <w:autoSpaceDE w:val="0"/>
              <w:autoSpaceDN w:val="0"/>
              <w:adjustRightInd w:val="0"/>
              <w:ind w:firstLine="317"/>
              <w:jc w:val="both"/>
              <w:rPr>
                <w:sz w:val="21"/>
                <w:szCs w:val="21"/>
                <w:lang w:eastAsia="en-US"/>
              </w:rPr>
            </w:pPr>
            <w:r w:rsidRPr="00EF0545">
              <w:rPr>
                <w:bCs/>
                <w:sz w:val="21"/>
                <w:szCs w:val="21"/>
                <w:lang w:eastAsia="en-US"/>
              </w:rPr>
              <w:lastRenderedPageBreak/>
              <w:t xml:space="preserve">Конкурсная документация в форме электронного документа размещена в единой информационной системе на сайте </w:t>
            </w:r>
            <w:hyperlink r:id="rId13" w:history="1">
              <w:r w:rsidRPr="00EF0545">
                <w:rPr>
                  <w:rStyle w:val="ad"/>
                  <w:bCs/>
                  <w:sz w:val="21"/>
                  <w:szCs w:val="21"/>
                  <w:lang w:eastAsia="en-US"/>
                </w:rPr>
                <w:t>https://zakupki.gov.ru</w:t>
              </w:r>
            </w:hyperlink>
            <w:r w:rsidRPr="00EF0545">
              <w:rPr>
                <w:bCs/>
                <w:sz w:val="21"/>
                <w:szCs w:val="21"/>
                <w:lang w:eastAsia="en-US"/>
              </w:rPr>
              <w:t xml:space="preserve"> одновременно с размещением извещения о проведении открытого конкурса. Конкурсная </w:t>
            </w:r>
            <w:r w:rsidRPr="00EF0545">
              <w:rPr>
                <w:bCs/>
                <w:sz w:val="21"/>
                <w:szCs w:val="21"/>
                <w:lang w:eastAsia="en-US"/>
              </w:rPr>
              <w:lastRenderedPageBreak/>
              <w:t>документация доступна для ознакомления в единой информационной системе без взимания платы.</w:t>
            </w:r>
          </w:p>
          <w:p w:rsidR="002234B9" w:rsidRPr="00457395" w:rsidRDefault="002234B9" w:rsidP="00E12CDB">
            <w:pPr>
              <w:autoSpaceDE w:val="0"/>
              <w:autoSpaceDN w:val="0"/>
              <w:adjustRightInd w:val="0"/>
              <w:ind w:firstLine="317"/>
              <w:jc w:val="both"/>
              <w:rPr>
                <w:sz w:val="21"/>
                <w:szCs w:val="21"/>
                <w:lang w:eastAsia="en-US"/>
              </w:rPr>
            </w:pPr>
            <w:r w:rsidRPr="00457395">
              <w:rPr>
                <w:sz w:val="21"/>
                <w:szCs w:val="21"/>
                <w:lang w:eastAsia="en-US"/>
              </w:rPr>
              <w:t>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предоставляет такому лицу конкурсную документацию в течение двух рабочих дней с даты поступления соответствующего заявления.</w:t>
            </w:r>
          </w:p>
          <w:p w:rsidR="00BC0136" w:rsidRPr="00457395" w:rsidRDefault="00BC0136" w:rsidP="00E12CDB">
            <w:pPr>
              <w:autoSpaceDE w:val="0"/>
              <w:autoSpaceDN w:val="0"/>
              <w:adjustRightInd w:val="0"/>
              <w:ind w:firstLine="317"/>
              <w:jc w:val="both"/>
              <w:rPr>
                <w:sz w:val="21"/>
                <w:szCs w:val="21"/>
                <w:lang w:eastAsia="en-US"/>
              </w:rPr>
            </w:pPr>
            <w:r w:rsidRPr="00457395">
              <w:rPr>
                <w:sz w:val="21"/>
                <w:szCs w:val="21"/>
                <w:lang w:eastAsia="en-US"/>
              </w:rPr>
              <w:t>Конкурсная документация предоставляется в форме документа на бумажном носителе либо в форме электронного документа.</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начала предоставления документации: </w:t>
            </w:r>
            <w:r w:rsidR="008F45AE">
              <w:rPr>
                <w:b/>
                <w:sz w:val="21"/>
                <w:szCs w:val="21"/>
                <w:highlight w:val="yellow"/>
                <w:lang w:eastAsia="en-US"/>
              </w:rPr>
              <w:t>28</w:t>
            </w:r>
            <w:r w:rsidR="00E6154A">
              <w:rPr>
                <w:b/>
                <w:sz w:val="21"/>
                <w:szCs w:val="21"/>
                <w:highlight w:val="yellow"/>
                <w:lang w:eastAsia="en-US"/>
              </w:rPr>
              <w:t xml:space="preserve"> февраля</w:t>
            </w:r>
            <w:r w:rsidR="000D4028">
              <w:rPr>
                <w:b/>
                <w:sz w:val="21"/>
                <w:szCs w:val="21"/>
                <w:highlight w:val="yellow"/>
                <w:lang w:eastAsia="en-US"/>
              </w:rPr>
              <w:t xml:space="preserve"> 2018</w:t>
            </w:r>
            <w:r w:rsidRPr="00D33001">
              <w:rPr>
                <w:b/>
                <w:sz w:val="21"/>
                <w:szCs w:val="21"/>
                <w:highlight w:val="yellow"/>
                <w:lang w:eastAsia="en-US"/>
              </w:rPr>
              <w:t>г.</w:t>
            </w:r>
            <w:r w:rsidR="00E6154A">
              <w:rPr>
                <w:b/>
                <w:sz w:val="21"/>
                <w:szCs w:val="21"/>
                <w:highlight w:val="yellow"/>
                <w:lang w:eastAsia="en-US"/>
              </w:rPr>
              <w:t>16</w:t>
            </w:r>
            <w:r w:rsidR="009E40CB" w:rsidRPr="00D33001">
              <w:rPr>
                <w:b/>
                <w:sz w:val="21"/>
                <w:szCs w:val="21"/>
                <w:highlight w:val="yellow"/>
                <w:lang w:eastAsia="en-US"/>
              </w:rPr>
              <w:t xml:space="preserve"> час</w:t>
            </w:r>
            <w:r w:rsidR="008F5FAA" w:rsidRPr="00D33001">
              <w:rPr>
                <w:b/>
                <w:sz w:val="21"/>
                <w:szCs w:val="21"/>
                <w:highlight w:val="yellow"/>
                <w:lang w:eastAsia="en-US"/>
              </w:rPr>
              <w:t>ов</w:t>
            </w:r>
            <w:r w:rsidR="00A5235A">
              <w:rPr>
                <w:b/>
                <w:sz w:val="21"/>
                <w:szCs w:val="21"/>
                <w:highlight w:val="yellow"/>
                <w:lang w:eastAsia="en-US"/>
              </w:rPr>
              <w:t xml:space="preserve"> </w:t>
            </w:r>
            <w:r w:rsidR="00E6154A">
              <w:rPr>
                <w:b/>
                <w:sz w:val="21"/>
                <w:szCs w:val="21"/>
                <w:highlight w:val="yellow"/>
                <w:lang w:eastAsia="en-US"/>
              </w:rPr>
              <w:t>30</w:t>
            </w:r>
            <w:r w:rsidR="009E40CB" w:rsidRPr="00D33001">
              <w:rPr>
                <w:b/>
                <w:sz w:val="21"/>
                <w:szCs w:val="21"/>
                <w:highlight w:val="yellow"/>
                <w:lang w:eastAsia="en-US"/>
              </w:rPr>
              <w:t xml:space="preserve"> мин</w:t>
            </w:r>
            <w:r w:rsidR="008F5FAA" w:rsidRPr="00D33001">
              <w:rPr>
                <w:b/>
                <w:sz w:val="21"/>
                <w:szCs w:val="21"/>
                <w:highlight w:val="yellow"/>
                <w:lang w:eastAsia="en-US"/>
              </w:rPr>
              <w:t>ут</w:t>
            </w:r>
            <w:r w:rsidR="00A5235A">
              <w:rPr>
                <w:b/>
                <w:sz w:val="21"/>
                <w:szCs w:val="21"/>
                <w:lang w:eastAsia="en-US"/>
              </w:rPr>
              <w:t xml:space="preserve"> </w:t>
            </w:r>
            <w:r w:rsidR="008F5FAA" w:rsidRPr="00EF0545">
              <w:rPr>
                <w:b/>
                <w:sz w:val="21"/>
                <w:szCs w:val="21"/>
                <w:lang w:eastAsia="en-US"/>
              </w:rPr>
              <w:t>(время московское)</w:t>
            </w:r>
            <w:r w:rsidR="008F5FAA">
              <w:rPr>
                <w:b/>
                <w:sz w:val="21"/>
                <w:szCs w:val="21"/>
                <w:lang w:eastAsia="en-US"/>
              </w:rPr>
              <w:t>;</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окончания предоставления документации: </w:t>
            </w:r>
            <w:r w:rsidR="008F45AE">
              <w:rPr>
                <w:b/>
                <w:sz w:val="21"/>
                <w:szCs w:val="21"/>
                <w:highlight w:val="yellow"/>
                <w:lang w:eastAsia="en-US"/>
              </w:rPr>
              <w:t>21</w:t>
            </w:r>
            <w:r w:rsidR="00E6154A">
              <w:rPr>
                <w:b/>
                <w:sz w:val="21"/>
                <w:szCs w:val="21"/>
                <w:highlight w:val="yellow"/>
                <w:lang w:eastAsia="en-US"/>
              </w:rPr>
              <w:t xml:space="preserve"> марта</w:t>
            </w:r>
            <w:r w:rsidRPr="00D33001">
              <w:rPr>
                <w:b/>
                <w:sz w:val="21"/>
                <w:szCs w:val="21"/>
                <w:highlight w:val="yellow"/>
                <w:lang w:eastAsia="en-US"/>
              </w:rPr>
              <w:t xml:space="preserve"> 201</w:t>
            </w:r>
            <w:r w:rsidR="00556033">
              <w:rPr>
                <w:b/>
                <w:sz w:val="21"/>
                <w:szCs w:val="21"/>
                <w:highlight w:val="yellow"/>
                <w:lang w:eastAsia="en-US"/>
              </w:rPr>
              <w:t>8</w:t>
            </w:r>
            <w:r w:rsidRPr="00D33001">
              <w:rPr>
                <w:b/>
                <w:sz w:val="21"/>
                <w:szCs w:val="21"/>
                <w:highlight w:val="yellow"/>
                <w:lang w:eastAsia="en-US"/>
              </w:rPr>
              <w:t>г.,</w:t>
            </w:r>
            <w:r w:rsidR="00556033">
              <w:rPr>
                <w:b/>
                <w:sz w:val="21"/>
                <w:szCs w:val="21"/>
                <w:highlight w:val="yellow"/>
                <w:lang w:eastAsia="en-US"/>
              </w:rPr>
              <w:t>10</w:t>
            </w:r>
            <w:r w:rsidRPr="00D33001">
              <w:rPr>
                <w:b/>
                <w:sz w:val="21"/>
                <w:szCs w:val="21"/>
                <w:highlight w:val="yellow"/>
                <w:lang w:eastAsia="en-US"/>
              </w:rPr>
              <w:t xml:space="preserve"> часов </w:t>
            </w:r>
            <w:r w:rsidR="00D33001" w:rsidRPr="00D33001">
              <w:rPr>
                <w:b/>
                <w:sz w:val="21"/>
                <w:szCs w:val="21"/>
                <w:highlight w:val="yellow"/>
                <w:lang w:eastAsia="en-US"/>
              </w:rPr>
              <w:t>00</w:t>
            </w:r>
            <w:r w:rsidRPr="00D33001">
              <w:rPr>
                <w:b/>
                <w:sz w:val="21"/>
                <w:szCs w:val="21"/>
                <w:highlight w:val="yellow"/>
                <w:lang w:eastAsia="en-US"/>
              </w:rPr>
              <w:t xml:space="preserve"> минут</w:t>
            </w:r>
            <w:r w:rsidRPr="00EF0545">
              <w:rPr>
                <w:b/>
                <w:sz w:val="21"/>
                <w:szCs w:val="21"/>
                <w:lang w:eastAsia="en-US"/>
              </w:rPr>
              <w:t xml:space="preserve"> (время московское)</w:t>
            </w:r>
            <w:r w:rsidRPr="00EF0545">
              <w:rPr>
                <w:sz w:val="21"/>
                <w:szCs w:val="21"/>
                <w:lang w:eastAsia="en-US"/>
              </w:rPr>
              <w:t>.</w:t>
            </w:r>
          </w:p>
          <w:p w:rsidR="00C46D30" w:rsidRPr="0045739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Место предоставления документации: </w:t>
            </w:r>
            <w:r>
              <w:rPr>
                <w:sz w:val="21"/>
                <w:szCs w:val="21"/>
                <w:lang w:eastAsia="en-US"/>
              </w:rPr>
              <w:t>424039</w:t>
            </w:r>
            <w:r w:rsidRPr="00EF0545">
              <w:rPr>
                <w:sz w:val="21"/>
                <w:szCs w:val="21"/>
                <w:lang w:eastAsia="en-US"/>
              </w:rPr>
              <w:t xml:space="preserve">, Российская Федерация, Республика Марий Эл, город Йошкар-Ола, ул. </w:t>
            </w:r>
            <w:r w:rsidR="00794BDE">
              <w:rPr>
                <w:sz w:val="21"/>
                <w:szCs w:val="21"/>
                <w:lang w:eastAsia="en-US"/>
              </w:rPr>
              <w:t>Дружбы, д.2, ка</w:t>
            </w:r>
            <w:r>
              <w:rPr>
                <w:sz w:val="21"/>
                <w:szCs w:val="21"/>
                <w:lang w:eastAsia="en-US"/>
              </w:rPr>
              <w:t>б. 210</w:t>
            </w:r>
            <w:r w:rsidRPr="00EF0545">
              <w:rPr>
                <w:sz w:val="21"/>
                <w:szCs w:val="21"/>
                <w:lang w:eastAsia="en-US"/>
              </w:rPr>
              <w:t>.</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Не установлена</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Русский язык</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D6DEE">
            <w:pPr>
              <w:autoSpaceDE w:val="0"/>
              <w:autoSpaceDN w:val="0"/>
              <w:adjustRightInd w:val="0"/>
              <w:rPr>
                <w:sz w:val="21"/>
                <w:szCs w:val="21"/>
                <w:lang w:eastAsia="en-US"/>
              </w:rPr>
            </w:pPr>
            <w:r w:rsidRPr="00457395">
              <w:rPr>
                <w:sz w:val="21"/>
                <w:szCs w:val="21"/>
                <w:lang w:eastAsia="en-US"/>
              </w:rPr>
              <w:t xml:space="preserve">Требования к содержанию заявки,  в том числе к описанию предложения участника открытого конкурса, к форме, составу заявки на участие в открытом конкурсе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1F10BE"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Заявка на участие в открытом конкурсе должна содержать следующие информацию и документы</w:t>
            </w:r>
            <w:r w:rsidR="00D57188">
              <w:rPr>
                <w:sz w:val="21"/>
                <w:szCs w:val="21"/>
                <w:lang w:eastAsia="en-US"/>
              </w:rPr>
              <w:t>, а именно</w:t>
            </w:r>
            <w:r w:rsidRPr="00457395">
              <w:rPr>
                <w:sz w:val="21"/>
                <w:szCs w:val="21"/>
                <w:lang w:eastAsia="en-US"/>
              </w:rPr>
              <w:t>:</w:t>
            </w:r>
          </w:p>
          <w:p w:rsidR="00132388" w:rsidRPr="00132388" w:rsidRDefault="00132388" w:rsidP="00CD1B9C">
            <w:pPr>
              <w:numPr>
                <w:ilvl w:val="0"/>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опись входящих в состав заявки документов с указанием номеров страниц</w:t>
            </w:r>
            <w:r w:rsidR="0034138B">
              <w:rPr>
                <w:sz w:val="21"/>
                <w:szCs w:val="21"/>
                <w:lang w:eastAsia="en-US"/>
              </w:rPr>
              <w:t xml:space="preserve"> Форма №1 Раздела </w:t>
            </w:r>
            <w:r w:rsidR="0034138B">
              <w:rPr>
                <w:sz w:val="21"/>
                <w:szCs w:val="21"/>
                <w:lang w:val="en-US" w:eastAsia="en-US"/>
              </w:rPr>
              <w:t>VII</w:t>
            </w:r>
            <w:r w:rsidR="00A5235A">
              <w:rPr>
                <w:sz w:val="21"/>
                <w:szCs w:val="21"/>
                <w:lang w:eastAsia="en-US"/>
              </w:rPr>
              <w:t xml:space="preserve"> </w:t>
            </w:r>
            <w:r w:rsidR="0034138B" w:rsidRPr="0034138B">
              <w:rPr>
                <w:sz w:val="21"/>
                <w:szCs w:val="21"/>
                <w:lang w:eastAsia="en-US"/>
              </w:rPr>
              <w:t>конкурсной документации</w:t>
            </w:r>
            <w:r w:rsidRPr="00132388">
              <w:rPr>
                <w:sz w:val="21"/>
                <w:szCs w:val="21"/>
                <w:lang w:eastAsia="en-US"/>
              </w:rPr>
              <w:t>;</w:t>
            </w:r>
          </w:p>
          <w:p w:rsidR="00132388" w:rsidRPr="00132388" w:rsidRDefault="00132388" w:rsidP="00CD1B9C">
            <w:pPr>
              <w:numPr>
                <w:ilvl w:val="0"/>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заявку на участие в </w:t>
            </w:r>
            <w:r>
              <w:rPr>
                <w:sz w:val="21"/>
                <w:szCs w:val="21"/>
                <w:lang w:eastAsia="en-US"/>
              </w:rPr>
              <w:t xml:space="preserve">открытом </w:t>
            </w:r>
            <w:r w:rsidRPr="00132388">
              <w:rPr>
                <w:sz w:val="21"/>
                <w:szCs w:val="21"/>
                <w:lang w:eastAsia="en-US"/>
              </w:rPr>
              <w:t xml:space="preserve">конкурсе по форме, предусмотренной </w:t>
            </w:r>
            <w:r w:rsidRPr="0034138B">
              <w:rPr>
                <w:sz w:val="21"/>
                <w:szCs w:val="21"/>
                <w:lang w:eastAsia="en-US"/>
              </w:rPr>
              <w:t xml:space="preserve">в Разделе </w:t>
            </w:r>
            <w:r w:rsidR="0034138B" w:rsidRPr="0034138B">
              <w:rPr>
                <w:sz w:val="21"/>
                <w:szCs w:val="21"/>
                <w:lang w:val="en-US" w:eastAsia="en-US"/>
              </w:rPr>
              <w:t>VII</w:t>
            </w:r>
            <w:r w:rsidR="00A5235A">
              <w:rPr>
                <w:sz w:val="21"/>
                <w:szCs w:val="21"/>
                <w:lang w:eastAsia="en-US"/>
              </w:rPr>
              <w:t xml:space="preserve"> </w:t>
            </w:r>
            <w:r w:rsidR="0034138B" w:rsidRPr="00D26092">
              <w:rPr>
                <w:sz w:val="21"/>
                <w:szCs w:val="21"/>
                <w:lang w:eastAsia="en-US"/>
              </w:rPr>
              <w:t>Ф</w:t>
            </w:r>
            <w:r w:rsidRPr="00D26092">
              <w:rPr>
                <w:sz w:val="21"/>
                <w:szCs w:val="21"/>
                <w:lang w:eastAsia="en-US"/>
              </w:rPr>
              <w:t>орма № </w:t>
            </w:r>
            <w:r w:rsidR="0034138B" w:rsidRPr="00D26092">
              <w:rPr>
                <w:sz w:val="21"/>
                <w:szCs w:val="21"/>
                <w:lang w:eastAsia="en-US"/>
              </w:rPr>
              <w:t>2</w:t>
            </w:r>
            <w:r w:rsidR="00A5235A">
              <w:rPr>
                <w:sz w:val="21"/>
                <w:szCs w:val="21"/>
                <w:lang w:eastAsia="en-US"/>
              </w:rPr>
              <w:t xml:space="preserve"> </w:t>
            </w:r>
            <w:r w:rsidR="0034138B" w:rsidRPr="0034138B">
              <w:rPr>
                <w:sz w:val="21"/>
                <w:szCs w:val="21"/>
                <w:lang w:eastAsia="en-US"/>
              </w:rPr>
              <w:t xml:space="preserve">конкурсной </w:t>
            </w:r>
            <w:r w:rsidRPr="0034138B">
              <w:rPr>
                <w:sz w:val="21"/>
                <w:szCs w:val="21"/>
                <w:lang w:eastAsia="en-US"/>
              </w:rPr>
              <w:t>документации,</w:t>
            </w:r>
            <w:r w:rsidRPr="00132388">
              <w:rPr>
                <w:sz w:val="21"/>
                <w:szCs w:val="21"/>
                <w:lang w:eastAsia="en-US"/>
              </w:rPr>
              <w:t xml:space="preserve"> с указанием следующей информации:</w:t>
            </w:r>
          </w:p>
          <w:p w:rsidR="00132388" w:rsidRPr="00132388" w:rsidRDefault="00132388" w:rsidP="00CD1B9C">
            <w:pPr>
              <w:numPr>
                <w:ilvl w:val="1"/>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цене контракта;</w:t>
            </w:r>
          </w:p>
          <w:p w:rsidR="00824458" w:rsidRPr="00881F48" w:rsidRDefault="00132388" w:rsidP="00CD1B9C">
            <w:pPr>
              <w:numPr>
                <w:ilvl w:val="1"/>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квалификации участника закупки</w:t>
            </w:r>
            <w:r w:rsidR="000D4028">
              <w:rPr>
                <w:sz w:val="21"/>
                <w:szCs w:val="21"/>
                <w:lang w:eastAsia="en-US"/>
              </w:rPr>
              <w:t>, к</w:t>
            </w:r>
            <w:r w:rsidR="000D4028" w:rsidRPr="000D4028">
              <w:rPr>
                <w:sz w:val="21"/>
                <w:szCs w:val="21"/>
                <w:lang w:eastAsia="en-US"/>
              </w:rPr>
              <w:t>ачественные характеристики объекта закупки</w:t>
            </w:r>
            <w:r w:rsidRPr="00132388">
              <w:rPr>
                <w:sz w:val="21"/>
                <w:szCs w:val="21"/>
                <w:lang w:eastAsia="en-US"/>
              </w:rPr>
              <w:t>;</w:t>
            </w:r>
          </w:p>
          <w:p w:rsidR="00132388" w:rsidRPr="00132388" w:rsidRDefault="00132388" w:rsidP="00CD1B9C">
            <w:pPr>
              <w:numPr>
                <w:ilvl w:val="1"/>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в отношении объекта закупки (</w:t>
            </w:r>
            <w:r w:rsidRPr="002F2CF3">
              <w:rPr>
                <w:i/>
                <w:sz w:val="21"/>
                <w:szCs w:val="21"/>
                <w:lang w:eastAsia="en-US"/>
              </w:rPr>
              <w:t xml:space="preserve">опираясь на </w:t>
            </w:r>
            <w:r w:rsidR="0034138B" w:rsidRPr="002F2CF3">
              <w:rPr>
                <w:i/>
                <w:sz w:val="21"/>
                <w:szCs w:val="21"/>
                <w:lang w:eastAsia="en-US"/>
              </w:rPr>
              <w:t>Р</w:t>
            </w:r>
            <w:r w:rsidRPr="002F2CF3">
              <w:rPr>
                <w:bCs/>
                <w:i/>
                <w:sz w:val="21"/>
                <w:szCs w:val="21"/>
                <w:lang w:eastAsia="en-US"/>
              </w:rPr>
              <w:t xml:space="preserve">аздел </w:t>
            </w:r>
            <w:r w:rsidR="0034138B" w:rsidRPr="002F2CF3">
              <w:rPr>
                <w:bCs/>
                <w:i/>
                <w:sz w:val="21"/>
                <w:szCs w:val="21"/>
                <w:lang w:val="en-US" w:eastAsia="en-US"/>
              </w:rPr>
              <w:t>III</w:t>
            </w:r>
            <w:r w:rsidRPr="002F2CF3">
              <w:rPr>
                <w:i/>
                <w:sz w:val="21"/>
                <w:szCs w:val="21"/>
                <w:lang w:eastAsia="en-US"/>
              </w:rPr>
              <w:t xml:space="preserve"> «Техническое задание» конкурсной документации и </w:t>
            </w:r>
            <w:r w:rsidR="0034138B" w:rsidRPr="002F2CF3">
              <w:rPr>
                <w:i/>
                <w:sz w:val="21"/>
                <w:szCs w:val="21"/>
                <w:lang w:eastAsia="en-US"/>
              </w:rPr>
              <w:t>Р</w:t>
            </w:r>
            <w:r w:rsidRPr="002F2CF3">
              <w:rPr>
                <w:i/>
                <w:sz w:val="21"/>
                <w:szCs w:val="21"/>
                <w:lang w:eastAsia="en-US"/>
              </w:rPr>
              <w:t xml:space="preserve">аздел </w:t>
            </w:r>
            <w:r w:rsidR="0034138B" w:rsidRPr="002F2CF3">
              <w:rPr>
                <w:i/>
                <w:sz w:val="21"/>
                <w:szCs w:val="21"/>
                <w:lang w:val="en-US" w:eastAsia="en-US"/>
              </w:rPr>
              <w:t>IV</w:t>
            </w:r>
            <w:r w:rsidRPr="002F2CF3">
              <w:rPr>
                <w:i/>
                <w:sz w:val="21"/>
                <w:szCs w:val="21"/>
                <w:lang w:eastAsia="en-US"/>
              </w:rPr>
              <w:t xml:space="preserve"> «Проект контракта»</w:t>
            </w:r>
            <w:r w:rsidRPr="0034138B">
              <w:rPr>
                <w:sz w:val="21"/>
                <w:szCs w:val="21"/>
                <w:lang w:eastAsia="en-US"/>
              </w:rPr>
              <w:t>)</w:t>
            </w:r>
            <w:r w:rsidRPr="00132388">
              <w:rPr>
                <w:sz w:val="21"/>
                <w:szCs w:val="21"/>
                <w:lang w:eastAsia="en-US"/>
              </w:rPr>
              <w:t>;</w:t>
            </w:r>
          </w:p>
          <w:p w:rsidR="00132388" w:rsidRPr="00132388" w:rsidRDefault="00132388" w:rsidP="00CD1B9C">
            <w:pPr>
              <w:numPr>
                <w:ilvl w:val="0"/>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следующие информацию и документы об участнике </w:t>
            </w:r>
            <w:r>
              <w:rPr>
                <w:sz w:val="21"/>
                <w:szCs w:val="21"/>
                <w:lang w:eastAsia="en-US"/>
              </w:rPr>
              <w:t xml:space="preserve">открытого </w:t>
            </w:r>
            <w:r w:rsidRPr="00132388">
              <w:rPr>
                <w:sz w:val="21"/>
                <w:szCs w:val="21"/>
                <w:lang w:eastAsia="en-US"/>
              </w:rPr>
              <w:t xml:space="preserve">конкурса, подавшем заявку на участие в </w:t>
            </w:r>
            <w:r>
              <w:rPr>
                <w:sz w:val="21"/>
                <w:szCs w:val="21"/>
                <w:lang w:eastAsia="en-US"/>
              </w:rPr>
              <w:t xml:space="preserve">открытом </w:t>
            </w:r>
            <w:r w:rsidRPr="00132388">
              <w:rPr>
                <w:sz w:val="21"/>
                <w:szCs w:val="21"/>
                <w:lang w:eastAsia="en-US"/>
              </w:rPr>
              <w:t>конкурсе:</w:t>
            </w:r>
          </w:p>
          <w:p w:rsidR="001F10BE" w:rsidRPr="00457395" w:rsidRDefault="001F10BE" w:rsidP="00E12CDB">
            <w:pPr>
              <w:autoSpaceDE w:val="0"/>
              <w:autoSpaceDN w:val="0"/>
              <w:adjustRightInd w:val="0"/>
              <w:ind w:firstLine="720"/>
              <w:jc w:val="both"/>
              <w:rPr>
                <w:sz w:val="21"/>
                <w:szCs w:val="21"/>
              </w:rPr>
            </w:pPr>
            <w:bookmarkStart w:id="48" w:name="sub_622"/>
            <w:r w:rsidRPr="00457395">
              <w:rPr>
                <w:sz w:val="21"/>
                <w:szCs w:val="21"/>
              </w:rPr>
              <w:t xml:space="preserve">а) </w:t>
            </w:r>
            <w:r w:rsidR="00C46D30" w:rsidRPr="00457395">
              <w:rPr>
                <w:sz w:val="21"/>
                <w:szCs w:val="21"/>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w:t>
            </w:r>
            <w:r w:rsidR="00D57188">
              <w:rPr>
                <w:sz w:val="21"/>
                <w:szCs w:val="21"/>
              </w:rPr>
              <w:t>,</w:t>
            </w:r>
            <w:r w:rsidR="00C46D30" w:rsidRPr="00457395">
              <w:rPr>
                <w:sz w:val="21"/>
                <w:szCs w:val="21"/>
              </w:rPr>
              <w:t xml:space="preserve">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б) </w:t>
            </w:r>
            <w:r w:rsidR="00C46D30" w:rsidRPr="00457395">
              <w:rPr>
                <w:sz w:val="21"/>
                <w:szCs w:val="21"/>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w:t>
            </w:r>
            <w:r w:rsidR="00C46D30" w:rsidRPr="00457395">
              <w:rPr>
                <w:sz w:val="21"/>
                <w:szCs w:val="21"/>
              </w:rPr>
              <w:lastRenderedPageBreak/>
              <w:t>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в) </w:t>
            </w:r>
            <w:r w:rsidR="00C46D30" w:rsidRPr="00457395">
              <w:rPr>
                <w:sz w:val="21"/>
                <w:szCs w:val="21"/>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w:t>
            </w:r>
            <w:r w:rsidR="00D65294">
              <w:rPr>
                <w:sz w:val="21"/>
                <w:szCs w:val="21"/>
              </w:rPr>
              <w:t>ем</w:t>
            </w:r>
            <w:r w:rsidR="00A5235A">
              <w:rPr>
                <w:sz w:val="21"/>
                <w:szCs w:val="21"/>
              </w:rPr>
              <w:t xml:space="preserve"> </w:t>
            </w:r>
            <w:r w:rsidR="00D65294">
              <w:rPr>
                <w:sz w:val="21"/>
                <w:szCs w:val="21"/>
              </w:rPr>
              <w:t>пункте</w:t>
            </w:r>
            <w:r w:rsidR="00C46D30" w:rsidRPr="00457395">
              <w:rPr>
                <w:sz w:val="21"/>
                <w:szCs w:val="21"/>
              </w:rPr>
              <w:t xml:space="preserve">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0E3675" w:rsidRDefault="004067E9" w:rsidP="008C1513">
            <w:pPr>
              <w:autoSpaceDE w:val="0"/>
              <w:autoSpaceDN w:val="0"/>
              <w:adjustRightInd w:val="0"/>
              <w:ind w:firstLine="720"/>
              <w:jc w:val="both"/>
              <w:rPr>
                <w:sz w:val="21"/>
                <w:szCs w:val="21"/>
              </w:rPr>
            </w:pPr>
            <w:r>
              <w:rPr>
                <w:sz w:val="21"/>
                <w:szCs w:val="21"/>
              </w:rPr>
              <w:t>г</w:t>
            </w:r>
            <w:r w:rsidR="001F10BE" w:rsidRPr="00457395">
              <w:rPr>
                <w:sz w:val="21"/>
                <w:szCs w:val="21"/>
              </w:rPr>
              <w:t xml:space="preserve">) </w:t>
            </w:r>
            <w:r w:rsidR="000E3675" w:rsidRPr="000E3675">
              <w:rPr>
                <w:sz w:val="21"/>
                <w:szCs w:val="21"/>
              </w:rPr>
              <w:t xml:space="preserve">декларацию </w:t>
            </w:r>
            <w:r w:rsidR="008C1513" w:rsidRPr="008C1513">
              <w:rPr>
                <w:sz w:val="21"/>
                <w:szCs w:val="21"/>
              </w:rPr>
              <w:t>о соответствии участника открытого конкурса требованиям, установленным в соответствии с пунктами 3</w:t>
            </w:r>
            <w:r w:rsidR="008C1513">
              <w:rPr>
                <w:sz w:val="21"/>
                <w:szCs w:val="21"/>
              </w:rPr>
              <w:t>-5, 7, 7.1, 9 части 1 статьи 31 Закона о контрактной системе</w:t>
            </w:r>
            <w:r w:rsidR="000E3675" w:rsidRPr="000E3675">
              <w:rPr>
                <w:sz w:val="21"/>
                <w:szCs w:val="21"/>
              </w:rPr>
              <w:t>;</w:t>
            </w:r>
          </w:p>
          <w:p w:rsidR="004D6DEE" w:rsidRPr="004D6DEE" w:rsidRDefault="004D6DEE" w:rsidP="004D6DEE">
            <w:pPr>
              <w:autoSpaceDE w:val="0"/>
              <w:autoSpaceDN w:val="0"/>
              <w:adjustRightInd w:val="0"/>
              <w:ind w:firstLine="720"/>
              <w:jc w:val="both"/>
              <w:rPr>
                <w:sz w:val="21"/>
                <w:szCs w:val="21"/>
              </w:rPr>
            </w:pPr>
            <w:r>
              <w:rPr>
                <w:sz w:val="21"/>
                <w:szCs w:val="21"/>
              </w:rPr>
              <w:t xml:space="preserve">д) </w:t>
            </w:r>
            <w:r w:rsidRPr="004D6DEE">
              <w:rPr>
                <w:sz w:val="21"/>
                <w:szCs w:val="21"/>
              </w:rPr>
              <w:t>документы</w:t>
            </w:r>
            <w:r>
              <w:rPr>
                <w:sz w:val="21"/>
                <w:szCs w:val="21"/>
              </w:rPr>
              <w:t xml:space="preserve"> или копии таких документов</w:t>
            </w:r>
            <w:r w:rsidRPr="004D6DEE">
              <w:rPr>
                <w:sz w:val="21"/>
                <w:szCs w:val="21"/>
              </w:rPr>
              <w:t xml:space="preserve">, подтверждающие соответствие участника </w:t>
            </w:r>
            <w:r>
              <w:rPr>
                <w:sz w:val="21"/>
                <w:szCs w:val="21"/>
              </w:rPr>
              <w:t xml:space="preserve">открытого </w:t>
            </w:r>
            <w:r w:rsidRPr="004D6DEE">
              <w:rPr>
                <w:sz w:val="21"/>
                <w:szCs w:val="21"/>
              </w:rPr>
              <w:t xml:space="preserve">конкурса требованиям, установленным в соответствии с </w:t>
            </w:r>
            <w:r>
              <w:rPr>
                <w:sz w:val="21"/>
                <w:szCs w:val="21"/>
              </w:rPr>
              <w:t>п.1 ч.1 ст.31 Закона о контрактной системе</w:t>
            </w:r>
            <w:r w:rsidRPr="004D6DEE">
              <w:rPr>
                <w:sz w:val="21"/>
                <w:szCs w:val="21"/>
              </w:rPr>
              <w:t xml:space="preserve"> к лицам, осуществляющим поставку товара, выполнение работы, оказание услуги, являющихся объектом закупки, а именно:</w:t>
            </w:r>
          </w:p>
          <w:p w:rsidR="00EF510F" w:rsidRPr="00EF510F" w:rsidRDefault="00915A8B" w:rsidP="00CD1B9C">
            <w:pPr>
              <w:numPr>
                <w:ilvl w:val="0"/>
                <w:numId w:val="3"/>
              </w:numPr>
              <w:autoSpaceDE w:val="0"/>
              <w:autoSpaceDN w:val="0"/>
              <w:adjustRightInd w:val="0"/>
              <w:ind w:left="34" w:firstLine="326"/>
              <w:jc w:val="both"/>
              <w:rPr>
                <w:sz w:val="21"/>
                <w:szCs w:val="21"/>
              </w:rPr>
            </w:pPr>
            <w:r w:rsidRPr="00507B08">
              <w:rPr>
                <w:bCs/>
                <w:sz w:val="21"/>
                <w:szCs w:val="21"/>
              </w:rPr>
              <w:t>копия Выписки из Реестра Операторов осуществляющих обработку персональных данных (Федеральный закон РФ от 27.07.2006 № 152-ФЗ; Приказ Министерства связи и массовых коммуникаций РФ от 21.12.2011 № 346).</w:t>
            </w:r>
          </w:p>
          <w:p w:rsidR="001F10BE" w:rsidRPr="00457395" w:rsidRDefault="00D26092" w:rsidP="00A5235A">
            <w:pPr>
              <w:autoSpaceDE w:val="0"/>
              <w:autoSpaceDN w:val="0"/>
              <w:adjustRightInd w:val="0"/>
              <w:ind w:left="34" w:firstLine="709"/>
              <w:jc w:val="both"/>
              <w:rPr>
                <w:sz w:val="21"/>
                <w:szCs w:val="21"/>
              </w:rPr>
            </w:pPr>
            <w:r>
              <w:rPr>
                <w:sz w:val="21"/>
                <w:szCs w:val="21"/>
              </w:rPr>
              <w:t>е</w:t>
            </w:r>
            <w:r w:rsidR="000E3675">
              <w:rPr>
                <w:sz w:val="21"/>
                <w:szCs w:val="21"/>
              </w:rPr>
              <w:t xml:space="preserve">) </w:t>
            </w:r>
            <w:r w:rsidR="00C46D30" w:rsidRPr="00457395">
              <w:rPr>
                <w:sz w:val="21"/>
                <w:szCs w:val="21"/>
              </w:rPr>
              <w:t>копии учредительных документов участника открытого конкурса (для юридического лица);</w:t>
            </w:r>
          </w:p>
          <w:p w:rsidR="001F10BE" w:rsidRDefault="00D26092" w:rsidP="00E12CDB">
            <w:pPr>
              <w:autoSpaceDE w:val="0"/>
              <w:autoSpaceDN w:val="0"/>
              <w:adjustRightInd w:val="0"/>
              <w:ind w:firstLine="720"/>
              <w:jc w:val="both"/>
              <w:rPr>
                <w:sz w:val="21"/>
                <w:szCs w:val="21"/>
              </w:rPr>
            </w:pPr>
            <w:r>
              <w:rPr>
                <w:sz w:val="21"/>
                <w:szCs w:val="21"/>
              </w:rPr>
              <w:t>ж</w:t>
            </w:r>
            <w:r w:rsidR="001F10BE" w:rsidRPr="00457395">
              <w:rPr>
                <w:sz w:val="21"/>
                <w:szCs w:val="21"/>
              </w:rPr>
              <w:t xml:space="preserve">) </w:t>
            </w:r>
            <w:r w:rsidR="00C46D30" w:rsidRPr="00457395">
              <w:rPr>
                <w:sz w:val="21"/>
                <w:szCs w:val="21"/>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3E1749" w:rsidRPr="003E1749" w:rsidRDefault="004067E9" w:rsidP="003E1749">
            <w:pPr>
              <w:autoSpaceDE w:val="0"/>
              <w:autoSpaceDN w:val="0"/>
              <w:adjustRightInd w:val="0"/>
              <w:ind w:left="34" w:firstLine="709"/>
              <w:jc w:val="both"/>
              <w:rPr>
                <w:sz w:val="21"/>
                <w:szCs w:val="21"/>
              </w:rPr>
            </w:pPr>
            <w:r>
              <w:rPr>
                <w:sz w:val="21"/>
                <w:szCs w:val="21"/>
              </w:rPr>
              <w:lastRenderedPageBreak/>
              <w:t>з</w:t>
            </w:r>
            <w:r w:rsidR="003E1749">
              <w:rPr>
                <w:sz w:val="21"/>
                <w:szCs w:val="21"/>
              </w:rPr>
              <w:t xml:space="preserve">) </w:t>
            </w:r>
            <w:r w:rsidR="003E1749" w:rsidRPr="003E1749">
              <w:rPr>
                <w:sz w:val="21"/>
                <w:szCs w:val="21"/>
              </w:rPr>
              <w:t>в случае, предусмотренном частью 2 статьи 37 Закона</w:t>
            </w:r>
            <w:r w:rsidR="003E1749">
              <w:rPr>
                <w:sz w:val="21"/>
                <w:szCs w:val="21"/>
              </w:rPr>
              <w:t xml:space="preserve"> о контрактной системе</w:t>
            </w:r>
            <w:r w:rsidR="003E1749" w:rsidRPr="003E1749">
              <w:rPr>
                <w:sz w:val="21"/>
                <w:szCs w:val="21"/>
              </w:rPr>
              <w:t xml:space="preserve">, документы, подтверждающие добросовестность участника </w:t>
            </w:r>
            <w:r w:rsidR="003E1749">
              <w:rPr>
                <w:sz w:val="21"/>
                <w:szCs w:val="21"/>
              </w:rPr>
              <w:t xml:space="preserve">открытого </w:t>
            </w:r>
            <w:r w:rsidR="003E1749" w:rsidRPr="003E1749">
              <w:rPr>
                <w:sz w:val="21"/>
                <w:szCs w:val="21"/>
              </w:rPr>
              <w:t>конкурса;</w:t>
            </w:r>
          </w:p>
          <w:p w:rsidR="003E1749" w:rsidRPr="003E1749" w:rsidRDefault="004067E9" w:rsidP="003E1749">
            <w:pPr>
              <w:autoSpaceDE w:val="0"/>
              <w:autoSpaceDN w:val="0"/>
              <w:adjustRightInd w:val="0"/>
              <w:ind w:left="34" w:firstLine="709"/>
              <w:jc w:val="both"/>
              <w:rPr>
                <w:sz w:val="21"/>
                <w:szCs w:val="21"/>
              </w:rPr>
            </w:pPr>
            <w:r>
              <w:rPr>
                <w:sz w:val="21"/>
                <w:szCs w:val="21"/>
              </w:rPr>
              <w:t>и</w:t>
            </w:r>
            <w:r w:rsidR="003E1749">
              <w:rPr>
                <w:sz w:val="21"/>
                <w:szCs w:val="21"/>
              </w:rPr>
              <w:t xml:space="preserve">) </w:t>
            </w:r>
            <w:r w:rsidR="003E1749" w:rsidRPr="003E1749">
              <w:rPr>
                <w:sz w:val="21"/>
                <w:szCs w:val="21"/>
              </w:rPr>
              <w:t xml:space="preserve">документы, подтверждающие внесение обеспечения заявки на участие в </w:t>
            </w:r>
            <w:r w:rsidR="003E1749">
              <w:rPr>
                <w:sz w:val="21"/>
                <w:szCs w:val="21"/>
              </w:rPr>
              <w:t xml:space="preserve">открытом </w:t>
            </w:r>
            <w:r w:rsidR="003E1749" w:rsidRPr="003E1749">
              <w:rPr>
                <w:sz w:val="21"/>
                <w:szCs w:val="21"/>
              </w:rPr>
              <w:t xml:space="preserve">конкурсе (платежное поручение, подтверждающее перечисление денежных средств в качестве обеспечения заявки на участие в </w:t>
            </w:r>
            <w:r w:rsidR="003E1749">
              <w:rPr>
                <w:sz w:val="21"/>
                <w:szCs w:val="21"/>
              </w:rPr>
              <w:t xml:space="preserve">открытом </w:t>
            </w:r>
            <w:r w:rsidR="003E1749" w:rsidRPr="003E1749">
              <w:rPr>
                <w:sz w:val="21"/>
                <w:szCs w:val="21"/>
              </w:rPr>
              <w:t>конкурсе, или копия этого платежного поручения либо банковская гарантия, соответствующая требованиям статьи 45 Закона</w:t>
            </w:r>
            <w:r w:rsidR="003E1749">
              <w:rPr>
                <w:sz w:val="21"/>
                <w:szCs w:val="21"/>
              </w:rPr>
              <w:t xml:space="preserve"> о контрактной системе</w:t>
            </w:r>
            <w:r w:rsidR="003E1749" w:rsidRPr="003E1749">
              <w:rPr>
                <w:sz w:val="21"/>
                <w:szCs w:val="21"/>
              </w:rPr>
              <w:t>);</w:t>
            </w:r>
          </w:p>
          <w:p w:rsidR="001F10BE" w:rsidRDefault="00BA2FA0" w:rsidP="00E12CDB">
            <w:pPr>
              <w:autoSpaceDE w:val="0"/>
              <w:autoSpaceDN w:val="0"/>
              <w:adjustRightInd w:val="0"/>
              <w:ind w:firstLine="720"/>
              <w:jc w:val="both"/>
              <w:rPr>
                <w:sz w:val="21"/>
                <w:szCs w:val="21"/>
              </w:rPr>
            </w:pPr>
            <w:r>
              <w:rPr>
                <w:sz w:val="21"/>
                <w:szCs w:val="21"/>
              </w:rPr>
              <w:t>к</w:t>
            </w:r>
            <w:r w:rsidR="00EF510F">
              <w:rPr>
                <w:sz w:val="21"/>
                <w:szCs w:val="21"/>
              </w:rPr>
              <w:t xml:space="preserve">) </w:t>
            </w:r>
            <w:r w:rsidR="00132388" w:rsidRPr="00132388">
              <w:rPr>
                <w:sz w:val="21"/>
                <w:szCs w:val="21"/>
              </w:rPr>
              <w:t>документы, подтверждающие квалификацию участника закупки. Отсутствие указанных документов не является основанием для признания заявки не соответствующей требованиям Закона</w:t>
            </w:r>
            <w:r w:rsidR="00132388">
              <w:rPr>
                <w:sz w:val="21"/>
                <w:szCs w:val="21"/>
              </w:rPr>
              <w:t xml:space="preserve"> о контрактной системе</w:t>
            </w:r>
            <w:r w:rsidR="00B658ED">
              <w:rPr>
                <w:sz w:val="21"/>
                <w:szCs w:val="21"/>
              </w:rPr>
              <w:t>:</w:t>
            </w:r>
          </w:p>
          <w:p w:rsidR="00990D31" w:rsidRPr="00BA2FA0" w:rsidRDefault="007E0741" w:rsidP="00E12CDB">
            <w:pPr>
              <w:autoSpaceDE w:val="0"/>
              <w:autoSpaceDN w:val="0"/>
              <w:adjustRightInd w:val="0"/>
              <w:ind w:firstLine="720"/>
              <w:jc w:val="both"/>
              <w:rPr>
                <w:sz w:val="21"/>
                <w:szCs w:val="21"/>
                <w:highlight w:val="yellow"/>
              </w:rPr>
            </w:pPr>
            <w:r w:rsidRPr="0099716E">
              <w:rPr>
                <w:sz w:val="21"/>
                <w:szCs w:val="21"/>
              </w:rPr>
              <w:t>-</w:t>
            </w:r>
            <w:r w:rsidR="0099716E" w:rsidRPr="0099716E">
              <w:rPr>
                <w:bCs/>
                <w:sz w:val="21"/>
                <w:szCs w:val="21"/>
              </w:rPr>
              <w:t>документ (письмо/справка), подтверждающи</w:t>
            </w:r>
            <w:r w:rsidR="0099716E">
              <w:rPr>
                <w:bCs/>
                <w:sz w:val="21"/>
                <w:szCs w:val="21"/>
              </w:rPr>
              <w:t>й</w:t>
            </w:r>
            <w:r w:rsidR="0099716E" w:rsidRPr="0099716E">
              <w:rPr>
                <w:bCs/>
                <w:sz w:val="21"/>
                <w:szCs w:val="21"/>
              </w:rPr>
              <w:t xml:space="preserve"> количество офисов 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7438D0">
              <w:rPr>
                <w:bCs/>
                <w:sz w:val="21"/>
                <w:szCs w:val="21"/>
              </w:rPr>
              <w:t xml:space="preserve">, </w:t>
            </w:r>
            <w:r w:rsidR="007438D0" w:rsidRPr="007438D0">
              <w:rPr>
                <w:bCs/>
                <w:sz w:val="21"/>
                <w:szCs w:val="21"/>
              </w:rPr>
              <w:t>с указанием адресов,</w:t>
            </w:r>
            <w:r w:rsidR="0099716E" w:rsidRPr="0099716E">
              <w:rPr>
                <w:bCs/>
                <w:sz w:val="21"/>
                <w:szCs w:val="21"/>
              </w:rPr>
              <w:t xml:space="preserve"> в г. Йошкар-Ола и Медведевском  районе</w:t>
            </w:r>
            <w:r w:rsidRPr="0099716E">
              <w:rPr>
                <w:sz w:val="21"/>
                <w:szCs w:val="21"/>
              </w:rPr>
              <w:t>;</w:t>
            </w:r>
          </w:p>
          <w:p w:rsidR="007E0741" w:rsidRPr="0099716E" w:rsidRDefault="007E0741" w:rsidP="00E12CDB">
            <w:pPr>
              <w:autoSpaceDE w:val="0"/>
              <w:autoSpaceDN w:val="0"/>
              <w:adjustRightInd w:val="0"/>
              <w:ind w:firstLine="720"/>
              <w:jc w:val="both"/>
              <w:rPr>
                <w:sz w:val="21"/>
                <w:szCs w:val="21"/>
              </w:rPr>
            </w:pPr>
            <w:r w:rsidRPr="0099716E">
              <w:rPr>
                <w:sz w:val="21"/>
                <w:szCs w:val="21"/>
              </w:rPr>
              <w:t>-</w:t>
            </w:r>
            <w:r w:rsidR="0099716E" w:rsidRPr="0099716E">
              <w:rPr>
                <w:bCs/>
                <w:sz w:val="21"/>
                <w:szCs w:val="21"/>
              </w:rPr>
              <w:t>документ (письмо/справк</w:t>
            </w:r>
            <w:r w:rsidR="0099716E">
              <w:rPr>
                <w:bCs/>
                <w:sz w:val="21"/>
                <w:szCs w:val="21"/>
              </w:rPr>
              <w:t>а</w:t>
            </w:r>
            <w:r w:rsidR="0099716E" w:rsidRPr="0099716E">
              <w:rPr>
                <w:bCs/>
                <w:sz w:val="21"/>
                <w:szCs w:val="21"/>
              </w:rPr>
              <w:t>), подтверждающи</w:t>
            </w:r>
            <w:r w:rsidR="0099716E">
              <w:rPr>
                <w:bCs/>
                <w:sz w:val="21"/>
                <w:szCs w:val="21"/>
              </w:rPr>
              <w:t>й</w:t>
            </w:r>
            <w:r w:rsidR="0099716E" w:rsidRPr="0099716E">
              <w:rPr>
                <w:bCs/>
                <w:sz w:val="21"/>
                <w:szCs w:val="21"/>
              </w:rPr>
              <w:t xml:space="preserve"> количество терминалов и банкоматов 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7438D0">
              <w:rPr>
                <w:bCs/>
                <w:sz w:val="21"/>
                <w:szCs w:val="21"/>
              </w:rPr>
              <w:t>,</w:t>
            </w:r>
            <w:r w:rsidR="00A5235A">
              <w:rPr>
                <w:bCs/>
                <w:sz w:val="21"/>
                <w:szCs w:val="21"/>
              </w:rPr>
              <w:t xml:space="preserve"> </w:t>
            </w:r>
            <w:r w:rsidR="007438D0" w:rsidRPr="007438D0">
              <w:rPr>
                <w:bCs/>
                <w:sz w:val="21"/>
                <w:szCs w:val="21"/>
              </w:rPr>
              <w:t>с указанием адресов,</w:t>
            </w:r>
            <w:r w:rsidR="0099716E" w:rsidRPr="0099716E">
              <w:rPr>
                <w:bCs/>
                <w:sz w:val="21"/>
                <w:szCs w:val="21"/>
              </w:rPr>
              <w:t xml:space="preserve"> в г. Йошкар-Ола и Медведевском районе</w:t>
            </w:r>
            <w:r w:rsidR="0099716E">
              <w:rPr>
                <w:bCs/>
                <w:sz w:val="21"/>
                <w:szCs w:val="21"/>
              </w:rPr>
              <w:t>.</w:t>
            </w:r>
          </w:p>
          <w:bookmarkEnd w:id="48"/>
          <w:p w:rsidR="001F10BE" w:rsidRDefault="001F10BE" w:rsidP="002318F5">
            <w:pPr>
              <w:tabs>
                <w:tab w:val="left" w:pos="743"/>
              </w:tabs>
              <w:autoSpaceDE w:val="0"/>
              <w:autoSpaceDN w:val="0"/>
              <w:adjustRightInd w:val="0"/>
              <w:ind w:firstLine="317"/>
              <w:jc w:val="both"/>
              <w:rPr>
                <w:sz w:val="21"/>
                <w:szCs w:val="21"/>
                <w:lang w:eastAsia="en-US"/>
              </w:rPr>
            </w:pPr>
            <w:r w:rsidRPr="00457395">
              <w:rPr>
                <w:sz w:val="21"/>
                <w:szCs w:val="21"/>
                <w:lang w:eastAsia="en-US"/>
              </w:rPr>
              <w:t xml:space="preserve">Описание предложения участника открытого конкурса заключается в предоставлении всей указанной в </w:t>
            </w:r>
            <w:r w:rsidR="002318F5" w:rsidRPr="0034138B">
              <w:rPr>
                <w:sz w:val="21"/>
                <w:szCs w:val="21"/>
                <w:lang w:eastAsia="en-US"/>
              </w:rPr>
              <w:t>Ф</w:t>
            </w:r>
            <w:r w:rsidRPr="0034138B">
              <w:rPr>
                <w:sz w:val="21"/>
                <w:szCs w:val="21"/>
                <w:lang w:eastAsia="en-US"/>
              </w:rPr>
              <w:t xml:space="preserve">орме № </w:t>
            </w:r>
            <w:r w:rsidRPr="00CC1A4C">
              <w:rPr>
                <w:sz w:val="21"/>
                <w:szCs w:val="21"/>
                <w:lang w:eastAsia="en-US"/>
              </w:rPr>
              <w:t>2</w:t>
            </w:r>
            <w:r w:rsidR="00A5235A">
              <w:rPr>
                <w:sz w:val="21"/>
                <w:szCs w:val="21"/>
                <w:lang w:eastAsia="en-US"/>
              </w:rPr>
              <w:t xml:space="preserve"> </w:t>
            </w:r>
            <w:r w:rsidR="00CC1A4C" w:rsidRPr="0034138B">
              <w:rPr>
                <w:sz w:val="21"/>
                <w:szCs w:val="21"/>
                <w:lang w:eastAsia="en-US"/>
              </w:rPr>
              <w:t>Раздел</w:t>
            </w:r>
            <w:r w:rsidR="00CC1A4C">
              <w:rPr>
                <w:sz w:val="21"/>
                <w:szCs w:val="21"/>
                <w:lang w:eastAsia="en-US"/>
              </w:rPr>
              <w:t>а</w:t>
            </w:r>
            <w:r w:rsidR="00A5235A">
              <w:rPr>
                <w:sz w:val="21"/>
                <w:szCs w:val="21"/>
                <w:lang w:eastAsia="en-US"/>
              </w:rPr>
              <w:t xml:space="preserve"> </w:t>
            </w:r>
            <w:r w:rsidR="00CC1A4C" w:rsidRPr="0034138B">
              <w:rPr>
                <w:sz w:val="21"/>
                <w:szCs w:val="21"/>
                <w:lang w:val="en-US" w:eastAsia="en-US"/>
              </w:rPr>
              <w:t>VII</w:t>
            </w:r>
            <w:r w:rsidR="00A5235A">
              <w:rPr>
                <w:sz w:val="21"/>
                <w:szCs w:val="21"/>
                <w:lang w:eastAsia="en-US"/>
              </w:rPr>
              <w:t xml:space="preserve"> </w:t>
            </w:r>
            <w:r w:rsidRPr="00457395">
              <w:rPr>
                <w:sz w:val="21"/>
                <w:szCs w:val="21"/>
                <w:lang w:eastAsia="en-US"/>
              </w:rPr>
              <w:t>информации в отношении объекта закупки.</w:t>
            </w:r>
          </w:p>
          <w:p w:rsidR="00D57188" w:rsidRPr="00457395" w:rsidRDefault="00D57188" w:rsidP="002318F5">
            <w:pPr>
              <w:tabs>
                <w:tab w:val="left" w:pos="743"/>
              </w:tabs>
              <w:autoSpaceDE w:val="0"/>
              <w:autoSpaceDN w:val="0"/>
              <w:adjustRightInd w:val="0"/>
              <w:ind w:firstLine="317"/>
              <w:jc w:val="both"/>
              <w:rPr>
                <w:sz w:val="21"/>
                <w:szCs w:val="21"/>
                <w:lang w:eastAsia="en-US"/>
              </w:rPr>
            </w:pPr>
            <w:r w:rsidRPr="00D57188">
              <w:rPr>
                <w:sz w:val="21"/>
                <w:szCs w:val="21"/>
                <w:lang w:eastAsia="en-US"/>
              </w:rPr>
              <w:t xml:space="preserve">Инструкция по подготовке и заполнению заявки на участие в открытом конкурсе приведена в </w:t>
            </w:r>
            <w:r w:rsidRPr="0034138B">
              <w:rPr>
                <w:sz w:val="21"/>
                <w:szCs w:val="21"/>
                <w:lang w:eastAsia="en-US"/>
              </w:rPr>
              <w:t xml:space="preserve">Разделе </w:t>
            </w:r>
            <w:r w:rsidRPr="0034138B">
              <w:rPr>
                <w:sz w:val="21"/>
                <w:szCs w:val="21"/>
                <w:lang w:val="en-US" w:eastAsia="en-US"/>
              </w:rPr>
              <w:t>VIII</w:t>
            </w:r>
            <w:r w:rsidRPr="0034138B">
              <w:rPr>
                <w:sz w:val="21"/>
                <w:szCs w:val="21"/>
                <w:lang w:eastAsia="en-US"/>
              </w:rPr>
              <w:t xml:space="preserve"> «Инструкция по заполнению заявки на участие в открытом конкурсе» конкурсной документации.</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49" w:name="е"/>
            <w:bookmarkEnd w:id="49"/>
            <w:r w:rsidRPr="00457395">
              <w:rPr>
                <w:rFonts w:ascii="Times New Roman" w:hAnsi="Times New Roman"/>
                <w:b/>
                <w:sz w:val="21"/>
                <w:szCs w:val="21"/>
              </w:rPr>
              <w:lastRenderedPageBreak/>
              <w:t>Обеспечение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Размер денежных средств в качестве обеспечения заявок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E318B1" w:rsidP="000D4028">
            <w:pPr>
              <w:autoSpaceDE w:val="0"/>
              <w:autoSpaceDN w:val="0"/>
              <w:adjustRightInd w:val="0"/>
              <w:ind w:firstLine="180"/>
              <w:jc w:val="both"/>
              <w:rPr>
                <w:sz w:val="21"/>
                <w:szCs w:val="21"/>
              </w:rPr>
            </w:pPr>
            <w:r>
              <w:rPr>
                <w:sz w:val="21"/>
                <w:szCs w:val="21"/>
              </w:rPr>
              <w:t xml:space="preserve">Обеспечение заявки </w:t>
            </w:r>
            <w:r w:rsidR="001F10BE" w:rsidRPr="00457395">
              <w:rPr>
                <w:sz w:val="21"/>
                <w:szCs w:val="21"/>
              </w:rPr>
              <w:t xml:space="preserve">установлено в размере </w:t>
            </w:r>
            <w:r w:rsidR="00D166F0" w:rsidRPr="00457395">
              <w:rPr>
                <w:sz w:val="21"/>
                <w:szCs w:val="21"/>
              </w:rPr>
              <w:t>1</w:t>
            </w:r>
            <w:r w:rsidR="00370FD0" w:rsidRPr="00457395">
              <w:rPr>
                <w:sz w:val="21"/>
                <w:szCs w:val="21"/>
              </w:rPr>
              <w:t xml:space="preserve"> % </w:t>
            </w:r>
            <w:r w:rsidR="00CF2919" w:rsidRPr="00457395">
              <w:rPr>
                <w:sz w:val="21"/>
                <w:szCs w:val="21"/>
              </w:rPr>
              <w:t xml:space="preserve">начальной (максимальной) цены контракта в сумме </w:t>
            </w:r>
            <w:r w:rsidR="000D4028" w:rsidRPr="00A5235A">
              <w:rPr>
                <w:b/>
                <w:sz w:val="21"/>
                <w:szCs w:val="21"/>
              </w:rPr>
              <w:t>90 677</w:t>
            </w:r>
            <w:r w:rsidR="00DC3812" w:rsidRPr="00A5235A">
              <w:rPr>
                <w:b/>
                <w:sz w:val="21"/>
                <w:szCs w:val="21"/>
              </w:rPr>
              <w:t>(</w:t>
            </w:r>
            <w:r w:rsidR="000D4028" w:rsidRPr="00A5235A">
              <w:rPr>
                <w:b/>
                <w:sz w:val="21"/>
                <w:szCs w:val="21"/>
              </w:rPr>
              <w:t>Девяносто тысяч шестьсот семьдесят семь</w:t>
            </w:r>
            <w:r w:rsidR="00DC3812" w:rsidRPr="00A5235A">
              <w:rPr>
                <w:b/>
                <w:sz w:val="21"/>
                <w:szCs w:val="21"/>
              </w:rPr>
              <w:t>)</w:t>
            </w:r>
            <w:r w:rsidR="00CF2919" w:rsidRPr="00A5235A">
              <w:rPr>
                <w:b/>
                <w:sz w:val="21"/>
                <w:szCs w:val="21"/>
              </w:rPr>
              <w:t>руб.</w:t>
            </w:r>
            <w:r w:rsidR="000D4028" w:rsidRPr="00A5235A">
              <w:rPr>
                <w:b/>
                <w:sz w:val="21"/>
                <w:szCs w:val="21"/>
              </w:rPr>
              <w:t>1</w:t>
            </w:r>
            <w:r w:rsidR="00BA2FA0" w:rsidRPr="00A5235A">
              <w:rPr>
                <w:b/>
                <w:sz w:val="21"/>
                <w:szCs w:val="21"/>
              </w:rPr>
              <w:t>9</w:t>
            </w:r>
            <w:r w:rsidR="00D166F0" w:rsidRPr="00A5235A">
              <w:rPr>
                <w:b/>
                <w:sz w:val="21"/>
                <w:szCs w:val="21"/>
              </w:rPr>
              <w:t xml:space="preserve"> коп.</w:t>
            </w:r>
          </w:p>
        </w:tc>
      </w:tr>
      <w:tr w:rsidR="001F10BE" w:rsidRPr="00457395" w:rsidTr="003413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4138B">
            <w:pPr>
              <w:rPr>
                <w:sz w:val="21"/>
                <w:szCs w:val="21"/>
              </w:rPr>
            </w:pPr>
            <w:r w:rsidRPr="00457395">
              <w:rPr>
                <w:sz w:val="21"/>
                <w:szCs w:val="21"/>
              </w:rPr>
              <w:t>Порядок внесения денежных средств в качестве обеспечения заявок на участие в закупке, а также условия банковской гарантии</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A5235A">
            <w:pPr>
              <w:autoSpaceDE w:val="0"/>
              <w:autoSpaceDN w:val="0"/>
              <w:adjustRightInd w:val="0"/>
              <w:ind w:firstLine="176"/>
              <w:rPr>
                <w:sz w:val="21"/>
                <w:szCs w:val="21"/>
              </w:rPr>
            </w:pPr>
            <w:r w:rsidRPr="00457395">
              <w:rPr>
                <w:sz w:val="21"/>
                <w:szCs w:val="21"/>
              </w:rPr>
              <w:t xml:space="preserve">Указан в пункте </w:t>
            </w:r>
            <w:r w:rsidR="00AD0A2B" w:rsidRPr="003D3005">
              <w:rPr>
                <w:sz w:val="21"/>
                <w:szCs w:val="21"/>
              </w:rPr>
              <w:t>23</w:t>
            </w:r>
            <w:r w:rsidR="00A5235A">
              <w:rPr>
                <w:sz w:val="21"/>
                <w:szCs w:val="21"/>
              </w:rPr>
              <w:t xml:space="preserve"> </w:t>
            </w:r>
            <w:r w:rsidR="00AD0A2B">
              <w:rPr>
                <w:sz w:val="21"/>
                <w:szCs w:val="21"/>
              </w:rPr>
              <w:t xml:space="preserve">Раздела </w:t>
            </w:r>
            <w:r w:rsidR="00AD0A2B">
              <w:rPr>
                <w:sz w:val="21"/>
                <w:szCs w:val="21"/>
                <w:lang w:val="en-US"/>
              </w:rPr>
              <w:t>I</w:t>
            </w:r>
            <w:r w:rsidR="00A5235A">
              <w:rPr>
                <w:sz w:val="21"/>
                <w:szCs w:val="21"/>
              </w:rPr>
              <w:t xml:space="preserve"> </w:t>
            </w:r>
            <w:r w:rsidRPr="00457395">
              <w:rPr>
                <w:sz w:val="21"/>
                <w:szCs w:val="21"/>
              </w:rPr>
              <w:t>конкурсной  документации.</w:t>
            </w:r>
          </w:p>
        </w:tc>
      </w:tr>
      <w:tr w:rsidR="00CF2919"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CF2919" w:rsidRPr="00457395" w:rsidRDefault="00CF2919"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CF2919" w:rsidRPr="00457395" w:rsidRDefault="00CF2919" w:rsidP="00E12CDB">
            <w:pPr>
              <w:rPr>
                <w:sz w:val="21"/>
                <w:szCs w:val="21"/>
              </w:rPr>
            </w:pPr>
            <w:r w:rsidRPr="00457395">
              <w:rPr>
                <w:sz w:val="21"/>
                <w:szCs w:val="21"/>
              </w:rPr>
              <w:t>Реквизиты счета для внесения денежных средств в качестве обеспечения заявок</w:t>
            </w:r>
            <w:r w:rsidR="0059229A">
              <w:rPr>
                <w:sz w:val="21"/>
                <w:szCs w:val="21"/>
              </w:rPr>
              <w:t xml:space="preserve"> участников открытого конкурса</w:t>
            </w:r>
            <w:r w:rsidR="00CE63E1" w:rsidRPr="00457395">
              <w:rPr>
                <w:sz w:val="21"/>
                <w:szCs w:val="21"/>
              </w:rPr>
              <w:t>, исполнения контакта</w:t>
            </w:r>
            <w:r w:rsidR="0059229A">
              <w:rPr>
                <w:sz w:val="21"/>
                <w:szCs w:val="21"/>
              </w:rPr>
              <w:t>.</w:t>
            </w:r>
          </w:p>
        </w:tc>
        <w:tc>
          <w:tcPr>
            <w:tcW w:w="5812" w:type="dxa"/>
            <w:tcBorders>
              <w:top w:val="single" w:sz="4" w:space="0" w:color="auto"/>
              <w:left w:val="single" w:sz="4" w:space="0" w:color="auto"/>
              <w:bottom w:val="single" w:sz="4" w:space="0" w:color="auto"/>
              <w:right w:val="single" w:sz="4" w:space="0" w:color="auto"/>
            </w:tcBorders>
          </w:tcPr>
          <w:p w:rsidR="00CF2919" w:rsidRPr="00457395" w:rsidRDefault="00CF2919" w:rsidP="00CF2919">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CF2919" w:rsidRPr="00457395" w:rsidRDefault="00CF2919" w:rsidP="00CF2919">
            <w:pPr>
              <w:autoSpaceDE w:val="0"/>
              <w:autoSpaceDN w:val="0"/>
              <w:adjustRightInd w:val="0"/>
              <w:jc w:val="both"/>
              <w:rPr>
                <w:sz w:val="21"/>
                <w:szCs w:val="21"/>
              </w:rPr>
            </w:pPr>
            <w:r w:rsidRPr="00457395">
              <w:rPr>
                <w:sz w:val="21"/>
                <w:szCs w:val="21"/>
              </w:rPr>
              <w:t>ИНН 1215020390, КПП 121501001;</w:t>
            </w:r>
          </w:p>
          <w:p w:rsidR="00CF2919" w:rsidRDefault="00CF2919" w:rsidP="00AD0A2B">
            <w:pPr>
              <w:autoSpaceDE w:val="0"/>
              <w:autoSpaceDN w:val="0"/>
              <w:adjustRightInd w:val="0"/>
              <w:jc w:val="both"/>
              <w:rPr>
                <w:sz w:val="21"/>
                <w:szCs w:val="21"/>
              </w:rPr>
            </w:pPr>
            <w:r w:rsidRPr="00457395">
              <w:rPr>
                <w:sz w:val="21"/>
                <w:szCs w:val="21"/>
              </w:rPr>
              <w:t xml:space="preserve">БИК – 042202764; р/с 40702810100010070316 </w:t>
            </w:r>
            <w:r w:rsidR="00F85279" w:rsidRPr="00F85279">
              <w:rPr>
                <w:sz w:val="21"/>
                <w:szCs w:val="21"/>
              </w:rPr>
              <w:t>Ф</w:t>
            </w:r>
            <w:r w:rsidR="00F85279">
              <w:rPr>
                <w:sz w:val="21"/>
                <w:szCs w:val="21"/>
              </w:rPr>
              <w:t>-</w:t>
            </w:r>
            <w:r w:rsidR="00F85279" w:rsidRPr="00F85279">
              <w:rPr>
                <w:sz w:val="21"/>
                <w:szCs w:val="21"/>
              </w:rPr>
              <w:t>л Банка ГПБ (АО)</w:t>
            </w:r>
            <w:r w:rsidR="00AD0A2B">
              <w:rPr>
                <w:sz w:val="21"/>
                <w:szCs w:val="21"/>
              </w:rPr>
              <w:t>«Приволжский»</w:t>
            </w:r>
            <w:r w:rsidRPr="00457395">
              <w:rPr>
                <w:sz w:val="21"/>
                <w:szCs w:val="21"/>
              </w:rPr>
              <w:t>, к/с 30101810700000000764.</w:t>
            </w:r>
          </w:p>
          <w:p w:rsidR="00AD0A2B" w:rsidRPr="00457395" w:rsidRDefault="001D549C" w:rsidP="001D549C">
            <w:pPr>
              <w:autoSpaceDE w:val="0"/>
              <w:autoSpaceDN w:val="0"/>
              <w:adjustRightInd w:val="0"/>
              <w:jc w:val="both"/>
              <w:rPr>
                <w:sz w:val="21"/>
                <w:szCs w:val="21"/>
              </w:rPr>
            </w:pPr>
            <w:r w:rsidRPr="001D549C">
              <w:rPr>
                <w:b/>
                <w:bCs/>
                <w:sz w:val="21"/>
                <w:szCs w:val="21"/>
              </w:rPr>
              <w:t>В платежном документе должно быть указано назначение платежа</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E12CDB">
            <w:pPr>
              <w:widowControl w:val="0"/>
              <w:suppressAutoHyphens/>
              <w:rPr>
                <w:b/>
                <w:sz w:val="21"/>
                <w:szCs w:val="21"/>
              </w:rPr>
            </w:pPr>
            <w:bookmarkStart w:id="50" w:name="ж"/>
            <w:bookmarkEnd w:id="50"/>
            <w:r w:rsidRPr="00457395">
              <w:rPr>
                <w:b/>
                <w:sz w:val="21"/>
                <w:szCs w:val="21"/>
              </w:rPr>
              <w:t>Сведения о датах и времени срока подачи заявок на участие в конкурсе, дате и времени рассмотрения и оценки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начала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AB6C39">
              <w:rPr>
                <w:b/>
                <w:bCs/>
                <w:sz w:val="21"/>
                <w:szCs w:val="21"/>
                <w:highlight w:val="yellow"/>
              </w:rPr>
              <w:t>«</w:t>
            </w:r>
            <w:r w:rsidR="00653BEB">
              <w:rPr>
                <w:b/>
                <w:bCs/>
                <w:sz w:val="21"/>
                <w:szCs w:val="21"/>
                <w:highlight w:val="yellow"/>
              </w:rPr>
              <w:t>28</w:t>
            </w:r>
            <w:r w:rsidRPr="00AB6C39">
              <w:rPr>
                <w:b/>
                <w:bCs/>
                <w:sz w:val="21"/>
                <w:szCs w:val="21"/>
                <w:highlight w:val="yellow"/>
              </w:rPr>
              <w:t xml:space="preserve">»  </w:t>
            </w:r>
            <w:r w:rsidR="00A5235A">
              <w:rPr>
                <w:b/>
                <w:bCs/>
                <w:sz w:val="21"/>
                <w:szCs w:val="21"/>
                <w:highlight w:val="yellow"/>
              </w:rPr>
              <w:t>февраля</w:t>
            </w:r>
            <w:r w:rsidR="000D4028">
              <w:rPr>
                <w:b/>
                <w:bCs/>
                <w:sz w:val="21"/>
                <w:szCs w:val="21"/>
                <w:highlight w:val="yellow"/>
              </w:rPr>
              <w:t xml:space="preserve"> 2018</w:t>
            </w:r>
            <w:r w:rsidRPr="00AB6C39">
              <w:rPr>
                <w:b/>
                <w:bCs/>
                <w:sz w:val="21"/>
                <w:szCs w:val="21"/>
                <w:highlight w:val="yellow"/>
              </w:rPr>
              <w:t>года</w:t>
            </w:r>
            <w:r w:rsidR="00C31DD2" w:rsidRPr="00AB6C39">
              <w:rPr>
                <w:b/>
                <w:bCs/>
                <w:sz w:val="21"/>
                <w:szCs w:val="21"/>
                <w:highlight w:val="yellow"/>
              </w:rPr>
              <w:t>.</w:t>
            </w:r>
          </w:p>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окончания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556033">
              <w:rPr>
                <w:b/>
                <w:bCs/>
                <w:sz w:val="21"/>
                <w:szCs w:val="21"/>
                <w:highlight w:val="yellow"/>
              </w:rPr>
              <w:t>«</w:t>
            </w:r>
            <w:r w:rsidR="008F45AE">
              <w:rPr>
                <w:b/>
                <w:bCs/>
                <w:sz w:val="21"/>
                <w:szCs w:val="21"/>
                <w:highlight w:val="yellow"/>
              </w:rPr>
              <w:t>21</w:t>
            </w:r>
            <w:r w:rsidRPr="00556033">
              <w:rPr>
                <w:b/>
                <w:bCs/>
                <w:sz w:val="21"/>
                <w:szCs w:val="21"/>
                <w:highlight w:val="yellow"/>
              </w:rPr>
              <w:t xml:space="preserve">» </w:t>
            </w:r>
            <w:r w:rsidR="00A5235A">
              <w:rPr>
                <w:b/>
                <w:bCs/>
                <w:sz w:val="21"/>
                <w:szCs w:val="21"/>
                <w:highlight w:val="yellow"/>
              </w:rPr>
              <w:t>марта</w:t>
            </w:r>
            <w:r w:rsidRPr="00556033">
              <w:rPr>
                <w:b/>
                <w:bCs/>
                <w:sz w:val="21"/>
                <w:szCs w:val="21"/>
                <w:highlight w:val="yellow"/>
              </w:rPr>
              <w:t xml:space="preserve"> 201</w:t>
            </w:r>
            <w:r w:rsidR="00556033" w:rsidRPr="00556033">
              <w:rPr>
                <w:b/>
                <w:bCs/>
                <w:sz w:val="21"/>
                <w:szCs w:val="21"/>
                <w:highlight w:val="yellow"/>
              </w:rPr>
              <w:t>8</w:t>
            </w:r>
            <w:r w:rsidRPr="00556033">
              <w:rPr>
                <w:b/>
                <w:bCs/>
                <w:sz w:val="21"/>
                <w:szCs w:val="21"/>
                <w:highlight w:val="yellow"/>
              </w:rPr>
              <w:t xml:space="preserve">года </w:t>
            </w:r>
            <w:r w:rsidRPr="00556033">
              <w:rPr>
                <w:b/>
                <w:sz w:val="21"/>
                <w:szCs w:val="21"/>
                <w:highlight w:val="yellow"/>
                <w:lang w:eastAsia="en-US"/>
              </w:rPr>
              <w:t xml:space="preserve">в </w:t>
            </w:r>
            <w:r w:rsidR="00556033" w:rsidRPr="00556033">
              <w:rPr>
                <w:b/>
                <w:sz w:val="21"/>
                <w:szCs w:val="21"/>
                <w:highlight w:val="yellow"/>
                <w:lang w:eastAsia="en-US"/>
              </w:rPr>
              <w:t>10</w:t>
            </w:r>
            <w:r w:rsidRPr="00556033">
              <w:rPr>
                <w:b/>
                <w:sz w:val="21"/>
                <w:szCs w:val="21"/>
                <w:highlight w:val="yellow"/>
                <w:lang w:eastAsia="en-US"/>
              </w:rPr>
              <w:t xml:space="preserve"> часов </w:t>
            </w:r>
            <w:r w:rsidR="00D33001" w:rsidRPr="00556033">
              <w:rPr>
                <w:b/>
                <w:sz w:val="21"/>
                <w:szCs w:val="21"/>
                <w:highlight w:val="yellow"/>
                <w:lang w:eastAsia="en-US"/>
              </w:rPr>
              <w:t>00</w:t>
            </w:r>
            <w:r w:rsidRPr="00556033">
              <w:rPr>
                <w:b/>
                <w:sz w:val="21"/>
                <w:szCs w:val="21"/>
                <w:highlight w:val="yellow"/>
                <w:lang w:eastAsia="en-US"/>
              </w:rPr>
              <w:t xml:space="preserve"> минут</w:t>
            </w:r>
            <w:r w:rsidR="00C31DD2" w:rsidRPr="00457395">
              <w:rPr>
                <w:bCs/>
                <w:sz w:val="21"/>
                <w:szCs w:val="21"/>
              </w:rPr>
              <w:t xml:space="preserve"> (время московское).</w:t>
            </w:r>
          </w:p>
          <w:p w:rsidR="001E266D" w:rsidRPr="00457395" w:rsidRDefault="001E266D" w:rsidP="00E12CDB">
            <w:pPr>
              <w:autoSpaceDE w:val="0"/>
              <w:autoSpaceDN w:val="0"/>
              <w:adjustRightInd w:val="0"/>
              <w:ind w:firstLine="317"/>
              <w:jc w:val="both"/>
              <w:rPr>
                <w:sz w:val="21"/>
                <w:szCs w:val="21"/>
                <w:lang w:eastAsia="en-US"/>
              </w:rPr>
            </w:pPr>
            <w:r w:rsidRPr="00457395">
              <w:rPr>
                <w:sz w:val="21"/>
                <w:szCs w:val="21"/>
                <w:lang w:eastAsia="en-US"/>
              </w:rPr>
              <w:t xml:space="preserve">Заявки на участие в </w:t>
            </w:r>
            <w:r w:rsidR="00AD0A2B">
              <w:rPr>
                <w:sz w:val="21"/>
                <w:szCs w:val="21"/>
                <w:lang w:eastAsia="en-US"/>
              </w:rPr>
              <w:t xml:space="preserve">открытом </w:t>
            </w:r>
            <w:r w:rsidRPr="00457395">
              <w:rPr>
                <w:sz w:val="21"/>
                <w:szCs w:val="21"/>
                <w:lang w:eastAsia="en-US"/>
              </w:rPr>
              <w:t xml:space="preserve">конкурсе подаются в рабочие дни </w:t>
            </w:r>
            <w:r w:rsidRPr="00457395">
              <w:rPr>
                <w:bCs/>
                <w:sz w:val="21"/>
                <w:szCs w:val="21"/>
              </w:rPr>
              <w:t xml:space="preserve">с 8.00 до 12.00 и с 13.00 до 17.00 </w:t>
            </w:r>
            <w:r w:rsidRPr="00457395">
              <w:rPr>
                <w:sz w:val="21"/>
                <w:szCs w:val="21"/>
              </w:rPr>
              <w:t>(время московское).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Участник открытого конкурса вправе подать только одну </w:t>
            </w:r>
            <w:r w:rsidRPr="00457395">
              <w:rPr>
                <w:sz w:val="21"/>
                <w:szCs w:val="21"/>
                <w:lang w:eastAsia="en-US"/>
              </w:rPr>
              <w:lastRenderedPageBreak/>
              <w:t>заявку на участие в открытом конкурсе в отношении каждого предмета открытого конкурса (лота).</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w:t>
            </w:r>
            <w:r w:rsidRPr="0034138B">
              <w:rPr>
                <w:sz w:val="21"/>
                <w:szCs w:val="21"/>
                <w:u w:val="single"/>
                <w:lang w:eastAsia="en-US"/>
              </w:rPr>
              <w:t>Подача заявки в форме электронного документа не допускается</w:t>
            </w:r>
            <w:r w:rsidRPr="00457395">
              <w:rPr>
                <w:sz w:val="21"/>
                <w:szCs w:val="21"/>
                <w:lang w:eastAsia="en-US"/>
              </w:rPr>
              <w:t xml:space="preserve">. </w:t>
            </w:r>
          </w:p>
          <w:p w:rsidR="001F10BE" w:rsidRPr="00457395" w:rsidRDefault="001F10BE" w:rsidP="00AD0A2B">
            <w:pPr>
              <w:autoSpaceDE w:val="0"/>
              <w:autoSpaceDN w:val="0"/>
              <w:adjustRightInd w:val="0"/>
              <w:ind w:firstLine="317"/>
              <w:jc w:val="both"/>
              <w:rPr>
                <w:sz w:val="21"/>
                <w:szCs w:val="21"/>
              </w:rPr>
            </w:pPr>
            <w:r w:rsidRPr="00457395">
              <w:rPr>
                <w:bCs/>
                <w:sz w:val="21"/>
                <w:szCs w:val="21"/>
              </w:rPr>
              <w:t xml:space="preserve">Место подачи заявок на участие в конкурсе: </w:t>
            </w:r>
            <w:r w:rsidR="00CF2919" w:rsidRPr="00457395">
              <w:rPr>
                <w:sz w:val="21"/>
                <w:szCs w:val="21"/>
              </w:rPr>
              <w:t>424039</w:t>
            </w:r>
            <w:r w:rsidRPr="00457395">
              <w:rPr>
                <w:sz w:val="21"/>
                <w:szCs w:val="21"/>
              </w:rPr>
              <w:t xml:space="preserve">, </w:t>
            </w:r>
            <w:r w:rsidR="00CF2919" w:rsidRPr="00457395">
              <w:rPr>
                <w:sz w:val="21"/>
                <w:szCs w:val="21"/>
              </w:rPr>
              <w:t>Республика Марий Эл</w:t>
            </w:r>
            <w:r w:rsidRPr="00457395">
              <w:rPr>
                <w:sz w:val="21"/>
                <w:szCs w:val="21"/>
              </w:rPr>
              <w:t xml:space="preserve">, г. </w:t>
            </w:r>
            <w:r w:rsidR="00CF2919" w:rsidRPr="00457395">
              <w:rPr>
                <w:sz w:val="21"/>
                <w:szCs w:val="21"/>
              </w:rPr>
              <w:t>Йошкар-Ола</w:t>
            </w:r>
            <w:r w:rsidRPr="00457395">
              <w:rPr>
                <w:sz w:val="21"/>
                <w:szCs w:val="21"/>
              </w:rPr>
              <w:t xml:space="preserve">, ул. </w:t>
            </w:r>
            <w:r w:rsidR="00CF2919" w:rsidRPr="00457395">
              <w:rPr>
                <w:sz w:val="21"/>
                <w:szCs w:val="21"/>
              </w:rPr>
              <w:t>Дружбы</w:t>
            </w:r>
            <w:r w:rsidRPr="00457395">
              <w:rPr>
                <w:sz w:val="21"/>
                <w:szCs w:val="21"/>
              </w:rPr>
              <w:t xml:space="preserve">, </w:t>
            </w:r>
            <w:r w:rsidR="00CF2919" w:rsidRPr="00457395">
              <w:rPr>
                <w:sz w:val="21"/>
                <w:szCs w:val="21"/>
              </w:rPr>
              <w:t>д.2</w:t>
            </w:r>
            <w:r w:rsidRPr="00457395">
              <w:rPr>
                <w:sz w:val="21"/>
                <w:szCs w:val="21"/>
              </w:rPr>
              <w:t>.</w:t>
            </w:r>
            <w:r w:rsidR="001E266D" w:rsidRPr="00457395">
              <w:rPr>
                <w:sz w:val="21"/>
                <w:szCs w:val="21"/>
              </w:rPr>
              <w:t>, каб. 210</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CF2919">
            <w:pPr>
              <w:keepLines/>
              <w:rPr>
                <w:sz w:val="21"/>
                <w:szCs w:val="21"/>
              </w:rPr>
            </w:pPr>
            <w:r w:rsidRPr="00457395">
              <w:rPr>
                <w:sz w:val="21"/>
                <w:szCs w:val="21"/>
                <w:lang w:eastAsia="en-US"/>
              </w:rPr>
              <w:t xml:space="preserve">Место, дата и время вскрытия конвертов с заявками на участие в открытом конкурсе </w:t>
            </w:r>
          </w:p>
        </w:tc>
        <w:tc>
          <w:tcPr>
            <w:tcW w:w="5812" w:type="dxa"/>
            <w:tcBorders>
              <w:top w:val="single" w:sz="4" w:space="0" w:color="auto"/>
              <w:left w:val="single" w:sz="4" w:space="0" w:color="auto"/>
              <w:bottom w:val="single" w:sz="4" w:space="0" w:color="auto"/>
              <w:right w:val="single" w:sz="4" w:space="0" w:color="auto"/>
            </w:tcBorders>
          </w:tcPr>
          <w:p w:rsidR="00541F21" w:rsidRPr="00457395" w:rsidRDefault="00541F21" w:rsidP="00E12CDB">
            <w:pPr>
              <w:autoSpaceDE w:val="0"/>
              <w:autoSpaceDN w:val="0"/>
              <w:adjustRightInd w:val="0"/>
              <w:jc w:val="both"/>
              <w:rPr>
                <w:sz w:val="21"/>
                <w:szCs w:val="21"/>
              </w:rPr>
            </w:pPr>
            <w:r w:rsidRPr="00556033">
              <w:rPr>
                <w:b/>
                <w:bCs/>
                <w:sz w:val="21"/>
                <w:szCs w:val="21"/>
                <w:highlight w:val="yellow"/>
              </w:rPr>
              <w:t>«</w:t>
            </w:r>
            <w:r w:rsidR="008F45AE">
              <w:rPr>
                <w:b/>
                <w:bCs/>
                <w:sz w:val="21"/>
                <w:szCs w:val="21"/>
                <w:highlight w:val="yellow"/>
              </w:rPr>
              <w:t>21</w:t>
            </w:r>
            <w:r w:rsidR="001E4F4F" w:rsidRPr="00556033">
              <w:rPr>
                <w:b/>
                <w:bCs/>
                <w:sz w:val="21"/>
                <w:szCs w:val="21"/>
                <w:highlight w:val="yellow"/>
              </w:rPr>
              <w:t xml:space="preserve">» </w:t>
            </w:r>
            <w:r w:rsidR="00A5235A">
              <w:rPr>
                <w:b/>
                <w:bCs/>
                <w:sz w:val="21"/>
                <w:szCs w:val="21"/>
                <w:highlight w:val="yellow"/>
              </w:rPr>
              <w:t xml:space="preserve">марта </w:t>
            </w:r>
            <w:r w:rsidRPr="00556033">
              <w:rPr>
                <w:b/>
                <w:bCs/>
                <w:sz w:val="21"/>
                <w:szCs w:val="21"/>
                <w:highlight w:val="yellow"/>
              </w:rPr>
              <w:t>201</w:t>
            </w:r>
            <w:r w:rsidR="00556033" w:rsidRPr="00556033">
              <w:rPr>
                <w:b/>
                <w:bCs/>
                <w:sz w:val="21"/>
                <w:szCs w:val="21"/>
                <w:highlight w:val="yellow"/>
              </w:rPr>
              <w:t>8</w:t>
            </w:r>
            <w:r w:rsidRPr="00556033">
              <w:rPr>
                <w:b/>
                <w:bCs/>
                <w:sz w:val="21"/>
                <w:szCs w:val="21"/>
                <w:highlight w:val="yellow"/>
              </w:rPr>
              <w:t xml:space="preserve"> г. </w:t>
            </w:r>
            <w:r w:rsidRPr="00556033">
              <w:rPr>
                <w:b/>
                <w:sz w:val="21"/>
                <w:szCs w:val="21"/>
                <w:highlight w:val="yellow"/>
              </w:rPr>
              <w:t xml:space="preserve">в </w:t>
            </w:r>
            <w:r w:rsidR="00556033" w:rsidRPr="00556033">
              <w:rPr>
                <w:b/>
                <w:sz w:val="21"/>
                <w:szCs w:val="21"/>
                <w:highlight w:val="yellow"/>
              </w:rPr>
              <w:t>10</w:t>
            </w:r>
            <w:r w:rsidRPr="00556033">
              <w:rPr>
                <w:b/>
                <w:sz w:val="21"/>
                <w:szCs w:val="21"/>
                <w:highlight w:val="yellow"/>
              </w:rPr>
              <w:t xml:space="preserve"> час </w:t>
            </w:r>
            <w:r w:rsidR="00D33001" w:rsidRPr="00556033">
              <w:rPr>
                <w:b/>
                <w:sz w:val="21"/>
                <w:szCs w:val="21"/>
                <w:highlight w:val="yellow"/>
              </w:rPr>
              <w:t>00</w:t>
            </w:r>
            <w:r w:rsidRPr="00556033">
              <w:rPr>
                <w:b/>
                <w:sz w:val="21"/>
                <w:szCs w:val="21"/>
                <w:highlight w:val="yellow"/>
              </w:rPr>
              <w:t xml:space="preserve"> мин</w:t>
            </w:r>
            <w:r w:rsidR="00A5235A">
              <w:rPr>
                <w:b/>
                <w:sz w:val="21"/>
                <w:szCs w:val="21"/>
              </w:rPr>
              <w:t xml:space="preserve"> </w:t>
            </w:r>
            <w:r w:rsidR="00C31DD2" w:rsidRPr="00457395">
              <w:rPr>
                <w:bCs/>
                <w:sz w:val="21"/>
                <w:szCs w:val="21"/>
              </w:rPr>
              <w:t>(время московское).</w:t>
            </w:r>
          </w:p>
          <w:p w:rsidR="001F10BE" w:rsidRPr="00457395" w:rsidRDefault="00541F21" w:rsidP="00E12CDB">
            <w:pPr>
              <w:autoSpaceDE w:val="0"/>
              <w:autoSpaceDN w:val="0"/>
              <w:adjustRightInd w:val="0"/>
              <w:jc w:val="both"/>
              <w:rPr>
                <w:sz w:val="21"/>
                <w:szCs w:val="21"/>
                <w:lang w:eastAsia="en-US"/>
              </w:rPr>
            </w:pPr>
            <w:r w:rsidRPr="00457395">
              <w:rPr>
                <w:sz w:val="21"/>
                <w:szCs w:val="21"/>
              </w:rPr>
              <w:t xml:space="preserve"> по адресу: Республика Марий Эл, г.Йошкар-Ола, ул.Дружбы, д.2.</w:t>
            </w:r>
            <w:r w:rsidR="008B0340" w:rsidRPr="00457395">
              <w:rPr>
                <w:sz w:val="21"/>
                <w:szCs w:val="21"/>
              </w:rPr>
              <w:t>, каб. 210.</w:t>
            </w:r>
          </w:p>
        </w:tc>
      </w:tr>
      <w:tr w:rsidR="001F10BE" w:rsidRPr="00457395" w:rsidTr="00BA06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993240">
            <w:pPr>
              <w:keepLines/>
              <w:rPr>
                <w:sz w:val="21"/>
                <w:szCs w:val="21"/>
              </w:rPr>
            </w:pPr>
            <w:r w:rsidRPr="00457395">
              <w:rPr>
                <w:sz w:val="21"/>
                <w:szCs w:val="21"/>
                <w:lang w:eastAsia="en-US"/>
              </w:rPr>
              <w:t>Дата рассмотрения и оценки заявок</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541F21" w:rsidP="008F45AE">
            <w:pPr>
              <w:autoSpaceDE w:val="0"/>
              <w:autoSpaceDN w:val="0"/>
              <w:adjustRightInd w:val="0"/>
              <w:ind w:left="-11"/>
              <w:rPr>
                <w:sz w:val="21"/>
                <w:szCs w:val="21"/>
              </w:rPr>
            </w:pPr>
            <w:r w:rsidRPr="00457395">
              <w:rPr>
                <w:bCs/>
                <w:sz w:val="21"/>
                <w:szCs w:val="21"/>
                <w:highlight w:val="yellow"/>
              </w:rPr>
              <w:t>«</w:t>
            </w:r>
            <w:r w:rsidR="008F45AE">
              <w:rPr>
                <w:bCs/>
                <w:sz w:val="21"/>
                <w:szCs w:val="21"/>
                <w:highlight w:val="yellow"/>
              </w:rPr>
              <w:t>2</w:t>
            </w:r>
            <w:r w:rsidR="00E6154A">
              <w:rPr>
                <w:bCs/>
                <w:sz w:val="21"/>
                <w:szCs w:val="21"/>
                <w:highlight w:val="yellow"/>
              </w:rPr>
              <w:t>6</w:t>
            </w:r>
            <w:r w:rsidR="001E4F4F" w:rsidRPr="00457395">
              <w:rPr>
                <w:bCs/>
                <w:sz w:val="21"/>
                <w:szCs w:val="21"/>
                <w:highlight w:val="yellow"/>
              </w:rPr>
              <w:t xml:space="preserve">» </w:t>
            </w:r>
            <w:r w:rsidR="00E6154A">
              <w:rPr>
                <w:bCs/>
                <w:sz w:val="21"/>
                <w:szCs w:val="21"/>
                <w:highlight w:val="yellow"/>
              </w:rPr>
              <w:t xml:space="preserve">марта </w:t>
            </w:r>
            <w:r w:rsidRPr="00457395">
              <w:rPr>
                <w:bCs/>
                <w:sz w:val="21"/>
                <w:szCs w:val="21"/>
                <w:highlight w:val="yellow"/>
              </w:rPr>
              <w:t>201</w:t>
            </w:r>
            <w:r w:rsidR="00556033">
              <w:rPr>
                <w:bCs/>
                <w:sz w:val="21"/>
                <w:szCs w:val="21"/>
                <w:highlight w:val="yellow"/>
              </w:rPr>
              <w:t>8</w:t>
            </w:r>
            <w:r w:rsidRPr="00457395">
              <w:rPr>
                <w:bCs/>
                <w:sz w:val="21"/>
                <w:szCs w:val="21"/>
                <w:highlight w:val="yellow"/>
              </w:rPr>
              <w:t xml:space="preserve"> г</w:t>
            </w:r>
            <w:r w:rsidRPr="00457395">
              <w:rPr>
                <w:bCs/>
                <w:sz w:val="21"/>
                <w:szCs w:val="21"/>
              </w:rPr>
              <w:t>.</w:t>
            </w:r>
            <w:r w:rsidR="00A5235A">
              <w:rPr>
                <w:bCs/>
                <w:sz w:val="21"/>
                <w:szCs w:val="21"/>
              </w:rPr>
              <w:t xml:space="preserve"> </w:t>
            </w:r>
            <w:r w:rsidR="009E40CB" w:rsidRPr="009E40CB">
              <w:rPr>
                <w:bCs/>
                <w:sz w:val="21"/>
                <w:szCs w:val="21"/>
              </w:rPr>
              <w:t>Срок рассмотрения и оценки заявок на участие в открытом конкурсе не может превышать двадцать дней с момента вскрытия конвертов с заявками.</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51" w:name="з"/>
            <w:bookmarkEnd w:id="51"/>
            <w:r w:rsidRPr="00457395">
              <w:rPr>
                <w:b/>
                <w:sz w:val="21"/>
                <w:szCs w:val="21"/>
              </w:rPr>
              <w:t xml:space="preserve">Обеспечение исполнения </w:t>
            </w:r>
            <w:r w:rsidR="00C31DD2" w:rsidRPr="00457395">
              <w:rPr>
                <w:b/>
                <w:sz w:val="21"/>
                <w:szCs w:val="21"/>
              </w:rPr>
              <w:t>контракта</w:t>
            </w:r>
          </w:p>
        </w:tc>
      </w:tr>
      <w:tr w:rsidR="001F10BE" w:rsidRPr="00457395" w:rsidTr="00A5235A">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6730B">
            <w:pPr>
              <w:keepLines/>
              <w:rPr>
                <w:sz w:val="21"/>
                <w:szCs w:val="21"/>
              </w:rPr>
            </w:pPr>
            <w:r w:rsidRPr="00457395">
              <w:rPr>
                <w:sz w:val="21"/>
                <w:szCs w:val="21"/>
              </w:rPr>
              <w:t>Размер</w:t>
            </w:r>
            <w:r w:rsidR="0046730B">
              <w:rPr>
                <w:sz w:val="21"/>
                <w:szCs w:val="21"/>
              </w:rPr>
              <w:t xml:space="preserve"> и условия </w:t>
            </w:r>
            <w:r w:rsidRPr="00457395">
              <w:rPr>
                <w:sz w:val="21"/>
                <w:szCs w:val="21"/>
              </w:rPr>
              <w:t xml:space="preserve">обеспечения исполнения </w:t>
            </w:r>
            <w:r w:rsidR="00541F21" w:rsidRPr="00457395">
              <w:rPr>
                <w:sz w:val="21"/>
                <w:szCs w:val="21"/>
              </w:rPr>
              <w:t>контракта</w:t>
            </w:r>
            <w:r w:rsidR="001D549C">
              <w:rPr>
                <w:sz w:val="21"/>
                <w:szCs w:val="21"/>
              </w:rPr>
              <w:t xml:space="preserve">, порядок предоставления такого обеспечения, требования к такому обеспечению </w:t>
            </w:r>
            <w:r w:rsidR="001D549C" w:rsidRPr="001D549C">
              <w:rPr>
                <w:sz w:val="21"/>
                <w:szCs w:val="21"/>
              </w:rPr>
              <w:t xml:space="preserve">(если установление требования обеспечения исполнения контракта предусмотрено статьей 96 </w:t>
            </w:r>
            <w:r w:rsidR="001D549C">
              <w:rPr>
                <w:sz w:val="21"/>
                <w:szCs w:val="21"/>
              </w:rPr>
              <w:t>Закона о контрактной системе</w:t>
            </w:r>
            <w:r w:rsidR="001D549C" w:rsidRPr="001D549C">
              <w:rPr>
                <w:sz w:val="21"/>
                <w:szCs w:val="21"/>
              </w:rPr>
              <w:t>)</w:t>
            </w:r>
            <w:r w:rsidR="005949B9">
              <w:rPr>
                <w:sz w:val="21"/>
                <w:szCs w:val="21"/>
              </w:rPr>
              <w:t>.</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Default="001F10BE" w:rsidP="00A5235A">
            <w:pPr>
              <w:autoSpaceDE w:val="0"/>
              <w:autoSpaceDN w:val="0"/>
              <w:adjustRightInd w:val="0"/>
              <w:jc w:val="both"/>
              <w:rPr>
                <w:sz w:val="21"/>
                <w:szCs w:val="21"/>
              </w:rPr>
            </w:pPr>
            <w:r w:rsidRPr="00457395">
              <w:rPr>
                <w:sz w:val="21"/>
                <w:szCs w:val="21"/>
              </w:rPr>
              <w:t xml:space="preserve">Обеспечение установлено в размере </w:t>
            </w:r>
            <w:r w:rsidR="00CE63E1" w:rsidRPr="00457395">
              <w:rPr>
                <w:sz w:val="21"/>
                <w:szCs w:val="21"/>
              </w:rPr>
              <w:t>5</w:t>
            </w:r>
            <w:r w:rsidRPr="00457395">
              <w:rPr>
                <w:sz w:val="21"/>
                <w:szCs w:val="21"/>
              </w:rPr>
              <w:t xml:space="preserve">% начальной(максимальной) цены </w:t>
            </w:r>
            <w:r w:rsidR="00541F21" w:rsidRPr="00457395">
              <w:rPr>
                <w:sz w:val="21"/>
                <w:szCs w:val="21"/>
              </w:rPr>
              <w:t xml:space="preserve">контракта, что составляет </w:t>
            </w:r>
            <w:r w:rsidR="00CE63E1" w:rsidRPr="00457395">
              <w:rPr>
                <w:sz w:val="21"/>
                <w:szCs w:val="21"/>
              </w:rPr>
              <w:t>–</w:t>
            </w:r>
            <w:r w:rsidR="000D4028" w:rsidRPr="00A5235A">
              <w:rPr>
                <w:b/>
                <w:sz w:val="21"/>
                <w:szCs w:val="21"/>
              </w:rPr>
              <w:t>453 385</w:t>
            </w:r>
            <w:r w:rsidR="00DC3812" w:rsidRPr="00A5235A">
              <w:rPr>
                <w:b/>
                <w:sz w:val="21"/>
                <w:szCs w:val="21"/>
              </w:rPr>
              <w:t>(</w:t>
            </w:r>
            <w:r w:rsidR="000D4028" w:rsidRPr="00A5235A">
              <w:rPr>
                <w:b/>
                <w:sz w:val="21"/>
                <w:szCs w:val="21"/>
              </w:rPr>
              <w:t>Четыреста пятьдесят три тысячи триста восемьдесят пять</w:t>
            </w:r>
            <w:r w:rsidR="00DC3812" w:rsidRPr="00A5235A">
              <w:rPr>
                <w:b/>
                <w:sz w:val="21"/>
                <w:szCs w:val="21"/>
              </w:rPr>
              <w:t>)</w:t>
            </w:r>
            <w:r w:rsidR="00541F21" w:rsidRPr="00A5235A">
              <w:rPr>
                <w:b/>
                <w:sz w:val="21"/>
                <w:szCs w:val="21"/>
              </w:rPr>
              <w:t>руб</w:t>
            </w:r>
            <w:r w:rsidRPr="00A5235A">
              <w:rPr>
                <w:b/>
                <w:sz w:val="21"/>
                <w:szCs w:val="21"/>
              </w:rPr>
              <w:t>.</w:t>
            </w:r>
            <w:r w:rsidR="000D4028" w:rsidRPr="00A5235A">
              <w:rPr>
                <w:b/>
                <w:sz w:val="21"/>
                <w:szCs w:val="21"/>
              </w:rPr>
              <w:t>97</w:t>
            </w:r>
            <w:r w:rsidR="00CE63E1" w:rsidRPr="00A5235A">
              <w:rPr>
                <w:b/>
                <w:sz w:val="21"/>
                <w:szCs w:val="21"/>
              </w:rPr>
              <w:t xml:space="preserve"> коп.</w:t>
            </w:r>
          </w:p>
          <w:p w:rsidR="001D549C" w:rsidRDefault="001D549C" w:rsidP="00A5235A">
            <w:pPr>
              <w:autoSpaceDE w:val="0"/>
              <w:autoSpaceDN w:val="0"/>
              <w:adjustRightInd w:val="0"/>
              <w:jc w:val="both"/>
              <w:rPr>
                <w:bCs/>
                <w:sz w:val="21"/>
                <w:szCs w:val="21"/>
              </w:rPr>
            </w:pPr>
            <w:r w:rsidRPr="001D549C">
              <w:rPr>
                <w:bCs/>
                <w:sz w:val="21"/>
                <w:szCs w:val="21"/>
              </w:rPr>
              <w:t>Порядок предоставления обеспечения</w:t>
            </w:r>
            <w:r>
              <w:rPr>
                <w:bCs/>
                <w:sz w:val="21"/>
                <w:szCs w:val="21"/>
              </w:rPr>
              <w:t xml:space="preserve"> исполнения контракта</w:t>
            </w:r>
            <w:r w:rsidRPr="001D549C">
              <w:rPr>
                <w:bCs/>
                <w:sz w:val="21"/>
                <w:szCs w:val="21"/>
              </w:rPr>
              <w:t>, требования к такому обеспечению</w:t>
            </w:r>
            <w:r w:rsidR="005949B9">
              <w:rPr>
                <w:bCs/>
                <w:sz w:val="21"/>
                <w:szCs w:val="21"/>
              </w:rPr>
              <w:t xml:space="preserve"> указаны в пункте </w:t>
            </w:r>
            <w:r w:rsidR="005949B9" w:rsidRPr="003D3005">
              <w:rPr>
                <w:bCs/>
                <w:sz w:val="21"/>
                <w:szCs w:val="21"/>
              </w:rPr>
              <w:t>24</w:t>
            </w:r>
            <w:r w:rsidR="00A5235A">
              <w:rPr>
                <w:bCs/>
                <w:sz w:val="21"/>
                <w:szCs w:val="21"/>
              </w:rPr>
              <w:t xml:space="preserve"> </w:t>
            </w:r>
            <w:r w:rsidR="005949B9" w:rsidRPr="005949B9">
              <w:rPr>
                <w:bCs/>
                <w:sz w:val="21"/>
                <w:szCs w:val="21"/>
              </w:rPr>
              <w:t xml:space="preserve">Раздела </w:t>
            </w:r>
            <w:r w:rsidR="005949B9" w:rsidRPr="005949B9">
              <w:rPr>
                <w:bCs/>
                <w:sz w:val="21"/>
                <w:szCs w:val="21"/>
                <w:lang w:val="en-US"/>
              </w:rPr>
              <w:t>I</w:t>
            </w:r>
            <w:r w:rsidR="005949B9" w:rsidRPr="005949B9">
              <w:rPr>
                <w:bCs/>
                <w:sz w:val="21"/>
                <w:szCs w:val="21"/>
              </w:rPr>
              <w:t xml:space="preserve"> конкурсной  документации.</w:t>
            </w:r>
          </w:p>
          <w:p w:rsidR="005949B9" w:rsidRPr="001D549C" w:rsidRDefault="005949B9" w:rsidP="00A5235A">
            <w:pPr>
              <w:autoSpaceDE w:val="0"/>
              <w:autoSpaceDN w:val="0"/>
              <w:adjustRightInd w:val="0"/>
              <w:jc w:val="both"/>
              <w:rPr>
                <w:sz w:val="21"/>
                <w:szCs w:val="21"/>
              </w:rPr>
            </w:pPr>
            <w:r w:rsidRPr="005949B9">
              <w:rPr>
                <w:bCs/>
                <w:sz w:val="21"/>
                <w:szCs w:val="21"/>
              </w:rPr>
              <w:t>Банковское сопровождение контракта не предусмотрено.</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1761D9">
        <w:trPr>
          <w:trHeight w:val="1517"/>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tcPr>
          <w:p w:rsidR="002D2DD0" w:rsidRPr="002D2DD0" w:rsidRDefault="002D2DD0" w:rsidP="002D2DD0">
            <w:pPr>
              <w:ind w:firstLine="459"/>
              <w:jc w:val="both"/>
              <w:rPr>
                <w:sz w:val="21"/>
                <w:szCs w:val="21"/>
                <w:lang w:eastAsia="en-US"/>
              </w:rPr>
            </w:pPr>
            <w:r w:rsidRPr="002D2DD0">
              <w:rPr>
                <w:sz w:val="21"/>
                <w:szCs w:val="21"/>
                <w:lang w:eastAsia="en-US"/>
              </w:rPr>
              <w:t>Приказом «О создании и работе контрактной службы МУП «Водоканал» от 30 октября 2016 г. № 410 утвержден состав контрактной службы без образования отдельного структурного подразделения. Контрактная служба заказчика, создана в целях обеспечения осуществления закупок.</w:t>
            </w:r>
          </w:p>
          <w:p w:rsidR="002D2DD0" w:rsidRPr="002D2DD0" w:rsidRDefault="002D2DD0" w:rsidP="002D2DD0">
            <w:pPr>
              <w:jc w:val="both"/>
              <w:rPr>
                <w:sz w:val="21"/>
                <w:szCs w:val="21"/>
                <w:lang w:eastAsia="en-US"/>
              </w:rPr>
            </w:pPr>
            <w:r w:rsidRPr="002D2DD0">
              <w:rPr>
                <w:sz w:val="21"/>
                <w:szCs w:val="21"/>
                <w:lang w:eastAsia="en-US"/>
              </w:rPr>
              <w:t>Контрактная служба в своей деятельности руководствуется Конституцией Российской Федерации, Гражданским кодексом Российской Федерации, Федеральным законом от 05.04.2013 N 44-ФЗ "О контрактной системе в сфере закупок товаров, работ, услуг для обеспечения государственных и муниципальных нужд", иными нормативными правовыми актами, положением о контрактной службе, утвержденным руководителем заказчика.</w:t>
            </w:r>
          </w:p>
          <w:p w:rsidR="00B40EF5" w:rsidRPr="00457395" w:rsidRDefault="002D2DD0" w:rsidP="002D2DD0">
            <w:pPr>
              <w:jc w:val="both"/>
              <w:rPr>
                <w:sz w:val="21"/>
                <w:szCs w:val="21"/>
                <w:lang w:eastAsia="en-US"/>
              </w:rPr>
            </w:pPr>
            <w:r w:rsidRPr="002D2DD0">
              <w:rPr>
                <w:sz w:val="21"/>
                <w:szCs w:val="21"/>
                <w:lang w:eastAsia="en-US"/>
              </w:rPr>
              <w:t>Основными принципами деятельности контрактной службы при осуществлении закупки товара, работы, услуги для обеспечения муниципальных нужд являются профессионализм, открытость и прозрачность, эффективность и результативность.</w:t>
            </w:r>
          </w:p>
          <w:p w:rsidR="00B40EF5" w:rsidRPr="00457395" w:rsidRDefault="00B40EF5" w:rsidP="002D2DD0">
            <w:pPr>
              <w:jc w:val="both"/>
              <w:rPr>
                <w:sz w:val="21"/>
                <w:szCs w:val="21"/>
                <w:lang w:eastAsia="en-US"/>
              </w:rPr>
            </w:pPr>
            <w:r w:rsidRPr="00457395">
              <w:rPr>
                <w:sz w:val="21"/>
                <w:szCs w:val="21"/>
                <w:lang w:eastAsia="en-US"/>
              </w:rPr>
              <w:t xml:space="preserve">Руководитель контрактной службы – </w:t>
            </w:r>
            <w:r w:rsidRPr="000D4028">
              <w:rPr>
                <w:sz w:val="21"/>
                <w:szCs w:val="21"/>
                <w:u w:val="single"/>
                <w:lang w:eastAsia="en-US"/>
              </w:rPr>
              <w:t>Синяев Александр Викторович</w:t>
            </w:r>
            <w:r w:rsidR="002D2DD0">
              <w:rPr>
                <w:sz w:val="21"/>
                <w:szCs w:val="21"/>
                <w:lang w:eastAsia="en-US"/>
              </w:rPr>
              <w:t>, тел. (8362) 41-79-62</w:t>
            </w:r>
          </w:p>
          <w:p w:rsidR="001F10BE" w:rsidRPr="00457395" w:rsidRDefault="001F10BE" w:rsidP="00D7769D">
            <w:pPr>
              <w:jc w:val="both"/>
              <w:rPr>
                <w:sz w:val="21"/>
                <w:szCs w:val="21"/>
                <w:lang w:eastAsia="en-US"/>
              </w:rPr>
            </w:pPr>
            <w:r w:rsidRPr="00457395">
              <w:rPr>
                <w:sz w:val="21"/>
                <w:szCs w:val="21"/>
                <w:lang w:eastAsia="en-US"/>
              </w:rPr>
              <w:t xml:space="preserve">Ответственный  за заключение  </w:t>
            </w:r>
            <w:r w:rsidR="00541F21" w:rsidRPr="00457395">
              <w:rPr>
                <w:sz w:val="21"/>
                <w:szCs w:val="21"/>
                <w:lang w:eastAsia="en-US"/>
              </w:rPr>
              <w:t>контракта</w:t>
            </w:r>
            <w:r w:rsidR="00E6154A">
              <w:rPr>
                <w:sz w:val="21"/>
                <w:szCs w:val="21"/>
                <w:lang w:eastAsia="en-US"/>
              </w:rPr>
              <w:t xml:space="preserve"> </w:t>
            </w:r>
            <w:r w:rsidR="0091708E" w:rsidRPr="00457395">
              <w:rPr>
                <w:sz w:val="21"/>
                <w:szCs w:val="21"/>
                <w:lang w:eastAsia="en-US"/>
              </w:rPr>
              <w:t>–</w:t>
            </w:r>
            <w:r w:rsidR="00E6154A">
              <w:rPr>
                <w:sz w:val="21"/>
                <w:szCs w:val="21"/>
                <w:lang w:eastAsia="en-US"/>
              </w:rPr>
              <w:t xml:space="preserve"> </w:t>
            </w:r>
            <w:r w:rsidR="00D7769D" w:rsidRPr="000D4028">
              <w:rPr>
                <w:sz w:val="21"/>
                <w:szCs w:val="21"/>
                <w:u w:val="single"/>
                <w:lang w:eastAsia="en-US"/>
              </w:rPr>
              <w:t>Васильев Александр Борисович</w:t>
            </w:r>
            <w:r w:rsidR="002D2DD0" w:rsidRPr="00E318B1">
              <w:rPr>
                <w:sz w:val="21"/>
                <w:szCs w:val="21"/>
                <w:lang w:eastAsia="en-US"/>
              </w:rPr>
              <w:t>, тел. (8362)</w:t>
            </w:r>
            <w:r w:rsidR="00D7769D">
              <w:rPr>
                <w:sz w:val="21"/>
                <w:szCs w:val="21"/>
                <w:lang w:eastAsia="en-US"/>
              </w:rPr>
              <w:t>46-02-10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конкурса или иной его участник, с которым </w:t>
            </w:r>
            <w:r w:rsidRPr="00457395">
              <w:rPr>
                <w:sz w:val="21"/>
                <w:szCs w:val="21"/>
                <w:lang w:eastAsia="en-US"/>
              </w:rPr>
              <w:lastRenderedPageBreak/>
              <w:t xml:space="preserve">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w:t>
            </w:r>
            <w:r w:rsidR="0046730B">
              <w:rPr>
                <w:sz w:val="21"/>
                <w:szCs w:val="21"/>
                <w:lang w:eastAsia="en-US"/>
              </w:rPr>
              <w:t xml:space="preserve"> о контрактной системе</w:t>
            </w:r>
            <w:r w:rsidRPr="00457395">
              <w:rPr>
                <w:sz w:val="21"/>
                <w:szCs w:val="21"/>
                <w:lang w:eastAsia="en-US"/>
              </w:rPr>
              <w:t xml:space="preserve">, должен подписать </w:t>
            </w:r>
            <w:r w:rsidR="008E3EA8" w:rsidRPr="00457395">
              <w:rPr>
                <w:sz w:val="21"/>
                <w:szCs w:val="21"/>
                <w:lang w:eastAsia="en-US"/>
              </w:rPr>
              <w:t>контракт</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8E3EA8" w:rsidP="00BC0136">
            <w:pPr>
              <w:autoSpaceDE w:val="0"/>
              <w:autoSpaceDN w:val="0"/>
              <w:adjustRightInd w:val="0"/>
              <w:ind w:firstLine="209"/>
              <w:jc w:val="both"/>
              <w:rPr>
                <w:sz w:val="21"/>
                <w:szCs w:val="21"/>
              </w:rPr>
            </w:pPr>
            <w:bookmarkStart w:id="52" w:name="_Ref166644071"/>
            <w:r w:rsidRPr="00457395">
              <w:rPr>
                <w:sz w:val="21"/>
                <w:szCs w:val="21"/>
              </w:rPr>
              <w:lastRenderedPageBreak/>
              <w:t>Контракт заключается</w:t>
            </w:r>
            <w:r w:rsidR="001F10BE" w:rsidRPr="00457395">
              <w:rPr>
                <w:sz w:val="21"/>
                <w:szCs w:val="21"/>
              </w:rPr>
              <w:t xml:space="preserve">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w:t>
            </w:r>
            <w:r w:rsidR="0046730B">
              <w:rPr>
                <w:sz w:val="21"/>
                <w:szCs w:val="21"/>
              </w:rPr>
              <w:t xml:space="preserve">открытом </w:t>
            </w:r>
            <w:r w:rsidR="001F10BE" w:rsidRPr="00457395">
              <w:rPr>
                <w:sz w:val="21"/>
                <w:szCs w:val="21"/>
              </w:rPr>
              <w:t>конкурсе.</w:t>
            </w:r>
            <w:bookmarkEnd w:id="52"/>
          </w:p>
          <w:p w:rsidR="001F10BE" w:rsidRDefault="004700B2" w:rsidP="00BC0136">
            <w:pPr>
              <w:autoSpaceDE w:val="0"/>
              <w:autoSpaceDN w:val="0"/>
              <w:adjustRightInd w:val="0"/>
              <w:ind w:firstLine="209"/>
              <w:jc w:val="both"/>
              <w:rPr>
                <w:sz w:val="21"/>
                <w:szCs w:val="21"/>
              </w:rPr>
            </w:pPr>
            <w:r w:rsidRPr="004700B2">
              <w:rPr>
                <w:sz w:val="21"/>
                <w:szCs w:val="21"/>
              </w:rPr>
              <w:lastRenderedPageBreak/>
              <w:t>В течение десяти дней с момента получения от заказчика проекта контракта (без подписи заказчика) победитель открытого конкурса обязан подписать контракт и представить все экземпляры контракта заказчику. При этом победитель открытого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Закона о контрактной системе. В случае если победителем открытого конкурса не исполнены требования настоящего пункта, такой победитель признается уклонившимся от заключения контракта.</w:t>
            </w:r>
          </w:p>
          <w:p w:rsidR="004700B2" w:rsidRPr="00457395" w:rsidRDefault="004700B2" w:rsidP="00BC0136">
            <w:pPr>
              <w:autoSpaceDE w:val="0"/>
              <w:autoSpaceDN w:val="0"/>
              <w:adjustRightInd w:val="0"/>
              <w:ind w:firstLine="209"/>
              <w:jc w:val="both"/>
              <w:rPr>
                <w:sz w:val="21"/>
                <w:szCs w:val="21"/>
              </w:rPr>
            </w:pPr>
            <w:r w:rsidRPr="004700B2">
              <w:rPr>
                <w:sz w:val="21"/>
                <w:szCs w:val="21"/>
              </w:rPr>
              <w:t>Проект контракта в случае согласия участника открытого конкурса, заявке на участие в открытом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DC381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или иного участника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уклонившимися от заключения </w:t>
            </w:r>
            <w:r w:rsidR="00D00D64">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ind w:firstLine="418"/>
              <w:jc w:val="both"/>
              <w:rPr>
                <w:sz w:val="21"/>
                <w:szCs w:val="21"/>
              </w:rPr>
            </w:pPr>
            <w:r w:rsidRPr="00457395">
              <w:rPr>
                <w:sz w:val="21"/>
                <w:szCs w:val="21"/>
              </w:rPr>
              <w:t>В случае, если победителем конкурса не исполнены требования</w:t>
            </w:r>
            <w:r w:rsidR="00993240" w:rsidRPr="00457395">
              <w:rPr>
                <w:sz w:val="21"/>
                <w:szCs w:val="21"/>
              </w:rPr>
              <w:t>,</w:t>
            </w:r>
            <w:r w:rsidRPr="00457395">
              <w:rPr>
                <w:sz w:val="21"/>
                <w:szCs w:val="21"/>
              </w:rPr>
              <w:t xml:space="preserve"> предусмотренные в п.</w:t>
            </w:r>
            <w:r w:rsidR="003D3005">
              <w:rPr>
                <w:sz w:val="21"/>
                <w:szCs w:val="21"/>
              </w:rPr>
              <w:t>34</w:t>
            </w:r>
            <w:r w:rsidR="008E3EA8" w:rsidRPr="00457395">
              <w:rPr>
                <w:sz w:val="21"/>
                <w:szCs w:val="21"/>
              </w:rPr>
              <w:t>Информационной карты</w:t>
            </w:r>
            <w:r w:rsidRPr="00457395">
              <w:rPr>
                <w:sz w:val="21"/>
                <w:szCs w:val="21"/>
              </w:rPr>
              <w:t xml:space="preserve">, такой победитель признается уклонившимся от заключения </w:t>
            </w:r>
            <w:r w:rsidR="008E3EA8" w:rsidRPr="00457395">
              <w:rPr>
                <w:sz w:val="21"/>
                <w:szCs w:val="21"/>
              </w:rPr>
              <w:t>контракта</w:t>
            </w:r>
            <w:r w:rsidRPr="00457395">
              <w:rPr>
                <w:sz w:val="21"/>
                <w:szCs w:val="21"/>
              </w:rPr>
              <w:t>.</w:t>
            </w:r>
          </w:p>
          <w:p w:rsidR="001F10BE" w:rsidRPr="00457395" w:rsidRDefault="008E3EA8" w:rsidP="001761D9">
            <w:pPr>
              <w:autoSpaceDE w:val="0"/>
              <w:autoSpaceDN w:val="0"/>
              <w:adjustRightInd w:val="0"/>
              <w:ind w:firstLine="351"/>
              <w:jc w:val="both"/>
              <w:rPr>
                <w:sz w:val="21"/>
                <w:szCs w:val="21"/>
              </w:rPr>
            </w:pPr>
            <w:r w:rsidRPr="00457395">
              <w:rPr>
                <w:sz w:val="21"/>
                <w:szCs w:val="21"/>
              </w:rPr>
              <w:t xml:space="preserve">При уклонении победителя </w:t>
            </w:r>
            <w:r w:rsidR="00AF6DE2">
              <w:rPr>
                <w:sz w:val="21"/>
                <w:szCs w:val="21"/>
              </w:rPr>
              <w:t xml:space="preserve">открытого </w:t>
            </w:r>
            <w:r w:rsidRPr="00457395">
              <w:rPr>
                <w:sz w:val="21"/>
                <w:szCs w:val="21"/>
              </w:rPr>
              <w:t>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651149">
        <w:trPr>
          <w:trHeight w:val="65"/>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AF6DE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w:t>
            </w:r>
            <w:r w:rsidR="002D2DD0">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в соответствии с положениями Закона</w:t>
            </w:r>
            <w:r w:rsidR="002D2DD0">
              <w:rPr>
                <w:rFonts w:ascii="Times New Roman" w:hAnsi="Times New Roman" w:cs="Times New Roman"/>
                <w:b w:val="0"/>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BA3E6F" w:rsidRPr="00BA3E6F" w:rsidRDefault="00BA3E6F" w:rsidP="00BA3E6F">
            <w:pPr>
              <w:pStyle w:val="1"/>
              <w:numPr>
                <w:ilvl w:val="0"/>
                <w:numId w:val="0"/>
              </w:numPr>
              <w:spacing w:before="0" w:after="0"/>
              <w:ind w:left="34" w:firstLine="283"/>
              <w:jc w:val="both"/>
              <w:rPr>
                <w:rFonts w:ascii="Times New Roman" w:hAnsi="Times New Roman" w:cs="Times New Roman"/>
                <w:b w:val="0"/>
                <w:sz w:val="21"/>
                <w:szCs w:val="21"/>
              </w:rPr>
            </w:pPr>
            <w:r w:rsidRPr="00BA3E6F">
              <w:rPr>
                <w:rFonts w:ascii="Times New Roman" w:hAnsi="Times New Roman" w:cs="Times New Roman"/>
                <w:b w:val="0"/>
                <w:sz w:val="21"/>
                <w:szCs w:val="21"/>
              </w:rPr>
              <w:t>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10BE" w:rsidRPr="00BA3E6F" w:rsidRDefault="00BA3E6F" w:rsidP="00BA3E6F">
            <w:pPr>
              <w:pStyle w:val="1"/>
              <w:numPr>
                <w:ilvl w:val="0"/>
                <w:numId w:val="0"/>
              </w:numPr>
              <w:spacing w:before="0" w:after="0"/>
              <w:ind w:left="34" w:firstLine="283"/>
              <w:jc w:val="both"/>
              <w:rPr>
                <w:rFonts w:ascii="Times New Roman" w:hAnsi="Times New Roman" w:cs="Times New Roman"/>
                <w:b w:val="0"/>
                <w:sz w:val="21"/>
                <w:szCs w:val="21"/>
              </w:rPr>
            </w:pPr>
            <w:r w:rsidRPr="00BA3E6F">
              <w:rPr>
                <w:rFonts w:ascii="Times New Roman" w:hAnsi="Times New Roman" w:cs="Times New Roman"/>
                <w:b w:val="0"/>
                <w:sz w:val="21"/>
                <w:szCs w:val="21"/>
              </w:rPr>
              <w:t>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w:t>
            </w:r>
          </w:p>
        </w:tc>
      </w:tr>
      <w:tr w:rsidR="001F10BE" w:rsidRPr="00457395" w:rsidTr="00AF6DE2">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B31329" w:rsidRDefault="00B31329" w:rsidP="00122F7E">
            <w:pPr>
              <w:pStyle w:val="1"/>
              <w:keepNext w:val="0"/>
              <w:keepLines/>
              <w:numPr>
                <w:ilvl w:val="0"/>
                <w:numId w:val="0"/>
              </w:numPr>
              <w:spacing w:before="0"/>
              <w:ind w:firstLine="317"/>
              <w:rPr>
                <w:rFonts w:ascii="Times New Roman" w:hAnsi="Times New Roman" w:cs="Times New Roman"/>
                <w:sz w:val="21"/>
                <w:szCs w:val="21"/>
              </w:rPr>
            </w:pPr>
            <w:r>
              <w:rPr>
                <w:rFonts w:ascii="Times New Roman" w:hAnsi="Times New Roman" w:cs="Times New Roman"/>
                <w:b w:val="0"/>
                <w:sz w:val="21"/>
                <w:szCs w:val="21"/>
                <w:lang w:eastAsia="en-US"/>
              </w:rPr>
              <w:t>Указана в п.</w:t>
            </w:r>
            <w:r w:rsidRPr="003D3005">
              <w:rPr>
                <w:rFonts w:ascii="Times New Roman" w:hAnsi="Times New Roman" w:cs="Times New Roman"/>
                <w:b w:val="0"/>
                <w:sz w:val="21"/>
                <w:szCs w:val="21"/>
                <w:lang w:eastAsia="en-US"/>
              </w:rPr>
              <w:t>26</w:t>
            </w:r>
            <w:r>
              <w:rPr>
                <w:rFonts w:ascii="Times New Roman" w:hAnsi="Times New Roman" w:cs="Times New Roman"/>
                <w:b w:val="0"/>
                <w:sz w:val="21"/>
                <w:szCs w:val="21"/>
                <w:lang w:eastAsia="en-US"/>
              </w:rPr>
              <w:t xml:space="preserve"> Раздела </w:t>
            </w:r>
            <w:r>
              <w:rPr>
                <w:rFonts w:ascii="Times New Roman" w:hAnsi="Times New Roman" w:cs="Times New Roman"/>
                <w:b w:val="0"/>
                <w:sz w:val="21"/>
                <w:szCs w:val="21"/>
                <w:lang w:val="en-US" w:eastAsia="en-US"/>
              </w:rPr>
              <w:t>I</w:t>
            </w:r>
            <w:r>
              <w:rPr>
                <w:rFonts w:ascii="Times New Roman" w:hAnsi="Times New Roman" w:cs="Times New Roman"/>
                <w:b w:val="0"/>
                <w:sz w:val="21"/>
                <w:szCs w:val="21"/>
                <w:lang w:eastAsia="en-US"/>
              </w:rPr>
              <w:t xml:space="preserve"> конкурсной документации</w:t>
            </w:r>
          </w:p>
        </w:tc>
      </w:tr>
      <w:tr w:rsidR="001F10BE" w:rsidRPr="00457395" w:rsidTr="002D2DD0">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rPr>
            </w:pPr>
            <w:r w:rsidRPr="00457395">
              <w:rPr>
                <w:sz w:val="21"/>
                <w:szCs w:val="21"/>
                <w:lang w:eastAsia="en-US"/>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77E9B" w:rsidP="002D2DD0">
            <w:pPr>
              <w:pStyle w:val="ConsPlusNormal"/>
              <w:ind w:firstLine="317"/>
              <w:rPr>
                <w:rFonts w:ascii="Times New Roman" w:hAnsi="Times New Roman" w:cs="Times New Roman"/>
                <w:sz w:val="21"/>
                <w:szCs w:val="21"/>
              </w:rPr>
            </w:pPr>
            <w:r w:rsidRPr="00BC132E">
              <w:rPr>
                <w:rFonts w:ascii="Times New Roman" w:hAnsi="Times New Roman" w:cs="Times New Roman"/>
                <w:sz w:val="21"/>
                <w:szCs w:val="21"/>
              </w:rPr>
              <w:t xml:space="preserve">В соответствии с п. </w:t>
            </w:r>
            <w:r w:rsidR="00BC132E" w:rsidRPr="003D3005">
              <w:rPr>
                <w:rFonts w:ascii="Times New Roman" w:hAnsi="Times New Roman" w:cs="Times New Roman"/>
                <w:sz w:val="21"/>
                <w:szCs w:val="21"/>
              </w:rPr>
              <w:t>15</w:t>
            </w:r>
            <w:r w:rsidR="00425722" w:rsidRPr="003D3005">
              <w:rPr>
                <w:rFonts w:ascii="Times New Roman" w:hAnsi="Times New Roman" w:cs="Times New Roman"/>
                <w:sz w:val="21"/>
                <w:szCs w:val="21"/>
              </w:rPr>
              <w:t xml:space="preserve">, п. </w:t>
            </w:r>
            <w:r w:rsidR="00BC132E" w:rsidRPr="003D3005">
              <w:rPr>
                <w:rFonts w:ascii="Times New Roman" w:hAnsi="Times New Roman" w:cs="Times New Roman"/>
                <w:sz w:val="21"/>
                <w:szCs w:val="21"/>
              </w:rPr>
              <w:t>16</w:t>
            </w:r>
            <w:r w:rsidR="00BC132E" w:rsidRPr="00BC132E">
              <w:rPr>
                <w:rFonts w:ascii="Times New Roman" w:hAnsi="Times New Roman" w:cs="Times New Roman"/>
                <w:sz w:val="21"/>
                <w:szCs w:val="21"/>
              </w:rPr>
              <w:t xml:space="preserve">Раздела </w:t>
            </w:r>
            <w:r w:rsidR="00BC132E" w:rsidRPr="00BC132E">
              <w:rPr>
                <w:rFonts w:ascii="Times New Roman" w:hAnsi="Times New Roman" w:cs="Times New Roman"/>
                <w:sz w:val="21"/>
                <w:szCs w:val="21"/>
                <w:lang w:val="en-US"/>
              </w:rPr>
              <w:t>I</w:t>
            </w:r>
            <w:r w:rsidR="00D00D64">
              <w:rPr>
                <w:rFonts w:ascii="Times New Roman" w:hAnsi="Times New Roman" w:cs="Times New Roman"/>
                <w:sz w:val="21"/>
                <w:szCs w:val="21"/>
              </w:rPr>
              <w:t>к</w:t>
            </w:r>
            <w:r w:rsidRPr="00BC132E">
              <w:rPr>
                <w:rFonts w:ascii="Times New Roman" w:hAnsi="Times New Roman" w:cs="Times New Roman"/>
                <w:sz w:val="21"/>
                <w:szCs w:val="21"/>
              </w:rPr>
              <w:t>онкурсной документации</w:t>
            </w:r>
          </w:p>
          <w:p w:rsidR="001F10BE" w:rsidRPr="00457395" w:rsidRDefault="001F10BE" w:rsidP="002D2DD0">
            <w:pPr>
              <w:autoSpaceDE w:val="0"/>
              <w:autoSpaceDN w:val="0"/>
              <w:adjustRightInd w:val="0"/>
              <w:rPr>
                <w:sz w:val="21"/>
                <w:szCs w:val="21"/>
                <w:lang w:eastAsia="en-US"/>
              </w:rPr>
            </w:pPr>
          </w:p>
        </w:tc>
      </w:tr>
      <w:tr w:rsidR="001F10BE" w:rsidRPr="00457395" w:rsidTr="001761D9">
        <w:trPr>
          <w:trHeight w:val="4513"/>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CA3AC5">
            <w:pPr>
              <w:autoSpaceDE w:val="0"/>
              <w:autoSpaceDN w:val="0"/>
              <w:adjustRightInd w:val="0"/>
              <w:jc w:val="both"/>
              <w:rPr>
                <w:sz w:val="21"/>
                <w:szCs w:val="21"/>
                <w:lang w:eastAsia="en-US"/>
              </w:rPr>
            </w:pPr>
            <w:r w:rsidRPr="00457395">
              <w:rPr>
                <w:sz w:val="21"/>
                <w:szCs w:val="21"/>
                <w:lang w:eastAsia="en-US"/>
              </w:rPr>
              <w:t xml:space="preserve">Возможность заказчика заключить </w:t>
            </w:r>
            <w:r w:rsidR="00CA3AC5">
              <w:rPr>
                <w:sz w:val="21"/>
                <w:szCs w:val="21"/>
                <w:lang w:eastAsia="en-US"/>
              </w:rPr>
              <w:t>контракты</w:t>
            </w:r>
            <w:r w:rsidRPr="00457395">
              <w:rPr>
                <w:sz w:val="21"/>
                <w:szCs w:val="21"/>
                <w:lang w:eastAsia="en-US"/>
              </w:rPr>
              <w:t xml:space="preserve">,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w:t>
            </w:r>
            <w:r w:rsidR="00CA3AC5">
              <w:rPr>
                <w:sz w:val="21"/>
                <w:szCs w:val="21"/>
                <w:lang w:eastAsia="en-US"/>
              </w:rPr>
              <w:t>контракта</w:t>
            </w:r>
            <w:r w:rsidRPr="00457395">
              <w:rPr>
                <w:sz w:val="21"/>
                <w:szCs w:val="21"/>
                <w:lang w:eastAsia="en-US"/>
              </w:rPr>
              <w:t xml:space="preserve">, указанными в конкурсной документации (далее - поисковая научно-исследовательская работа), с указанием количества указанных </w:t>
            </w:r>
            <w:r w:rsidR="00CA3AC5">
              <w:rPr>
                <w:sz w:val="21"/>
                <w:szCs w:val="21"/>
                <w:lang w:eastAsia="en-US"/>
              </w:rPr>
              <w:t>контрактов</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autoSpaceDE w:val="0"/>
              <w:autoSpaceDN w:val="0"/>
              <w:adjustRightInd w:val="0"/>
              <w:ind w:firstLine="317"/>
              <w:rPr>
                <w:sz w:val="21"/>
                <w:szCs w:val="21"/>
                <w:lang w:eastAsia="en-US"/>
              </w:rPr>
            </w:pPr>
            <w:r w:rsidRPr="00457395">
              <w:rPr>
                <w:sz w:val="21"/>
                <w:szCs w:val="21"/>
                <w:lang w:eastAsia="en-US"/>
              </w:rPr>
              <w:t>Не предусмотрена.</w:t>
            </w: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1761D9">
            <w:pPr>
              <w:autoSpaceDE w:val="0"/>
              <w:autoSpaceDN w:val="0"/>
              <w:adjustRightInd w:val="0"/>
              <w:rPr>
                <w:sz w:val="21"/>
                <w:szCs w:val="21"/>
                <w:lang w:eastAsia="en-US"/>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r w:rsidR="00A36973">
              <w:rPr>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Default="00A36973" w:rsidP="006E25D8">
            <w:pPr>
              <w:autoSpaceDE w:val="0"/>
              <w:autoSpaceDN w:val="0"/>
              <w:adjustRightInd w:val="0"/>
              <w:ind w:firstLine="317"/>
              <w:jc w:val="both"/>
              <w:rPr>
                <w:sz w:val="21"/>
                <w:szCs w:val="21"/>
              </w:rPr>
            </w:pPr>
            <w:r w:rsidRPr="00A36973">
              <w:rPr>
                <w:sz w:val="21"/>
                <w:szCs w:val="21"/>
                <w:lang w:eastAsia="en-US"/>
              </w:rPr>
              <w:t xml:space="preserve">Критерии оценки заявок на участие в открытом конкурсе, величины значимости этих критериев </w:t>
            </w:r>
            <w:r w:rsidR="00AF6DE2">
              <w:rPr>
                <w:sz w:val="21"/>
                <w:szCs w:val="21"/>
                <w:lang w:eastAsia="en-US"/>
              </w:rPr>
              <w:t>у</w:t>
            </w:r>
            <w:r w:rsidR="00AF6DE2" w:rsidRPr="00AF6DE2">
              <w:rPr>
                <w:sz w:val="21"/>
                <w:szCs w:val="21"/>
                <w:lang w:eastAsia="en-US"/>
              </w:rPr>
              <w:t>становлены</w:t>
            </w:r>
            <w:r w:rsidR="001F10BE" w:rsidRPr="00457395">
              <w:rPr>
                <w:sz w:val="21"/>
                <w:szCs w:val="21"/>
                <w:lang w:eastAsia="en-US"/>
              </w:rPr>
              <w:t xml:space="preserve"> в </w:t>
            </w:r>
            <w:r w:rsidR="002318F5" w:rsidRPr="00457395">
              <w:rPr>
                <w:sz w:val="21"/>
                <w:szCs w:val="21"/>
              </w:rPr>
              <w:t>Р</w:t>
            </w:r>
            <w:r w:rsidR="001F10BE" w:rsidRPr="00457395">
              <w:rPr>
                <w:sz w:val="21"/>
                <w:szCs w:val="21"/>
              </w:rPr>
              <w:t xml:space="preserve">азделе </w:t>
            </w:r>
            <w:r w:rsidR="001F10BE" w:rsidRPr="00457395">
              <w:rPr>
                <w:sz w:val="21"/>
                <w:szCs w:val="21"/>
                <w:lang w:val="en-US"/>
              </w:rPr>
              <w:t>VI</w:t>
            </w:r>
            <w:r w:rsidR="001F10BE" w:rsidRPr="00457395">
              <w:rPr>
                <w:sz w:val="21"/>
                <w:szCs w:val="21"/>
              </w:rPr>
              <w:t xml:space="preserve"> «Оценка заявок»</w:t>
            </w:r>
            <w:r w:rsidR="002318F5" w:rsidRPr="00457395">
              <w:rPr>
                <w:sz w:val="21"/>
                <w:szCs w:val="21"/>
              </w:rPr>
              <w:t xml:space="preserve"> конкурсной документации</w:t>
            </w:r>
            <w:r w:rsidR="001F10BE" w:rsidRPr="00457395">
              <w:rPr>
                <w:sz w:val="21"/>
                <w:szCs w:val="21"/>
              </w:rPr>
              <w:t xml:space="preserve">. </w:t>
            </w:r>
          </w:p>
          <w:p w:rsidR="00A36973" w:rsidRPr="00A36973" w:rsidRDefault="00A36973" w:rsidP="006E25D8">
            <w:pPr>
              <w:autoSpaceDE w:val="0"/>
              <w:autoSpaceDN w:val="0"/>
              <w:adjustRightInd w:val="0"/>
              <w:ind w:firstLine="317"/>
              <w:jc w:val="both"/>
              <w:rPr>
                <w:sz w:val="21"/>
                <w:szCs w:val="21"/>
                <w:lang w:eastAsia="en-US"/>
              </w:rPr>
            </w:pPr>
            <w:r>
              <w:rPr>
                <w:sz w:val="21"/>
                <w:szCs w:val="21"/>
                <w:lang w:eastAsia="en-US"/>
              </w:rPr>
              <w:t>П</w:t>
            </w:r>
            <w:r w:rsidRPr="00A36973">
              <w:rPr>
                <w:sz w:val="21"/>
                <w:szCs w:val="21"/>
                <w:lang w:eastAsia="en-US"/>
              </w:rPr>
              <w:t>орядок рассмотрения и оценки заявок на участие в открытом конкурсе</w:t>
            </w:r>
            <w:r w:rsidR="00E6154A">
              <w:rPr>
                <w:sz w:val="21"/>
                <w:szCs w:val="21"/>
                <w:lang w:eastAsia="en-US"/>
              </w:rPr>
              <w:t xml:space="preserve"> </w:t>
            </w:r>
            <w:r w:rsidR="00AF6DE2">
              <w:rPr>
                <w:sz w:val="21"/>
                <w:szCs w:val="21"/>
                <w:lang w:eastAsia="en-US"/>
              </w:rPr>
              <w:t>у</w:t>
            </w:r>
            <w:r w:rsidR="00AF6DE2" w:rsidRPr="00AF6DE2">
              <w:rPr>
                <w:sz w:val="21"/>
                <w:szCs w:val="21"/>
                <w:lang w:eastAsia="en-US"/>
              </w:rPr>
              <w:t>становлен</w:t>
            </w:r>
            <w:r>
              <w:rPr>
                <w:sz w:val="21"/>
                <w:szCs w:val="21"/>
                <w:lang w:eastAsia="en-US"/>
              </w:rPr>
              <w:t xml:space="preserve"> в п.</w:t>
            </w:r>
            <w:r w:rsidRPr="003D3005">
              <w:rPr>
                <w:sz w:val="21"/>
                <w:szCs w:val="21"/>
                <w:lang w:eastAsia="en-US"/>
              </w:rPr>
              <w:t>22</w:t>
            </w:r>
            <w:r w:rsidR="00E6154A">
              <w:rPr>
                <w:sz w:val="21"/>
                <w:szCs w:val="21"/>
                <w:lang w:eastAsia="en-US"/>
              </w:rPr>
              <w:t xml:space="preserve"> </w:t>
            </w:r>
            <w:r w:rsidRPr="00A36973">
              <w:rPr>
                <w:sz w:val="21"/>
                <w:szCs w:val="21"/>
                <w:lang w:eastAsia="en-US"/>
              </w:rPr>
              <w:t xml:space="preserve">Раздела </w:t>
            </w:r>
            <w:r>
              <w:rPr>
                <w:sz w:val="21"/>
                <w:szCs w:val="21"/>
                <w:lang w:val="en-US" w:eastAsia="en-US"/>
              </w:rPr>
              <w:t>I</w:t>
            </w:r>
            <w:r w:rsidRPr="00457395">
              <w:rPr>
                <w:sz w:val="21"/>
                <w:szCs w:val="21"/>
              </w:rPr>
              <w:t>конкурсной документации</w:t>
            </w:r>
            <w:r>
              <w:rPr>
                <w:sz w:val="21"/>
                <w:szCs w:val="21"/>
              </w:rPr>
              <w:t>.</w:t>
            </w:r>
          </w:p>
        </w:tc>
      </w:tr>
      <w:tr w:rsidR="0067433A"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67433A" w:rsidRPr="00457395" w:rsidRDefault="0067433A"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Форма, сроки и порядок оплаты услуг</w:t>
            </w:r>
          </w:p>
        </w:tc>
        <w:tc>
          <w:tcPr>
            <w:tcW w:w="5812" w:type="dxa"/>
            <w:tcBorders>
              <w:top w:val="single" w:sz="6" w:space="0" w:color="auto"/>
              <w:left w:val="single" w:sz="6" w:space="0" w:color="auto"/>
              <w:bottom w:val="single" w:sz="6" w:space="0" w:color="auto"/>
              <w:right w:val="single" w:sz="6" w:space="0" w:color="auto"/>
            </w:tcBorders>
            <w:vAlign w:val="center"/>
          </w:tcPr>
          <w:p w:rsidR="0067433A" w:rsidRPr="00457395" w:rsidRDefault="00CA3AC5" w:rsidP="00CA3AC5">
            <w:pPr>
              <w:autoSpaceDE w:val="0"/>
              <w:autoSpaceDN w:val="0"/>
              <w:adjustRightInd w:val="0"/>
              <w:ind w:firstLine="317"/>
              <w:jc w:val="both"/>
              <w:rPr>
                <w:sz w:val="21"/>
                <w:szCs w:val="21"/>
                <w:lang w:eastAsia="en-US"/>
              </w:rPr>
            </w:pPr>
            <w:r w:rsidRPr="00CA3AC5">
              <w:rPr>
                <w:color w:val="000000"/>
                <w:sz w:val="21"/>
                <w:szCs w:val="21"/>
              </w:rPr>
              <w:t xml:space="preserve">Вознаграждение Исполнителю за оказанные услуги оплачиваются единовременно за календарный месяц на основании счета и подписанного акта выполненных работ в течении 15 (пятнадцати) </w:t>
            </w:r>
            <w:r>
              <w:rPr>
                <w:color w:val="000000"/>
                <w:sz w:val="21"/>
                <w:szCs w:val="21"/>
              </w:rPr>
              <w:t>рабочих</w:t>
            </w:r>
            <w:r w:rsidRPr="00CA3AC5">
              <w:rPr>
                <w:color w:val="000000"/>
                <w:sz w:val="21"/>
                <w:szCs w:val="21"/>
              </w:rPr>
              <w:t xml:space="preserve"> дней со дня подписания Заказчиком Акта сдачи-приемки оказанных услуг.</w:t>
            </w:r>
            <w:r w:rsidR="00E6154A">
              <w:rPr>
                <w:color w:val="000000"/>
                <w:sz w:val="21"/>
                <w:szCs w:val="21"/>
              </w:rPr>
              <w:t xml:space="preserve"> </w:t>
            </w:r>
            <w:r w:rsidRPr="00CA3AC5">
              <w:rPr>
                <w:color w:val="000000"/>
                <w:sz w:val="21"/>
                <w:szCs w:val="21"/>
              </w:rPr>
              <w:t>Счет должен быть предоставлен Заказчику в течении 3(трех) рабочих дней с момента подписания акта выполненных работ.</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sz w:val="21"/>
                <w:szCs w:val="21"/>
                <w:lang w:eastAsia="en-US"/>
              </w:rPr>
            </w:pPr>
            <w:r w:rsidRPr="0086036F">
              <w:rPr>
                <w:bCs/>
                <w:color w:val="000000"/>
                <w:sz w:val="21"/>
                <w:szCs w:val="21"/>
              </w:rPr>
              <w:t>Привлечение соисполнителей (субподрядчиков)</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031C3F">
            <w:pPr>
              <w:autoSpaceDE w:val="0"/>
              <w:autoSpaceDN w:val="0"/>
              <w:adjustRightInd w:val="0"/>
              <w:ind w:firstLine="317"/>
              <w:jc w:val="both"/>
              <w:rPr>
                <w:color w:val="000000"/>
                <w:sz w:val="21"/>
                <w:szCs w:val="21"/>
                <w:highlight w:val="yellow"/>
              </w:rPr>
            </w:pPr>
            <w:r>
              <w:rPr>
                <w:color w:val="000000"/>
                <w:sz w:val="21"/>
                <w:szCs w:val="21"/>
              </w:rPr>
              <w:t>Н</w:t>
            </w:r>
            <w:r w:rsidRPr="00031C3F">
              <w:rPr>
                <w:color w:val="000000"/>
                <w:sz w:val="21"/>
                <w:szCs w:val="21"/>
              </w:rPr>
              <w:t xml:space="preserve">е </w:t>
            </w:r>
            <w:r>
              <w:rPr>
                <w:color w:val="000000"/>
                <w:sz w:val="21"/>
                <w:szCs w:val="21"/>
              </w:rPr>
              <w:t>установлено</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color w:val="000000"/>
                <w:sz w:val="21"/>
                <w:szCs w:val="21"/>
              </w:rPr>
            </w:pPr>
            <w:r w:rsidRPr="0086036F">
              <w:rPr>
                <w:sz w:val="21"/>
                <w:szCs w:val="21"/>
              </w:rPr>
              <w:t>Антидемпинговые меры при проведении открытого конкурса</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2560AE">
            <w:pPr>
              <w:autoSpaceDE w:val="0"/>
              <w:autoSpaceDN w:val="0"/>
              <w:adjustRightInd w:val="0"/>
              <w:ind w:firstLine="317"/>
              <w:jc w:val="both"/>
              <w:rPr>
                <w:color w:val="000000"/>
                <w:sz w:val="21"/>
                <w:szCs w:val="21"/>
                <w:highlight w:val="yellow"/>
              </w:rPr>
            </w:pPr>
            <w:r w:rsidRPr="00031C3F">
              <w:rPr>
                <w:color w:val="000000"/>
                <w:sz w:val="21"/>
                <w:szCs w:val="21"/>
              </w:rPr>
              <w:t>В соответствии со статьей 37 Закона</w:t>
            </w:r>
            <w:r>
              <w:rPr>
                <w:color w:val="000000"/>
                <w:sz w:val="21"/>
                <w:szCs w:val="21"/>
              </w:rPr>
              <w:t xml:space="preserve"> о контрактной системе</w:t>
            </w:r>
            <w:r w:rsidRPr="00031C3F">
              <w:rPr>
                <w:color w:val="000000"/>
                <w:sz w:val="21"/>
                <w:szCs w:val="21"/>
              </w:rPr>
              <w:t>.</w:t>
            </w:r>
          </w:p>
        </w:tc>
      </w:tr>
    </w:tbl>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45E5F" w:rsidRPr="00645E5F" w:rsidRDefault="001F10BE" w:rsidP="00E44C08">
      <w:pPr>
        <w:widowControl w:val="0"/>
        <w:spacing w:after="200" w:line="276" w:lineRule="auto"/>
        <w:jc w:val="center"/>
        <w:rPr>
          <w:b/>
        </w:rPr>
      </w:pPr>
      <w:r w:rsidRPr="0067433A">
        <w:rPr>
          <w:b/>
        </w:rPr>
        <w:lastRenderedPageBreak/>
        <w:t xml:space="preserve">РАЗДЕЛ  </w:t>
      </w:r>
      <w:r w:rsidR="00CE63E1" w:rsidRPr="0067433A">
        <w:rPr>
          <w:b/>
          <w:lang w:val="en-US"/>
        </w:rPr>
        <w:t>III</w:t>
      </w:r>
      <w:r w:rsidR="00CE63E1" w:rsidRPr="0067433A">
        <w:rPr>
          <w:b/>
        </w:rPr>
        <w:t>.</w:t>
      </w:r>
      <w:r w:rsidR="00E44C08">
        <w:rPr>
          <w:b/>
        </w:rPr>
        <w:t xml:space="preserve"> </w:t>
      </w:r>
      <w:r w:rsidR="00645E5F" w:rsidRPr="00645E5F">
        <w:rPr>
          <w:b/>
        </w:rPr>
        <w:t>ТЕХНИЧЕСКОЕ ЗАДАНИЕ</w:t>
      </w:r>
    </w:p>
    <w:p w:rsidR="00645E5F" w:rsidRPr="00645E5F" w:rsidRDefault="00645E5F" w:rsidP="00645E5F">
      <w:pPr>
        <w:suppressAutoHyphens/>
        <w:ind w:firstLine="1134"/>
        <w:jc w:val="center"/>
      </w:pPr>
      <w:r w:rsidRPr="00645E5F">
        <w:t>Муниципальное унитарное предприятие «Водоканал» г.Йошкар-Олы»</w:t>
      </w:r>
    </w:p>
    <w:p w:rsidR="00645E5F" w:rsidRDefault="00645E5F" w:rsidP="00645E5F">
      <w:pPr>
        <w:suppressAutoHyphens/>
        <w:ind w:firstLine="1134"/>
        <w:jc w:val="center"/>
      </w:pPr>
      <w:r w:rsidRPr="00645E5F">
        <w:t xml:space="preserve"> Муниципального образования «Город Йошкар-Ола» </w:t>
      </w:r>
    </w:p>
    <w:p w:rsidR="00E44C08" w:rsidRPr="00E44C08" w:rsidRDefault="00E44C08" w:rsidP="00E44C08">
      <w:pPr>
        <w:suppressAutoHyphens/>
        <w:ind w:firstLine="1134"/>
        <w:jc w:val="center"/>
        <w:rPr>
          <w:color w:val="00000A"/>
        </w:rPr>
      </w:pPr>
    </w:p>
    <w:tbl>
      <w:tblPr>
        <w:tblW w:w="5000" w:type="pct"/>
        <w:tblInd w:w="-19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tblPr>
      <w:tblGrid>
        <w:gridCol w:w="520"/>
        <w:gridCol w:w="2328"/>
        <w:gridCol w:w="6702"/>
      </w:tblGrid>
      <w:tr w:rsidR="00E44C08" w:rsidRPr="00E44C08" w:rsidTr="00E44C08">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 п/п</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Перечень основных данных и требований</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Содержание требований</w:t>
            </w:r>
          </w:p>
        </w:tc>
      </w:tr>
      <w:tr w:rsidR="00E44C08" w:rsidRPr="00E44C08" w:rsidTr="00E44C08">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1</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ind w:right="-108"/>
              <w:jc w:val="center"/>
              <w:rPr>
                <w:color w:val="00000A"/>
                <w:sz w:val="22"/>
                <w:szCs w:val="22"/>
              </w:rPr>
            </w:pPr>
            <w:r w:rsidRPr="00E44C08">
              <w:rPr>
                <w:color w:val="00000A"/>
                <w:sz w:val="22"/>
                <w:szCs w:val="22"/>
              </w:rPr>
              <w:t>2</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3</w:t>
            </w:r>
          </w:p>
        </w:tc>
      </w:tr>
      <w:tr w:rsidR="00E44C08" w:rsidRPr="00E44C08" w:rsidTr="00E44C08">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1.</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Предмет контракта</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z w:val="22"/>
                <w:szCs w:val="22"/>
              </w:rPr>
              <w:t>Оказание услуг по переводу денежных средств физических лиц на счет МУП «Водоканал»</w:t>
            </w:r>
          </w:p>
        </w:tc>
      </w:tr>
      <w:tr w:rsidR="00E44C08" w:rsidRPr="00E44C08" w:rsidTr="00E44C08">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2.</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Место оказания услуг, выполнения работ</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FF0000"/>
                <w:sz w:val="22"/>
                <w:szCs w:val="22"/>
              </w:rPr>
            </w:pPr>
            <w:r w:rsidRPr="00E44C08">
              <w:rPr>
                <w:color w:val="00000A"/>
                <w:sz w:val="22"/>
                <w:szCs w:val="22"/>
              </w:rPr>
              <w:t>г.Йошкар-Ола и  населенные пункты Медведевского района Республики Марий Эл</w:t>
            </w:r>
          </w:p>
        </w:tc>
      </w:tr>
      <w:tr w:rsidR="00E44C08" w:rsidRPr="00E44C08" w:rsidTr="00E44C08">
        <w:trPr>
          <w:trHeight w:val="845"/>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3.</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Условия  оказания услуг</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tabs>
                <w:tab w:val="left" w:pos="720"/>
              </w:tabs>
              <w:suppressAutoHyphens/>
              <w:jc w:val="both"/>
              <w:rPr>
                <w:color w:val="00000A"/>
                <w:sz w:val="22"/>
                <w:szCs w:val="22"/>
              </w:rPr>
            </w:pPr>
            <w:r w:rsidRPr="00E44C08">
              <w:rPr>
                <w:color w:val="00000A"/>
                <w:sz w:val="22"/>
                <w:szCs w:val="22"/>
              </w:rPr>
              <w:t>Исполнитель гарантирует качество оказанных услуг, их своевременное и в полном объеме выполнение, возможность получения Заказчиком любой информации, относящейся к предмету настоящей закупки ежемесячно, а также по запросу Заказчика в течение 3 рабочих дней с момента направления запроса.</w:t>
            </w:r>
          </w:p>
          <w:p w:rsidR="00E44C08" w:rsidRPr="00E44C08" w:rsidRDefault="00E44C08" w:rsidP="00E44C08">
            <w:pPr>
              <w:tabs>
                <w:tab w:val="left" w:pos="720"/>
              </w:tabs>
              <w:suppressAutoHyphens/>
              <w:jc w:val="both"/>
              <w:rPr>
                <w:color w:val="00000A"/>
                <w:sz w:val="22"/>
                <w:szCs w:val="22"/>
              </w:rPr>
            </w:pPr>
            <w:r w:rsidRPr="00E44C08">
              <w:rPr>
                <w:color w:val="00000A"/>
                <w:sz w:val="22"/>
                <w:szCs w:val="22"/>
              </w:rPr>
              <w:t xml:space="preserve">     Исполнитель гарантирует отсутствие расчетных ошибок, опечаток, а также соблюдение прав и законных интересов плательщиков.</w:t>
            </w:r>
          </w:p>
        </w:tc>
      </w:tr>
      <w:tr w:rsidR="00E44C08" w:rsidRPr="00E44C08" w:rsidTr="00E44C08">
        <w:trPr>
          <w:trHeight w:val="313"/>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4</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Объем оказываемых услуг</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z w:val="22"/>
                <w:szCs w:val="22"/>
              </w:rPr>
              <w:t>Ожидаемая сумма денежных средств, подлежащая переводу денежных средств на расчетный счет Заказчика за период действия контракта ориентировочно составляет 559 735 762,00 рублей.</w:t>
            </w:r>
          </w:p>
        </w:tc>
      </w:tr>
      <w:tr w:rsidR="00E44C08" w:rsidRPr="00E44C08" w:rsidTr="00E44C08">
        <w:trPr>
          <w:trHeight w:val="313"/>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5.</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Начальная максимальная цена контракта</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z w:val="22"/>
                <w:szCs w:val="22"/>
              </w:rPr>
              <w:t>9 067 719 (Девять миллионов шестьдесят семь тысяч семьсот девятнадцать) рублей 34 копейки</w:t>
            </w:r>
          </w:p>
          <w:p w:rsidR="00E44C08" w:rsidRPr="00E44C08" w:rsidRDefault="00E44C08" w:rsidP="00E44C08">
            <w:pPr>
              <w:suppressAutoHyphens/>
              <w:jc w:val="both"/>
              <w:rPr>
                <w:color w:val="00000A"/>
                <w:sz w:val="22"/>
                <w:szCs w:val="22"/>
              </w:rPr>
            </w:pPr>
            <w:r w:rsidRPr="00E44C08">
              <w:rPr>
                <w:color w:val="00000A"/>
                <w:sz w:val="22"/>
                <w:szCs w:val="22"/>
              </w:rPr>
              <w:t>(1,62% от объема 559 735 762,00 рублей)</w:t>
            </w:r>
          </w:p>
        </w:tc>
      </w:tr>
      <w:tr w:rsidR="00E44C08" w:rsidRPr="00E44C08" w:rsidTr="00E44C08">
        <w:trPr>
          <w:trHeight w:val="313"/>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6.</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Наименование услуг, требования к оказываемым услугам</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z w:val="22"/>
                <w:szCs w:val="22"/>
              </w:rPr>
              <w:t>Исполнитель обязуется:</w:t>
            </w:r>
          </w:p>
          <w:p w:rsidR="00E44C08" w:rsidRPr="00E44C08" w:rsidRDefault="00E44C08" w:rsidP="00E44C08">
            <w:pPr>
              <w:tabs>
                <w:tab w:val="left" w:pos="1326"/>
              </w:tabs>
              <w:suppressAutoHyphens/>
              <w:spacing w:line="200" w:lineRule="atLeast"/>
              <w:jc w:val="both"/>
              <w:rPr>
                <w:color w:val="00000A"/>
              </w:rPr>
            </w:pPr>
            <w:r w:rsidRPr="00E44C08">
              <w:rPr>
                <w:color w:val="00000A"/>
                <w:sz w:val="22"/>
                <w:szCs w:val="22"/>
              </w:rPr>
              <w:t>1. Осуществлять перевод денежных средств физических лиц через структурные подразделения Исполнителя, терминалы самообслуживания на основании установленного платежного документа, предъявленного к оплате физическим лицом, а также, при осуществлении переводов через сеть Интернет в безналичной форме на основании введенных/названных физическим лицом идентификационных данных платежа, на расчетный счет (счета) МУП «Водоканал» в качестве оплаты услуг.</w:t>
            </w:r>
          </w:p>
          <w:p w:rsidR="00E44C08" w:rsidRPr="00E44C08" w:rsidRDefault="00E44C08" w:rsidP="00E44C08">
            <w:pPr>
              <w:tabs>
                <w:tab w:val="left" w:pos="1326"/>
              </w:tabs>
              <w:suppressAutoHyphens/>
              <w:spacing w:line="200" w:lineRule="atLeast"/>
              <w:jc w:val="both"/>
              <w:rPr>
                <w:color w:val="00000A"/>
              </w:rPr>
            </w:pPr>
            <w:r w:rsidRPr="00E44C08">
              <w:rPr>
                <w:color w:val="00000A"/>
                <w:sz w:val="22"/>
                <w:szCs w:val="22"/>
              </w:rPr>
              <w:t xml:space="preserve">   Перевод денежных средств от физических лиц может осуществляться без открытия банковского счета и (или) с использованием банковских счетов Плательщиков – физических лиц.</w:t>
            </w:r>
          </w:p>
          <w:p w:rsidR="00E44C08" w:rsidRPr="00E44C08" w:rsidRDefault="00E44C08" w:rsidP="00E44C08">
            <w:pPr>
              <w:widowControl w:val="0"/>
              <w:suppressAutoHyphens/>
              <w:spacing w:line="200" w:lineRule="atLeast"/>
              <w:jc w:val="both"/>
              <w:rPr>
                <w:color w:val="00000A"/>
              </w:rPr>
            </w:pPr>
            <w:r w:rsidRPr="00E44C08">
              <w:rPr>
                <w:color w:val="00000A"/>
                <w:sz w:val="22"/>
                <w:szCs w:val="22"/>
              </w:rPr>
              <w:t xml:space="preserve">2. Ежедневно предоставлять с использованием защищенных каналов связи </w:t>
            </w:r>
            <w:r w:rsidRPr="00E44C08">
              <w:rPr>
                <w:bCs/>
                <w:color w:val="00000A"/>
                <w:sz w:val="22"/>
                <w:szCs w:val="22"/>
              </w:rPr>
              <w:t xml:space="preserve">«Электронный реестр по оплате коммунальных услуг» </w:t>
            </w:r>
            <w:r w:rsidRPr="00E44C08">
              <w:rPr>
                <w:color w:val="00000A"/>
                <w:sz w:val="22"/>
                <w:szCs w:val="22"/>
              </w:rPr>
              <w:t>по утвержденной форме. В «Электронном реестре по оплате коммунальных услуг» должна содержаться информация о переведенных денежных средствах физических лиц в адрес МУП «Водоканал»</w:t>
            </w:r>
            <w:r w:rsidRPr="00E44C08">
              <w:rPr>
                <w:bCs/>
                <w:color w:val="00000A"/>
                <w:sz w:val="22"/>
                <w:szCs w:val="22"/>
              </w:rPr>
              <w:t xml:space="preserve">. </w:t>
            </w:r>
          </w:p>
          <w:p w:rsidR="00E44C08" w:rsidRPr="00E44C08" w:rsidRDefault="00E44C08" w:rsidP="00E44C08">
            <w:pPr>
              <w:widowControl w:val="0"/>
              <w:suppressAutoHyphens/>
              <w:spacing w:line="200" w:lineRule="atLeast"/>
              <w:jc w:val="both"/>
              <w:rPr>
                <w:color w:val="00000A"/>
              </w:rPr>
            </w:pPr>
            <w:r w:rsidRPr="00E44C08">
              <w:rPr>
                <w:bCs/>
                <w:color w:val="00000A"/>
                <w:sz w:val="22"/>
                <w:szCs w:val="22"/>
              </w:rPr>
              <w:t>3. Перечислять на расчетный счет все суммы платежей от плательщиков в пользу МУП «Водоканал», посредством форм безналичных расчетов не позднее первого рабочего дня, следующего за днем приема перевода Исполнителем.</w:t>
            </w:r>
            <w:r w:rsidRPr="00E44C08">
              <w:rPr>
                <w:color w:val="00000A"/>
                <w:sz w:val="22"/>
                <w:szCs w:val="22"/>
              </w:rPr>
              <w:t xml:space="preserve"> Сумма денежных средств, перечисленная Исполнителем МУП «Водоканал» по каждому платежному поручению, должна соответствовать сумме, указанной в «Электронном реестре по оплате коммунальных услуг». Окончательный перевод за расчетный месяц, Исполнитель осуществляет не позднее первого числа календарного месяца, следующего за расчетным месяцем. Если дата окончательного расчета приходится на нерабочие или праздничные дни, днем </w:t>
            </w:r>
            <w:r w:rsidRPr="00E44C08">
              <w:rPr>
                <w:color w:val="00000A"/>
                <w:sz w:val="22"/>
                <w:szCs w:val="22"/>
              </w:rPr>
              <w:lastRenderedPageBreak/>
              <w:t>окончания окончательного расчета считается ближайший за ним рабочий день.</w:t>
            </w:r>
          </w:p>
          <w:p w:rsidR="00E44C08" w:rsidRPr="00E44C08" w:rsidRDefault="00E44C08" w:rsidP="00E44C08">
            <w:pPr>
              <w:widowControl w:val="0"/>
              <w:suppressAutoHyphens/>
              <w:spacing w:line="200" w:lineRule="atLeast"/>
              <w:jc w:val="both"/>
              <w:rPr>
                <w:color w:val="00000A"/>
              </w:rPr>
            </w:pPr>
            <w:r w:rsidRPr="00E44C08">
              <w:rPr>
                <w:color w:val="00000A"/>
                <w:sz w:val="22"/>
                <w:szCs w:val="22"/>
              </w:rPr>
              <w:t>4. Сверять предоставляемые «Электронные реестры по оплате коммунальных услуг» по количеству и сумме перечисленных платежей за услуги и нести ответственность за достоверность передаваемой информации.</w:t>
            </w:r>
          </w:p>
          <w:p w:rsidR="00E44C08" w:rsidRPr="00E44C08" w:rsidRDefault="00E44C08" w:rsidP="00E44C08">
            <w:pPr>
              <w:tabs>
                <w:tab w:val="left" w:pos="1302"/>
              </w:tabs>
              <w:suppressAutoHyphens/>
              <w:spacing w:line="200" w:lineRule="atLeast"/>
              <w:jc w:val="both"/>
              <w:rPr>
                <w:color w:val="00000A"/>
              </w:rPr>
            </w:pPr>
            <w:r w:rsidRPr="00E44C08">
              <w:rPr>
                <w:color w:val="00000A"/>
                <w:sz w:val="22"/>
                <w:szCs w:val="22"/>
              </w:rPr>
              <w:t>5. Нести ответственность за нарушение установленных контрактом порядков и сроков перевода МУП «Водоканал» от физических лиц платежей в соответствии с законодательством Российской Федерации.</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6. Обеспечить технологическое функционирование, сохранность сведений об оплате Плательщиками услуг, их ведение, а также безопасность информации, нести ответственность за сохранность документов в части исполнения Контракта.</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7. Хранить информацию о переводах плательщиков в пользу МУП «Водоканал» в течение 5 лет с момента совершения перевода.</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8. Ежемесячно, не позднее 15 (пятнадцатого) календарного дня отчетного месяца, предоставлять Заказчику оформленный акт оказанных услуг, счет на оплату.</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9. Осуществлять обработку персональных данных Плательщиков с целью исполнения обязательств по настоящему контракту.</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10. Соблюдать конфиденциальность персональных данных Плательщиков и обеспечить безопасность этих данных, соблюдая требования Федерального закона от 27.07.2006г. №152-ФЗ «О персональных данных».</w:t>
            </w:r>
          </w:p>
        </w:tc>
      </w:tr>
      <w:tr w:rsidR="00E44C08" w:rsidRPr="00E44C08" w:rsidTr="00E44C08">
        <w:trPr>
          <w:trHeight w:val="360"/>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lastRenderedPageBreak/>
              <w:t>7.</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Срок оказываемых услуг</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lang w:eastAsia="en-US"/>
              </w:rPr>
            </w:pPr>
            <w:r w:rsidRPr="00E44C08">
              <w:rPr>
                <w:color w:val="00000A"/>
                <w:sz w:val="22"/>
                <w:szCs w:val="22"/>
                <w:lang w:eastAsia="en-US"/>
              </w:rPr>
              <w:t>Контракт вступает в силу с момента заключения и действует по 31 декабря 2019г., а в части расчетов до полного исполнения Сторонами своих обязательств.</w:t>
            </w:r>
          </w:p>
        </w:tc>
      </w:tr>
      <w:tr w:rsidR="00E44C08" w:rsidRPr="00E44C08" w:rsidTr="00E44C08">
        <w:trPr>
          <w:trHeight w:val="360"/>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8.</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Порядок оплаты</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pacing w:val="-3"/>
                <w:sz w:val="22"/>
                <w:szCs w:val="22"/>
                <w:lang w:eastAsia="ar-SA"/>
              </w:rPr>
              <w:t>Процент вознаграждения будет определен по результатам конкурса, выражается в процентах от суммы каждого перевода денежных средств.</w:t>
            </w:r>
          </w:p>
          <w:p w:rsidR="00E44C08" w:rsidRPr="00E44C08" w:rsidRDefault="00E44C08" w:rsidP="00E44C08">
            <w:pPr>
              <w:suppressAutoHyphens/>
              <w:jc w:val="both"/>
              <w:rPr>
                <w:color w:val="00000A"/>
                <w:spacing w:val="-3"/>
                <w:sz w:val="22"/>
                <w:szCs w:val="22"/>
                <w:lang w:eastAsia="ar-SA"/>
              </w:rPr>
            </w:pPr>
            <w:r w:rsidRPr="00E44C08">
              <w:rPr>
                <w:color w:val="00000A"/>
                <w:spacing w:val="-3"/>
                <w:sz w:val="22"/>
                <w:szCs w:val="22"/>
                <w:lang w:eastAsia="ar-SA"/>
              </w:rPr>
              <w:t xml:space="preserve"> Исполнитель не имеет права изменять в одностороннем порядке размер комиссионного вознаграждения. </w:t>
            </w:r>
          </w:p>
          <w:p w:rsidR="00E44C08" w:rsidRPr="00E44C08" w:rsidRDefault="00E44C08" w:rsidP="00E44C08">
            <w:pPr>
              <w:suppressAutoHyphens/>
              <w:jc w:val="both"/>
              <w:rPr>
                <w:color w:val="00000A"/>
                <w:sz w:val="22"/>
                <w:szCs w:val="22"/>
              </w:rPr>
            </w:pPr>
            <w:r w:rsidRPr="00E44C08">
              <w:rPr>
                <w:color w:val="00000A"/>
                <w:spacing w:val="-3"/>
                <w:sz w:val="22"/>
                <w:szCs w:val="22"/>
                <w:lang w:eastAsia="ar-SA"/>
              </w:rPr>
              <w:t xml:space="preserve">Вознаграждение Исполнителю за услуги оплачивается единовременно за календарный месяц на основании счета и подписанного акта выполненных работ </w:t>
            </w:r>
            <w:r w:rsidRPr="00E44C08">
              <w:rPr>
                <w:color w:val="000000"/>
                <w:spacing w:val="-3"/>
                <w:sz w:val="22"/>
                <w:szCs w:val="22"/>
                <w:lang w:eastAsia="ar-SA"/>
              </w:rPr>
              <w:t>в течение 15 (пятнадцати) рабочих дней с момента подписания акта. Счет должен быть предоставлен Заказчику в течение 3 (трех) рабочих дней с момента подписания акта выполненных работ.</w:t>
            </w:r>
          </w:p>
          <w:p w:rsidR="00E44C08" w:rsidRPr="00E44C08" w:rsidRDefault="00E44C08" w:rsidP="00E44C08">
            <w:pPr>
              <w:suppressAutoHyphens/>
              <w:jc w:val="both"/>
              <w:rPr>
                <w:color w:val="00000A"/>
                <w:sz w:val="22"/>
                <w:szCs w:val="22"/>
              </w:rPr>
            </w:pPr>
            <w:r w:rsidRPr="00E44C08">
              <w:rPr>
                <w:color w:val="00000A"/>
                <w:sz w:val="22"/>
                <w:szCs w:val="22"/>
              </w:rPr>
              <w:t>Оплата за оказанные услуги осуществляется по цене единицы услуги (процент вознаграждения, установленный по результатам отрытого конкурса), исходя из объема фактически оказанной услуги (фактический объем принятых платежей).</w:t>
            </w:r>
          </w:p>
        </w:tc>
      </w:tr>
    </w:tbl>
    <w:p w:rsidR="00E44C08" w:rsidRPr="00645E5F" w:rsidRDefault="00E44C08" w:rsidP="00645E5F">
      <w:pPr>
        <w:suppressAutoHyphens/>
        <w:ind w:firstLine="1134"/>
        <w:jc w:val="center"/>
      </w:pPr>
    </w:p>
    <w:p w:rsidR="00645E5F" w:rsidRPr="00645E5F" w:rsidRDefault="00645E5F" w:rsidP="00645E5F">
      <w:pPr>
        <w:suppressAutoHyphens/>
        <w:ind w:firstLine="1134"/>
        <w:jc w:val="cente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sectPr w:rsidR="00645E5F" w:rsidSect="00D71980">
          <w:footerReference w:type="even" r:id="rId14"/>
          <w:footerReference w:type="default" r:id="rId15"/>
          <w:pgSz w:w="11906" w:h="16838"/>
          <w:pgMar w:top="1134" w:right="851" w:bottom="1134" w:left="1701" w:header="709" w:footer="709" w:gutter="0"/>
          <w:cols w:space="708"/>
          <w:docGrid w:linePitch="360"/>
        </w:sectPr>
      </w:pPr>
    </w:p>
    <w:p w:rsidR="007C4E21" w:rsidRDefault="007C4E21" w:rsidP="00645E5F">
      <w:pPr>
        <w:keepNext/>
        <w:keepLines/>
        <w:widowControl w:val="0"/>
        <w:tabs>
          <w:tab w:val="num" w:pos="0"/>
        </w:tabs>
        <w:suppressAutoHyphens/>
        <w:jc w:val="center"/>
        <w:outlineLvl w:val="1"/>
        <w:rPr>
          <w:b/>
          <w:caps/>
        </w:rPr>
      </w:pPr>
      <w:r w:rsidRPr="0067433A">
        <w:rPr>
          <w:b/>
          <w:caps/>
        </w:rPr>
        <w:lastRenderedPageBreak/>
        <w:t xml:space="preserve">раздел </w:t>
      </w:r>
      <w:r w:rsidRPr="0067433A">
        <w:rPr>
          <w:b/>
          <w:caps/>
          <w:lang w:val="en-US"/>
        </w:rPr>
        <w:t>I</w:t>
      </w:r>
      <w:r>
        <w:rPr>
          <w:b/>
          <w:caps/>
          <w:lang w:val="en-US"/>
        </w:rPr>
        <w:t>V</w:t>
      </w:r>
      <w:r w:rsidRPr="0067433A">
        <w:rPr>
          <w:b/>
          <w:caps/>
        </w:rPr>
        <w:t>.ПРОЕКТ</w:t>
      </w:r>
      <w:r>
        <w:rPr>
          <w:b/>
          <w:caps/>
        </w:rPr>
        <w:t xml:space="preserve"> КОНТРАКТА</w:t>
      </w:r>
    </w:p>
    <w:p w:rsidR="005D1AC9" w:rsidRPr="005D1AC9" w:rsidRDefault="005D1AC9" w:rsidP="005D1AC9">
      <w:pPr>
        <w:suppressAutoHyphens/>
        <w:ind w:firstLine="567"/>
        <w:jc w:val="center"/>
        <w:rPr>
          <w:b/>
          <w:bCs/>
          <w:color w:val="000000"/>
          <w:spacing w:val="3"/>
          <w:sz w:val="22"/>
          <w:szCs w:val="22"/>
        </w:rPr>
      </w:pPr>
      <w:r w:rsidRPr="005D1AC9">
        <w:rPr>
          <w:b/>
          <w:bCs/>
          <w:color w:val="000000"/>
          <w:spacing w:val="3"/>
          <w:sz w:val="22"/>
          <w:szCs w:val="22"/>
        </w:rPr>
        <w:t>Муниципальный контракт № _______</w:t>
      </w:r>
    </w:p>
    <w:p w:rsidR="005D1AC9" w:rsidRPr="005D1AC9" w:rsidRDefault="005D1AC9" w:rsidP="005D1AC9">
      <w:pPr>
        <w:suppressAutoHyphens/>
        <w:ind w:firstLine="567"/>
        <w:jc w:val="center"/>
        <w:rPr>
          <w:b/>
          <w:bCs/>
          <w:sz w:val="22"/>
          <w:szCs w:val="22"/>
        </w:rPr>
      </w:pPr>
      <w:r w:rsidRPr="005D1AC9">
        <w:rPr>
          <w:b/>
          <w:bCs/>
          <w:sz w:val="22"/>
          <w:szCs w:val="22"/>
        </w:rPr>
        <w:t xml:space="preserve">об оказании услуг по переводу денежных средств физических лиц </w:t>
      </w:r>
    </w:p>
    <w:p w:rsidR="005D1AC9" w:rsidRPr="005D1AC9" w:rsidRDefault="005D1AC9" w:rsidP="005D1AC9">
      <w:pPr>
        <w:suppressAutoHyphens/>
        <w:ind w:firstLine="567"/>
        <w:jc w:val="center"/>
        <w:rPr>
          <w:b/>
          <w:bCs/>
          <w:sz w:val="22"/>
          <w:szCs w:val="22"/>
        </w:rPr>
      </w:pPr>
      <w:r w:rsidRPr="005D1AC9">
        <w:rPr>
          <w:b/>
          <w:bCs/>
          <w:sz w:val="22"/>
          <w:szCs w:val="22"/>
        </w:rPr>
        <w:t>на счет МУП «Водоканал»</w:t>
      </w:r>
    </w:p>
    <w:p w:rsidR="005D1AC9" w:rsidRPr="005D1AC9" w:rsidRDefault="005D1AC9" w:rsidP="005D1AC9">
      <w:pPr>
        <w:suppressAutoHyphens/>
        <w:ind w:firstLine="567"/>
        <w:jc w:val="center"/>
        <w:rPr>
          <w:b/>
          <w:bCs/>
          <w:sz w:val="22"/>
          <w:szCs w:val="22"/>
        </w:rPr>
      </w:pPr>
      <w:r w:rsidRPr="005D1AC9">
        <w:rPr>
          <w:b/>
          <w:bCs/>
          <w:sz w:val="22"/>
          <w:szCs w:val="22"/>
        </w:rPr>
        <w:t>ИКЗ 183121502039012150100100420278291000</w:t>
      </w:r>
    </w:p>
    <w:p w:rsidR="005D1AC9" w:rsidRPr="005D1AC9" w:rsidRDefault="005D1AC9" w:rsidP="005D1AC9">
      <w:pPr>
        <w:suppressAutoHyphens/>
        <w:ind w:firstLine="567"/>
        <w:jc w:val="center"/>
        <w:rPr>
          <w:b/>
          <w:bCs/>
          <w:sz w:val="22"/>
          <w:szCs w:val="22"/>
        </w:rPr>
      </w:pPr>
    </w:p>
    <w:p w:rsidR="005D1AC9" w:rsidRPr="005D1AC9" w:rsidRDefault="005D1AC9" w:rsidP="005D1AC9">
      <w:pPr>
        <w:keepNext/>
        <w:keepLines/>
        <w:shd w:val="clear" w:color="auto" w:fill="FFFFFF"/>
        <w:tabs>
          <w:tab w:val="left" w:pos="6804"/>
        </w:tabs>
        <w:suppressAutoHyphens/>
        <w:rPr>
          <w:color w:val="000000"/>
          <w:spacing w:val="-1"/>
          <w:sz w:val="22"/>
          <w:szCs w:val="22"/>
        </w:rPr>
      </w:pPr>
      <w:r w:rsidRPr="005D1AC9">
        <w:rPr>
          <w:color w:val="000000"/>
          <w:spacing w:val="-4"/>
          <w:sz w:val="22"/>
          <w:szCs w:val="22"/>
        </w:rPr>
        <w:t>г.Йошкар-Ола</w:t>
      </w:r>
      <w:r w:rsidRPr="005D1AC9">
        <w:rPr>
          <w:color w:val="000000"/>
          <w:spacing w:val="-4"/>
          <w:sz w:val="22"/>
          <w:szCs w:val="22"/>
        </w:rPr>
        <w:tab/>
      </w:r>
      <w:r w:rsidRPr="005D1AC9">
        <w:rPr>
          <w:color w:val="000000"/>
          <w:spacing w:val="-4"/>
          <w:sz w:val="22"/>
          <w:szCs w:val="22"/>
        </w:rPr>
        <w:tab/>
      </w:r>
      <w:r w:rsidRPr="005D1AC9">
        <w:rPr>
          <w:color w:val="000000"/>
          <w:sz w:val="22"/>
          <w:szCs w:val="22"/>
        </w:rPr>
        <w:t>«___»</w:t>
      </w:r>
      <w:r w:rsidRPr="005D1AC9">
        <w:rPr>
          <w:color w:val="000000"/>
          <w:spacing w:val="-1"/>
          <w:sz w:val="22"/>
          <w:szCs w:val="22"/>
        </w:rPr>
        <w:t xml:space="preserve"> _________ 2018 г.</w:t>
      </w:r>
    </w:p>
    <w:p w:rsidR="005D1AC9" w:rsidRPr="005D1AC9" w:rsidRDefault="005D1AC9" w:rsidP="005D1AC9">
      <w:pPr>
        <w:keepNext/>
        <w:keepLines/>
        <w:suppressAutoHyphens/>
        <w:ind w:firstLine="709"/>
        <w:jc w:val="both"/>
        <w:rPr>
          <w:color w:val="000000"/>
          <w:sz w:val="22"/>
          <w:szCs w:val="22"/>
        </w:rPr>
      </w:pPr>
    </w:p>
    <w:p w:rsidR="005D1AC9" w:rsidRPr="005D1AC9" w:rsidRDefault="005D1AC9" w:rsidP="005D1AC9">
      <w:pPr>
        <w:tabs>
          <w:tab w:val="left" w:pos="709"/>
        </w:tabs>
        <w:suppressAutoHyphens/>
        <w:spacing w:after="120"/>
        <w:ind w:right="14" w:firstLine="709"/>
        <w:jc w:val="both"/>
        <w:rPr>
          <w:color w:val="000000"/>
          <w:sz w:val="22"/>
          <w:szCs w:val="22"/>
        </w:rPr>
      </w:pPr>
      <w:r w:rsidRPr="005D1AC9">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«Муниципальный заказчик» или «Заказчик», в лице ____________________, действующего на основании ________________, с одной стороны, и ______________________,</w:t>
      </w:r>
      <w:r>
        <w:rPr>
          <w:rFonts w:eastAsia="Calibri"/>
          <w:color w:val="000000"/>
          <w:sz w:val="22"/>
          <w:szCs w:val="22"/>
        </w:rPr>
        <w:t xml:space="preserve"> </w:t>
      </w:r>
      <w:r w:rsidRPr="005D1AC9">
        <w:rPr>
          <w:rFonts w:eastAsia="Calibri"/>
          <w:color w:val="000000"/>
          <w:sz w:val="22"/>
          <w:szCs w:val="22"/>
        </w:rPr>
        <w:t xml:space="preserve">именуем(ая/ый/ое) в дальнейшем «Исполнитель», в лице _______________________________, действующ(ая/ий/его) на основании ___________________, с другой стороны, </w:t>
      </w:r>
      <w:r w:rsidRPr="005D1AC9">
        <w:rPr>
          <w:rFonts w:eastAsia="Calibri"/>
          <w:sz w:val="22"/>
          <w:szCs w:val="22"/>
        </w:rPr>
        <w:t xml:space="preserve">совместно именуемые «Стороны», </w:t>
      </w:r>
      <w:r w:rsidRPr="005D1AC9">
        <w:rPr>
          <w:sz w:val="22"/>
          <w:szCs w:val="22"/>
        </w:rPr>
        <w:t xml:space="preserve">с соблюдением требований Гражданского </w:t>
      </w:r>
      <w:r w:rsidRPr="005D1AC9">
        <w:rPr>
          <w:color w:val="0000FF"/>
          <w:sz w:val="22"/>
          <w:u w:val="single"/>
        </w:rPr>
        <w:t>кодекса</w:t>
      </w:r>
      <w:r w:rsidRPr="005D1AC9">
        <w:rPr>
          <w:sz w:val="22"/>
          <w:szCs w:val="22"/>
        </w:rPr>
        <w:t xml:space="preserve"> Российской Федерации, Федерального </w:t>
      </w:r>
      <w:r w:rsidRPr="005D1AC9">
        <w:rPr>
          <w:color w:val="0000FF"/>
          <w:sz w:val="22"/>
          <w:u w:val="single"/>
        </w:rPr>
        <w:t>закона</w:t>
      </w:r>
      <w:r w:rsidRPr="005D1AC9">
        <w:rPr>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5D1AC9">
        <w:rPr>
          <w:rFonts w:eastAsia="Calibri"/>
          <w:sz w:val="22"/>
          <w:szCs w:val="22"/>
          <w:lang w:eastAsia="en-US"/>
        </w:rPr>
        <w:t xml:space="preserve">извещением об осуществлении закупки, документацией о закупке, </w:t>
      </w:r>
      <w:r w:rsidRPr="005D1AC9">
        <w:rPr>
          <w:sz w:val="22"/>
          <w:szCs w:val="22"/>
        </w:rPr>
        <w:t>на основании результатов открытого конкурса (Протокол № _____</w:t>
      </w:r>
      <w:r>
        <w:rPr>
          <w:sz w:val="22"/>
          <w:szCs w:val="22"/>
        </w:rPr>
        <w:t xml:space="preserve"> </w:t>
      </w:r>
      <w:r w:rsidRPr="005D1AC9">
        <w:rPr>
          <w:sz w:val="22"/>
          <w:szCs w:val="22"/>
        </w:rPr>
        <w:t>_от _____)</w:t>
      </w:r>
      <w:r w:rsidRPr="005D1AC9">
        <w:rPr>
          <w:rFonts w:eastAsia="Calibri"/>
          <w:sz w:val="22"/>
          <w:szCs w:val="22"/>
          <w:lang w:eastAsia="en-US"/>
        </w:rPr>
        <w:t xml:space="preserve">, </w:t>
      </w:r>
      <w:r w:rsidRPr="005D1AC9">
        <w:rPr>
          <w:sz w:val="22"/>
          <w:szCs w:val="22"/>
        </w:rPr>
        <w:t>заключили настоящий муниципальный контракт об оказании услуг по переводу денежных средств физических лиц на счет МУП «Водоканал»(далее по тексту  - Контракт) о нижеследующем:</w:t>
      </w:r>
    </w:p>
    <w:p w:rsidR="005D1AC9" w:rsidRPr="005D1AC9" w:rsidRDefault="005D1AC9" w:rsidP="005D1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2"/>
          <w:szCs w:val="22"/>
        </w:rPr>
      </w:pPr>
    </w:p>
    <w:p w:rsidR="005D1AC9" w:rsidRPr="005D1AC9" w:rsidRDefault="005D1AC9" w:rsidP="005D1AC9">
      <w:pPr>
        <w:suppressAutoHyphens/>
        <w:jc w:val="center"/>
        <w:rPr>
          <w:b/>
          <w:sz w:val="22"/>
          <w:szCs w:val="22"/>
        </w:rPr>
      </w:pPr>
      <w:r w:rsidRPr="005D1AC9">
        <w:rPr>
          <w:b/>
          <w:sz w:val="22"/>
          <w:szCs w:val="22"/>
        </w:rPr>
        <w:t xml:space="preserve">1. ТЕРМИНЫ И ОПРЕДЕЛЕНИЯ </w:t>
      </w:r>
    </w:p>
    <w:p w:rsidR="005D1AC9" w:rsidRPr="005D1AC9" w:rsidRDefault="005D1AC9" w:rsidP="00CD1B9C">
      <w:pPr>
        <w:numPr>
          <w:ilvl w:val="0"/>
          <w:numId w:val="17"/>
        </w:numPr>
        <w:tabs>
          <w:tab w:val="left" w:pos="1134"/>
          <w:tab w:val="left" w:pos="1560"/>
        </w:tabs>
        <w:suppressAutoHyphens/>
        <w:ind w:left="0"/>
        <w:jc w:val="both"/>
        <w:textAlignment w:val="baseline"/>
        <w:rPr>
          <w:sz w:val="22"/>
          <w:szCs w:val="22"/>
        </w:rPr>
      </w:pPr>
      <w:r w:rsidRPr="005D1AC9">
        <w:rPr>
          <w:sz w:val="22"/>
          <w:szCs w:val="22"/>
        </w:rPr>
        <w:t>Абоненты – физические лица, потребители услуг Заказчика.</w:t>
      </w:r>
    </w:p>
    <w:p w:rsidR="005D1AC9" w:rsidRPr="005D1AC9" w:rsidRDefault="005D1AC9" w:rsidP="00CD1B9C">
      <w:pPr>
        <w:numPr>
          <w:ilvl w:val="0"/>
          <w:numId w:val="17"/>
        </w:numPr>
        <w:tabs>
          <w:tab w:val="left" w:pos="1134"/>
          <w:tab w:val="left" w:pos="1560"/>
        </w:tabs>
        <w:suppressAutoHyphens/>
        <w:ind w:left="0"/>
        <w:jc w:val="both"/>
        <w:textAlignment w:val="baseline"/>
        <w:rPr>
          <w:sz w:val="22"/>
          <w:szCs w:val="22"/>
        </w:rPr>
      </w:pPr>
      <w:r w:rsidRPr="005D1AC9">
        <w:rPr>
          <w:sz w:val="22"/>
          <w:szCs w:val="22"/>
        </w:rPr>
        <w:t>Плательщик – физическое лицо, по распоряжению которого Исполнитель осуществляет перевод денежных средств в пользу Заказчика.</w:t>
      </w:r>
    </w:p>
    <w:p w:rsidR="005D1AC9" w:rsidRPr="005D1AC9" w:rsidRDefault="005D1AC9" w:rsidP="00CD1B9C">
      <w:pPr>
        <w:numPr>
          <w:ilvl w:val="0"/>
          <w:numId w:val="17"/>
        </w:numPr>
        <w:tabs>
          <w:tab w:val="left" w:pos="1134"/>
          <w:tab w:val="left" w:pos="1560"/>
        </w:tabs>
        <w:suppressAutoHyphens/>
        <w:ind w:left="0"/>
        <w:jc w:val="both"/>
        <w:textAlignment w:val="baseline"/>
        <w:rPr>
          <w:sz w:val="22"/>
          <w:szCs w:val="22"/>
        </w:rPr>
      </w:pPr>
      <w:r w:rsidRPr="005D1AC9">
        <w:rPr>
          <w:sz w:val="22"/>
          <w:szCs w:val="22"/>
        </w:rPr>
        <w:t>Реестр Исполнителя – реестр принятых Исполнителем переводов от Плательщиков в пользу Заказчика, формируемый Исполнителем.</w:t>
      </w:r>
    </w:p>
    <w:p w:rsidR="005D1AC9" w:rsidRPr="005D1AC9" w:rsidRDefault="005D1AC9" w:rsidP="005D1AC9">
      <w:pPr>
        <w:tabs>
          <w:tab w:val="left" w:pos="567"/>
          <w:tab w:val="left" w:pos="1134"/>
        </w:tabs>
        <w:suppressAutoHyphens/>
        <w:autoSpaceDE w:val="0"/>
        <w:autoSpaceDN w:val="0"/>
        <w:spacing w:before="240"/>
        <w:ind w:firstLine="567"/>
        <w:jc w:val="both"/>
        <w:rPr>
          <w:color w:val="000000" w:themeColor="text1"/>
        </w:rPr>
      </w:pPr>
      <w:r w:rsidRPr="005D1AC9">
        <w:rPr>
          <w:sz w:val="22"/>
          <w:szCs w:val="22"/>
        </w:rPr>
        <w:t xml:space="preserve">Реестр Заказчика – реестр, </w:t>
      </w:r>
      <w:r w:rsidRPr="005D1AC9">
        <w:rPr>
          <w:color w:val="000000" w:themeColor="text1"/>
        </w:rPr>
        <w:t>содержащий сведения, необходимые для совершения Перевода денежных средств Плательщиков в адрес Клиента в порядке, предусмотренном Договором, в том числе - сведения о Плательщике и размере Платежа.</w:t>
      </w:r>
    </w:p>
    <w:p w:rsidR="005D1AC9" w:rsidRPr="005D1AC9" w:rsidRDefault="005D1AC9" w:rsidP="00CD1B9C">
      <w:pPr>
        <w:numPr>
          <w:ilvl w:val="0"/>
          <w:numId w:val="17"/>
        </w:numPr>
        <w:tabs>
          <w:tab w:val="left" w:pos="1134"/>
          <w:tab w:val="left" w:pos="1560"/>
        </w:tabs>
        <w:suppressAutoHyphens/>
        <w:ind w:left="0"/>
        <w:jc w:val="both"/>
        <w:textAlignment w:val="baseline"/>
        <w:rPr>
          <w:sz w:val="22"/>
          <w:szCs w:val="22"/>
        </w:rPr>
      </w:pPr>
      <w:r w:rsidRPr="005D1AC9">
        <w:rPr>
          <w:sz w:val="22"/>
          <w:szCs w:val="22"/>
        </w:rPr>
        <w:t>Уполномоченное лицо Стороны (Уполномоченное лицо) – работник Стороны, уполномоченный от имени Стороны подписывать документы.</w:t>
      </w:r>
    </w:p>
    <w:p w:rsidR="005D1AC9" w:rsidRPr="005D1AC9" w:rsidRDefault="005D1AC9" w:rsidP="005D1AC9">
      <w:pPr>
        <w:tabs>
          <w:tab w:val="left" w:pos="1134"/>
        </w:tabs>
        <w:suppressAutoHyphens/>
        <w:ind w:firstLine="709"/>
        <w:jc w:val="both"/>
      </w:pPr>
      <w:r w:rsidRPr="005D1AC9">
        <w:rPr>
          <w:sz w:val="22"/>
          <w:szCs w:val="22"/>
        </w:rPr>
        <w:t xml:space="preserve">6.  </w:t>
      </w:r>
      <w:r w:rsidRPr="005D1AC9">
        <w:t>Платеж - сумма денежных средств, причитающаяся Заказчику за его услуги, предоставленные или подлежащие предоставлению в будущем Плательщику, и подлежащая оплате Плательщиком посредством Перевода денежных средств через кредитную организацию</w:t>
      </w:r>
      <w:r>
        <w:t>.</w:t>
      </w:r>
    </w:p>
    <w:p w:rsidR="005D1AC9" w:rsidRPr="005D1AC9" w:rsidRDefault="005D1AC9" w:rsidP="005D1AC9">
      <w:pPr>
        <w:suppressAutoHyphens/>
        <w:jc w:val="center"/>
        <w:rPr>
          <w:sz w:val="22"/>
          <w:szCs w:val="22"/>
        </w:rPr>
      </w:pPr>
    </w:p>
    <w:p w:rsidR="005D1AC9" w:rsidRPr="005D1AC9" w:rsidRDefault="005D1AC9" w:rsidP="005D1AC9">
      <w:pPr>
        <w:suppressAutoHyphens/>
        <w:jc w:val="center"/>
        <w:rPr>
          <w:b/>
          <w:sz w:val="22"/>
          <w:szCs w:val="22"/>
        </w:rPr>
      </w:pPr>
      <w:r w:rsidRPr="005D1AC9">
        <w:rPr>
          <w:b/>
          <w:sz w:val="22"/>
          <w:szCs w:val="22"/>
        </w:rPr>
        <w:t>2. ПРЕДМЕТ КОНТРАКТА</w:t>
      </w:r>
    </w:p>
    <w:p w:rsidR="005D1AC9" w:rsidRPr="005D1AC9" w:rsidRDefault="005D1AC9" w:rsidP="005D1AC9">
      <w:pPr>
        <w:suppressAutoHyphens/>
        <w:ind w:firstLine="709"/>
        <w:jc w:val="both"/>
        <w:rPr>
          <w:sz w:val="22"/>
          <w:szCs w:val="22"/>
        </w:rPr>
      </w:pPr>
      <w:r w:rsidRPr="005D1AC9">
        <w:rPr>
          <w:sz w:val="22"/>
          <w:szCs w:val="22"/>
        </w:rPr>
        <w:t>2.1. Исполнитель обязуется оказать по поручению Заказчика следующие услуги (далее по тексту – услуги):</w:t>
      </w:r>
    </w:p>
    <w:p w:rsidR="005D1AC9" w:rsidRPr="005D1AC9" w:rsidRDefault="005D1AC9" w:rsidP="005D1AC9">
      <w:pPr>
        <w:suppressAutoHyphens/>
        <w:ind w:firstLine="709"/>
        <w:jc w:val="both"/>
        <w:rPr>
          <w:sz w:val="22"/>
          <w:szCs w:val="22"/>
        </w:rPr>
      </w:pPr>
      <w:r w:rsidRPr="005D1AC9">
        <w:rPr>
          <w:sz w:val="22"/>
          <w:szCs w:val="22"/>
        </w:rPr>
        <w:t xml:space="preserve">2.1.1. </w:t>
      </w:r>
      <w:r w:rsidRPr="005D1AC9">
        <w:rPr>
          <w:bCs/>
          <w:sz w:val="22"/>
          <w:szCs w:val="22"/>
        </w:rPr>
        <w:t>услуги по переводу денежных средств физических лиц на счет МУП «Водоканал»</w:t>
      </w:r>
      <w:r w:rsidRPr="005D1AC9">
        <w:rPr>
          <w:sz w:val="22"/>
          <w:szCs w:val="22"/>
        </w:rPr>
        <w:t>, на территории г.Йошкар-Ола и населенных пунктов Медведевского района Республики Марий ЭЛ;</w:t>
      </w:r>
    </w:p>
    <w:p w:rsidR="005D1AC9" w:rsidRPr="005D1AC9" w:rsidRDefault="005D1AC9" w:rsidP="005D1AC9">
      <w:pPr>
        <w:suppressAutoHyphens/>
        <w:ind w:firstLine="709"/>
        <w:jc w:val="both"/>
      </w:pPr>
      <w:r w:rsidRPr="005D1AC9">
        <w:rPr>
          <w:sz w:val="22"/>
          <w:szCs w:val="22"/>
        </w:rPr>
        <w:t>2.1.2. организовать</w:t>
      </w:r>
      <w:r>
        <w:rPr>
          <w:sz w:val="22"/>
          <w:szCs w:val="22"/>
        </w:rPr>
        <w:t xml:space="preserve"> </w:t>
      </w:r>
      <w:r w:rsidRPr="005D1AC9">
        <w:t>на основании распоряжений Плательщиков</w:t>
      </w:r>
      <w:r w:rsidRPr="005D1AC9">
        <w:rPr>
          <w:sz w:val="22"/>
          <w:szCs w:val="22"/>
        </w:rPr>
        <w:t xml:space="preserve"> с использованием реестра Заказчика за  вознаграждение  перевод  денежных средств, указанных в подпунктах 2.1.1 настоящего Контракта, </w:t>
      </w:r>
      <w:r w:rsidRPr="000E0BEA">
        <w:rPr>
          <w:sz w:val="22"/>
          <w:szCs w:val="22"/>
          <w:shd w:val="clear" w:color="auto" w:fill="FFFF00"/>
        </w:rPr>
        <w:t xml:space="preserve">на счет Заказчика № </w:t>
      </w:r>
      <w:r w:rsidRPr="000E0BEA">
        <w:rPr>
          <w:spacing w:val="-3"/>
          <w:sz w:val="22"/>
          <w:szCs w:val="22"/>
          <w:shd w:val="clear" w:color="auto" w:fill="FFFF00"/>
        </w:rPr>
        <w:t>40702810100010070316</w:t>
      </w:r>
      <w:r w:rsidRPr="000E0BEA">
        <w:rPr>
          <w:sz w:val="22"/>
          <w:szCs w:val="22"/>
          <w:shd w:val="clear" w:color="auto" w:fill="FFFF00"/>
        </w:rPr>
        <w:t xml:space="preserve"> в Филиале Банка «Газпромбанк» (Акционерное общество) «Приволжский» БИК </w:t>
      </w:r>
      <w:r w:rsidRPr="000E0BEA">
        <w:rPr>
          <w:spacing w:val="-3"/>
          <w:sz w:val="22"/>
          <w:szCs w:val="22"/>
          <w:shd w:val="clear" w:color="auto" w:fill="FFFF00"/>
        </w:rPr>
        <w:t>042202764,</w:t>
      </w:r>
      <w:r w:rsidRPr="000E0BEA">
        <w:rPr>
          <w:sz w:val="22"/>
          <w:szCs w:val="22"/>
          <w:shd w:val="clear" w:color="auto" w:fill="FFFF00"/>
        </w:rPr>
        <w:t xml:space="preserve"> к/сч </w:t>
      </w:r>
      <w:r w:rsidRPr="000E0BEA">
        <w:rPr>
          <w:spacing w:val="-3"/>
          <w:sz w:val="22"/>
          <w:szCs w:val="22"/>
          <w:shd w:val="clear" w:color="auto" w:fill="FFFF00"/>
        </w:rPr>
        <w:t>30101810700000000764</w:t>
      </w:r>
      <w:r w:rsidRPr="005D1AC9">
        <w:rPr>
          <w:sz w:val="22"/>
          <w:szCs w:val="22"/>
        </w:rPr>
        <w:t xml:space="preserve"> не позднее рабочего дня, следующего за днем осуществления перевода с предоставлением  Заказчику в электронном  виде  реестра  переводов«Электронный  реестр  по  оплате коммунальных  услуг»  (Приложение № 7)., </w:t>
      </w:r>
      <w:r w:rsidRPr="005D1AC9">
        <w:t>а Заказчик выплачивает Исполнителю вознаграждение за осуществление указанных действий на условиях настоящего Контракта.</w:t>
      </w:r>
    </w:p>
    <w:p w:rsidR="005D1AC9" w:rsidRPr="005D1AC9" w:rsidRDefault="005D1AC9" w:rsidP="005D1AC9">
      <w:pPr>
        <w:suppressAutoHyphens/>
        <w:ind w:firstLine="709"/>
        <w:jc w:val="both"/>
        <w:rPr>
          <w:sz w:val="22"/>
          <w:szCs w:val="22"/>
        </w:rPr>
      </w:pPr>
      <w:r w:rsidRPr="005D1AC9">
        <w:rPr>
          <w:sz w:val="22"/>
          <w:szCs w:val="22"/>
        </w:rPr>
        <w:t>2.2. Требования Заказчика к оказанию услуг:</w:t>
      </w:r>
    </w:p>
    <w:p w:rsidR="005D1AC9" w:rsidRPr="005D1AC9" w:rsidRDefault="005D1AC9" w:rsidP="005D1AC9">
      <w:pPr>
        <w:tabs>
          <w:tab w:val="left" w:pos="993"/>
        </w:tabs>
        <w:suppressAutoHyphens/>
        <w:ind w:firstLine="709"/>
        <w:jc w:val="both"/>
        <w:rPr>
          <w:sz w:val="22"/>
          <w:szCs w:val="22"/>
        </w:rPr>
      </w:pPr>
      <w:r w:rsidRPr="005D1AC9">
        <w:rPr>
          <w:sz w:val="22"/>
          <w:szCs w:val="22"/>
        </w:rPr>
        <w:lastRenderedPageBreak/>
        <w:t>2.2.1. место оказания услуг: подразделения Исполнителя с возможностью совершения физическими лицами переводов за оказанные Заказчиком услуги, на территории г.Йошкар-Ола и населенных пунктов Медведевского района Республики Марий Эл;</w:t>
      </w:r>
    </w:p>
    <w:p w:rsidR="005D1AC9" w:rsidRPr="005D1AC9" w:rsidRDefault="005D1AC9" w:rsidP="005D1AC9">
      <w:pPr>
        <w:suppressAutoHyphens/>
        <w:ind w:firstLine="709"/>
        <w:jc w:val="both"/>
        <w:rPr>
          <w:sz w:val="22"/>
          <w:szCs w:val="22"/>
        </w:rPr>
      </w:pPr>
      <w:r w:rsidRPr="005D1AC9">
        <w:rPr>
          <w:sz w:val="22"/>
          <w:szCs w:val="22"/>
        </w:rPr>
        <w:t>2.2.2. оказание услуг осуществляется ежедневно в пределах рабочего времени соответствующей точки приема платежей.</w:t>
      </w:r>
    </w:p>
    <w:p w:rsidR="005D1AC9" w:rsidRPr="005D1AC9" w:rsidRDefault="005D1AC9" w:rsidP="005D1AC9">
      <w:pPr>
        <w:tabs>
          <w:tab w:val="left" w:pos="0"/>
          <w:tab w:val="left" w:pos="1276"/>
        </w:tabs>
        <w:suppressAutoHyphens/>
        <w:ind w:right="-1" w:firstLine="709"/>
        <w:jc w:val="both"/>
        <w:rPr>
          <w:ins w:id="53" w:author="0007-Grigoreva-OA" w:date="2018-02-27T12:12:00Z"/>
          <w:lang w:eastAsia="en-US"/>
        </w:rPr>
      </w:pPr>
      <w:r w:rsidRPr="005D1AC9">
        <w:rPr>
          <w:color w:val="000000" w:themeColor="text1"/>
          <w:sz w:val="22"/>
          <w:szCs w:val="22"/>
        </w:rPr>
        <w:t>2.3. Обмен электронными документами между Заказчиком и Исполнителем осуществляется по сети Интернет с использованием электронных документов. Электронные документы</w:t>
      </w:r>
      <w:ins w:id="54" w:author="0007-Grigoreva-OA" w:date="2018-02-27T12:12:00Z">
        <w:r w:rsidRPr="005D1AC9">
          <w:rPr>
            <w:sz w:val="22"/>
            <w:szCs w:val="22"/>
          </w:rPr>
          <w:t xml:space="preserve"> </w:t>
        </w:r>
      </w:ins>
      <w:r w:rsidRPr="005D1AC9">
        <w:rPr>
          <w:sz w:val="22"/>
          <w:szCs w:val="22"/>
        </w:rPr>
        <w:t>передаются и принимаются с использованием защищенных каналов передачи данных.</w:t>
      </w:r>
    </w:p>
    <w:p w:rsidR="005D1AC9" w:rsidRPr="005D1AC9" w:rsidRDefault="005D1AC9" w:rsidP="005D1AC9">
      <w:pPr>
        <w:suppressAutoHyphens/>
        <w:ind w:firstLine="709"/>
        <w:jc w:val="both"/>
        <w:rPr>
          <w:sz w:val="22"/>
          <w:szCs w:val="22"/>
        </w:rPr>
      </w:pPr>
    </w:p>
    <w:p w:rsidR="005D1AC9" w:rsidRPr="005D1AC9" w:rsidRDefault="005D1AC9" w:rsidP="005D1AC9">
      <w:pPr>
        <w:suppressAutoHyphens/>
        <w:jc w:val="center"/>
        <w:rPr>
          <w:sz w:val="22"/>
          <w:szCs w:val="22"/>
        </w:rPr>
      </w:pPr>
      <w:r w:rsidRPr="005D1AC9">
        <w:rPr>
          <w:b/>
          <w:sz w:val="22"/>
          <w:szCs w:val="22"/>
        </w:rPr>
        <w:t>3. ПРАВА И ОБЯЗАННОСТИ СТОРОН</w:t>
      </w:r>
    </w:p>
    <w:p w:rsidR="005D1AC9" w:rsidRPr="005D1AC9" w:rsidRDefault="005D1AC9" w:rsidP="005D1AC9">
      <w:pPr>
        <w:suppressAutoHyphens/>
        <w:ind w:firstLine="709"/>
        <w:jc w:val="both"/>
        <w:rPr>
          <w:sz w:val="22"/>
          <w:szCs w:val="22"/>
        </w:rPr>
      </w:pPr>
      <w:r w:rsidRPr="005D1AC9">
        <w:rPr>
          <w:sz w:val="22"/>
          <w:szCs w:val="22"/>
        </w:rPr>
        <w:t>3.1. Исполнитель обязан:</w:t>
      </w:r>
    </w:p>
    <w:p w:rsidR="005D1AC9" w:rsidRPr="005D1AC9" w:rsidRDefault="005D1AC9" w:rsidP="005D1AC9">
      <w:pPr>
        <w:suppressAutoHyphens/>
        <w:ind w:firstLine="709"/>
        <w:jc w:val="both"/>
        <w:rPr>
          <w:sz w:val="22"/>
          <w:szCs w:val="22"/>
        </w:rPr>
      </w:pPr>
      <w:r w:rsidRPr="005D1AC9">
        <w:rPr>
          <w:sz w:val="22"/>
          <w:szCs w:val="22"/>
        </w:rPr>
        <w:t xml:space="preserve">3.1.1. оказывать услуги, предусмотренные настоящим Контрактом;  </w:t>
      </w:r>
    </w:p>
    <w:p w:rsidR="005D1AC9" w:rsidRPr="005D1AC9" w:rsidRDefault="005D1AC9" w:rsidP="005D1AC9">
      <w:pPr>
        <w:suppressAutoHyphens/>
        <w:ind w:firstLine="709"/>
        <w:jc w:val="both"/>
        <w:rPr>
          <w:sz w:val="22"/>
          <w:szCs w:val="22"/>
        </w:rPr>
      </w:pPr>
      <w:r w:rsidRPr="005D1AC9">
        <w:rPr>
          <w:sz w:val="22"/>
          <w:szCs w:val="22"/>
        </w:rPr>
        <w:t>3.1.2. оказывать услуги в сроки, указанные в п 2.2.2  настоящего Контракта, с соблюдением требований, предусмотренными пунктом 2.3 настоящего Контракта;</w:t>
      </w:r>
    </w:p>
    <w:p w:rsidR="005D1AC9" w:rsidRPr="005D1AC9" w:rsidRDefault="005D1AC9" w:rsidP="005D1AC9">
      <w:pPr>
        <w:tabs>
          <w:tab w:val="left" w:pos="709"/>
        </w:tabs>
        <w:suppressAutoHyphens/>
        <w:spacing w:line="200" w:lineRule="atLeast"/>
        <w:jc w:val="both"/>
        <w:rPr>
          <w:sz w:val="22"/>
          <w:szCs w:val="22"/>
        </w:rPr>
      </w:pPr>
      <w:r w:rsidRPr="005D1AC9">
        <w:rPr>
          <w:sz w:val="22"/>
          <w:szCs w:val="22"/>
        </w:rPr>
        <w:tab/>
        <w:t>3.1.3. Осуществлять перевод (денежных средств физических лиц через структурные подразделения Исполнителя, терминалы самообслуживания на основании установленного платежного документа, предъявленного к оплате физическим лицом, а также, при приеме переводов через сеть Интернет в безналичной форме на основании введенных/названных физическим лицом идентификационных данных платежа, на счет МУП «Водоканал».</w:t>
      </w:r>
    </w:p>
    <w:p w:rsidR="005D1AC9" w:rsidRPr="005D1AC9" w:rsidRDefault="005D1AC9" w:rsidP="005D1AC9">
      <w:pPr>
        <w:widowControl w:val="0"/>
        <w:tabs>
          <w:tab w:val="left" w:pos="709"/>
        </w:tabs>
        <w:suppressAutoHyphens/>
        <w:spacing w:line="200" w:lineRule="atLeast"/>
        <w:jc w:val="both"/>
        <w:rPr>
          <w:sz w:val="22"/>
          <w:szCs w:val="22"/>
        </w:rPr>
      </w:pPr>
      <w:r w:rsidRPr="005D1AC9">
        <w:rPr>
          <w:sz w:val="22"/>
          <w:szCs w:val="22"/>
        </w:rPr>
        <w:tab/>
        <w:t xml:space="preserve">3.1.4. Ежедневно предоставлять  с использованием защищённых каналов связи </w:t>
      </w:r>
      <w:r w:rsidRPr="005D1AC9">
        <w:rPr>
          <w:bCs/>
          <w:sz w:val="22"/>
          <w:szCs w:val="22"/>
        </w:rPr>
        <w:t xml:space="preserve">Реестр исполнителя(Приложение № 7). </w:t>
      </w:r>
      <w:r w:rsidRPr="005D1AC9">
        <w:rPr>
          <w:sz w:val="22"/>
          <w:szCs w:val="22"/>
        </w:rPr>
        <w:t>В «Электронном реестре по оплате коммунальных услуг» должна содержаться информация о переведенных (зачисленных) денежных средствах физических лиц в адрес МУП «Водоканал»</w:t>
      </w:r>
      <w:r w:rsidRPr="005D1AC9">
        <w:rPr>
          <w:bCs/>
          <w:sz w:val="22"/>
          <w:szCs w:val="22"/>
        </w:rPr>
        <w:t>.</w:t>
      </w:r>
    </w:p>
    <w:p w:rsidR="005D1AC9" w:rsidRPr="005D1AC9" w:rsidRDefault="005D1AC9" w:rsidP="005D1AC9">
      <w:pPr>
        <w:widowControl w:val="0"/>
        <w:tabs>
          <w:tab w:val="left" w:pos="709"/>
        </w:tabs>
        <w:suppressAutoHyphens/>
        <w:spacing w:line="200" w:lineRule="atLeast"/>
        <w:jc w:val="both"/>
        <w:rPr>
          <w:sz w:val="22"/>
          <w:szCs w:val="22"/>
        </w:rPr>
      </w:pPr>
      <w:r w:rsidRPr="005D1AC9">
        <w:rPr>
          <w:bCs/>
          <w:sz w:val="22"/>
          <w:szCs w:val="22"/>
        </w:rPr>
        <w:tab/>
        <w:t>3.1.5. Перечислять на расчетный счет все суммы платежей, принятые от плательщиков в пользу МУП «Водоканал», посредством форм безналичных расчетов не позднее первого рабочего дня, следующего за днем поступления денежных средств на счет Исполнителя.</w:t>
      </w:r>
      <w:r w:rsidRPr="005D1AC9">
        <w:rPr>
          <w:sz w:val="22"/>
          <w:szCs w:val="22"/>
        </w:rPr>
        <w:t xml:space="preserve"> Сумма денежных средств, перечисленная Исполнителем МУП «Водоканал» по каждому платежному поручению, должна соответствовать сумме, указанной в «Электронном реестре по оплате коммунальных услуг». При этом денежные средства, получаемые от физических лиц на основании платежных документов, не являются собственностью Исполнителя. Окончательный расчет за расчетный месяц, Исполнитель осуществляет не позднее первого числа календарного месяца, следующего за расчетным месяцем. Если дата окончательного расчета приходится на нерабочие или праздничные дни, днем окончания окончательного расчета считается ближайший за ним рабочий день.</w:t>
      </w:r>
    </w:p>
    <w:p w:rsidR="005D1AC9" w:rsidRPr="005D1AC9" w:rsidRDefault="005D1AC9" w:rsidP="005D1AC9">
      <w:pPr>
        <w:widowControl w:val="0"/>
        <w:tabs>
          <w:tab w:val="left" w:pos="709"/>
        </w:tabs>
        <w:suppressAutoHyphens/>
        <w:spacing w:line="200" w:lineRule="atLeast"/>
        <w:jc w:val="both"/>
        <w:rPr>
          <w:sz w:val="22"/>
          <w:szCs w:val="22"/>
        </w:rPr>
      </w:pPr>
      <w:r w:rsidRPr="005D1AC9">
        <w:tab/>
      </w:r>
      <w:r w:rsidRPr="005D1AC9">
        <w:rPr>
          <w:sz w:val="22"/>
          <w:szCs w:val="22"/>
        </w:rPr>
        <w:t>3.1.6. Сверять предоставляемые «Электронные реестры по оплате коммунальных услуг» по количеству и сумме принятых платежей за услуги и нести ответственность за достоверность передаваемой информации.</w:t>
      </w:r>
    </w:p>
    <w:p w:rsidR="005D1AC9" w:rsidRPr="005D1AC9" w:rsidRDefault="005D1AC9" w:rsidP="005D1AC9">
      <w:pPr>
        <w:tabs>
          <w:tab w:val="left" w:pos="709"/>
        </w:tabs>
        <w:suppressAutoHyphens/>
        <w:spacing w:line="200" w:lineRule="atLeast"/>
        <w:jc w:val="both"/>
        <w:rPr>
          <w:sz w:val="22"/>
          <w:szCs w:val="22"/>
        </w:rPr>
      </w:pPr>
      <w:r w:rsidRPr="005D1AC9">
        <w:rPr>
          <w:sz w:val="22"/>
          <w:szCs w:val="22"/>
        </w:rPr>
        <w:tab/>
        <w:t>3.1.7. Нести ответственность за нарушение установленных контрактом порядков и сроков перевода (зачисления) МУП «Водоканал» принятых от физических лиц платежей в соответствии с законодательством Российской Федерации, при установлении вины со стороны Исполнителя.</w:t>
      </w:r>
    </w:p>
    <w:p w:rsidR="005D1AC9" w:rsidRPr="005D1AC9" w:rsidRDefault="005D1AC9" w:rsidP="005D1AC9">
      <w:pPr>
        <w:tabs>
          <w:tab w:val="left" w:pos="709"/>
        </w:tabs>
        <w:suppressAutoHyphens/>
        <w:spacing w:line="200" w:lineRule="atLeast"/>
        <w:jc w:val="both"/>
        <w:rPr>
          <w:sz w:val="22"/>
          <w:szCs w:val="22"/>
        </w:rPr>
      </w:pPr>
      <w:r w:rsidRPr="005D1AC9">
        <w:rPr>
          <w:sz w:val="22"/>
          <w:szCs w:val="22"/>
        </w:rPr>
        <w:tab/>
        <w:t>3.1.8. Обеспечить технологическое функционирование, сохранность сведений об оплате Плательщиками услуг, их ведение, а также безопасность информации, нести ответственность за сохранность документов в части исполнения Контракта.</w:t>
      </w:r>
    </w:p>
    <w:p w:rsidR="005D1AC9" w:rsidRPr="005D1AC9" w:rsidRDefault="005D1AC9" w:rsidP="005D1AC9">
      <w:pPr>
        <w:tabs>
          <w:tab w:val="left" w:pos="709"/>
        </w:tabs>
        <w:suppressAutoHyphens/>
        <w:spacing w:line="200" w:lineRule="atLeast"/>
        <w:jc w:val="both"/>
        <w:rPr>
          <w:sz w:val="22"/>
          <w:szCs w:val="22"/>
        </w:rPr>
      </w:pPr>
      <w:r w:rsidRPr="005D1AC9">
        <w:rPr>
          <w:sz w:val="22"/>
          <w:szCs w:val="22"/>
        </w:rPr>
        <w:tab/>
        <w:t>3.1.9. Хранить информацию о переводах плательщиков в пользу МУП «Водоканал» в течение 5 лет с момента совершения перевода.</w:t>
      </w:r>
    </w:p>
    <w:p w:rsidR="005D1AC9" w:rsidRPr="005D1AC9" w:rsidRDefault="005D1AC9" w:rsidP="005D1AC9">
      <w:pPr>
        <w:suppressAutoHyphens/>
        <w:ind w:firstLine="709"/>
        <w:jc w:val="both"/>
        <w:rPr>
          <w:ins w:id="55" w:author="0007-Grigoreva-OA" w:date="2018-02-27T12:15:00Z"/>
          <w:sz w:val="22"/>
          <w:szCs w:val="22"/>
        </w:rPr>
      </w:pPr>
      <w:r w:rsidRPr="005D1AC9">
        <w:rPr>
          <w:sz w:val="22"/>
          <w:szCs w:val="22"/>
        </w:rPr>
        <w:t>3.1.10.</w:t>
      </w:r>
      <w:r w:rsidRPr="005D1AC9">
        <w:rPr>
          <w:sz w:val="22"/>
          <w:szCs w:val="22"/>
        </w:rPr>
        <w:tab/>
        <w:t xml:space="preserve"> Обеспечить конфиденциальность информации, связанной с использованием Реестров Заказчика, за исключением случаев, предусмотренных действующим законодательством.</w:t>
      </w:r>
    </w:p>
    <w:p w:rsidR="005D1AC9" w:rsidRPr="005D1AC9" w:rsidRDefault="005D1AC9" w:rsidP="005D1AC9">
      <w:pPr>
        <w:tabs>
          <w:tab w:val="left" w:pos="0"/>
          <w:tab w:val="left" w:pos="1276"/>
        </w:tabs>
        <w:suppressAutoHyphens/>
        <w:ind w:firstLine="567"/>
        <w:jc w:val="both"/>
        <w:rPr>
          <w:lang w:eastAsia="en-US"/>
        </w:rPr>
      </w:pPr>
      <w:r w:rsidRPr="005D1AC9">
        <w:rPr>
          <w:lang w:eastAsia="en-US"/>
        </w:rPr>
        <w:t>Предоставляемая Заказчиком информация не содержит, налоговой, банковской и иной охраняемой законом тайны.</w:t>
      </w:r>
    </w:p>
    <w:p w:rsidR="005D1AC9" w:rsidRPr="005D1AC9" w:rsidRDefault="005D1AC9" w:rsidP="005D1AC9">
      <w:pPr>
        <w:suppressAutoHyphens/>
        <w:ind w:firstLine="709"/>
        <w:jc w:val="both"/>
        <w:rPr>
          <w:sz w:val="22"/>
          <w:szCs w:val="22"/>
        </w:rPr>
      </w:pPr>
      <w:r w:rsidRPr="005D1AC9">
        <w:rPr>
          <w:sz w:val="22"/>
          <w:szCs w:val="22"/>
        </w:rPr>
        <w:t>3.2.</w:t>
      </w:r>
      <w:r w:rsidRPr="005D1AC9">
        <w:rPr>
          <w:sz w:val="22"/>
          <w:szCs w:val="22"/>
        </w:rPr>
        <w:tab/>
        <w:t xml:space="preserve">Исполнитель имеет право: </w:t>
      </w:r>
    </w:p>
    <w:p w:rsidR="005D1AC9" w:rsidRPr="005D1AC9" w:rsidRDefault="005D1AC9" w:rsidP="005D1AC9">
      <w:pPr>
        <w:suppressAutoHyphens/>
        <w:ind w:firstLine="709"/>
        <w:jc w:val="both"/>
        <w:rPr>
          <w:sz w:val="22"/>
          <w:szCs w:val="22"/>
        </w:rPr>
      </w:pPr>
      <w:r w:rsidRPr="005D1AC9">
        <w:rPr>
          <w:sz w:val="22"/>
          <w:szCs w:val="22"/>
        </w:rPr>
        <w:t>3.2.1</w:t>
      </w:r>
      <w:r>
        <w:rPr>
          <w:sz w:val="22"/>
          <w:szCs w:val="22"/>
        </w:rPr>
        <w:t>.</w:t>
      </w:r>
      <w:r w:rsidRPr="005D1AC9">
        <w:rPr>
          <w:sz w:val="22"/>
          <w:szCs w:val="22"/>
        </w:rPr>
        <w:tab/>
        <w:t xml:space="preserve">Отказать плательщику в </w:t>
      </w:r>
      <w:r w:rsidRPr="005D1AC9">
        <w:t xml:space="preserve"> Переводе денежных средств </w:t>
      </w:r>
      <w:r w:rsidRPr="005D1AC9">
        <w:rPr>
          <w:sz w:val="22"/>
          <w:szCs w:val="22"/>
        </w:rPr>
        <w:t xml:space="preserve">на условиях настоящего Контракта, в случае отсутствия в платежном документе реквизитов, необходимых для осуществления платежа, и несоответствия реквизитов </w:t>
      </w:r>
      <w:r w:rsidRPr="005D1AC9">
        <w:t>требованиям законодательства</w:t>
      </w:r>
      <w:r w:rsidRPr="005D1AC9">
        <w:rPr>
          <w:sz w:val="22"/>
          <w:szCs w:val="22"/>
        </w:rPr>
        <w:t>;</w:t>
      </w:r>
    </w:p>
    <w:p w:rsidR="005D1AC9" w:rsidRPr="005D1AC9" w:rsidRDefault="005D1AC9" w:rsidP="005D1AC9">
      <w:pPr>
        <w:suppressAutoHyphens/>
        <w:ind w:firstLine="709"/>
        <w:jc w:val="both"/>
        <w:rPr>
          <w:sz w:val="22"/>
          <w:szCs w:val="22"/>
        </w:rPr>
      </w:pPr>
      <w:r w:rsidRPr="005D1AC9">
        <w:rPr>
          <w:sz w:val="22"/>
          <w:szCs w:val="22"/>
        </w:rPr>
        <w:t>3.3. Заказчик обязан:</w:t>
      </w:r>
    </w:p>
    <w:p w:rsidR="005D1AC9" w:rsidRPr="005D1AC9" w:rsidRDefault="005D1AC9" w:rsidP="005D1AC9">
      <w:pPr>
        <w:suppressAutoHyphens/>
        <w:ind w:firstLine="709"/>
        <w:jc w:val="both"/>
        <w:rPr>
          <w:sz w:val="22"/>
          <w:szCs w:val="22"/>
        </w:rPr>
      </w:pPr>
      <w:r w:rsidRPr="005D1AC9">
        <w:rPr>
          <w:sz w:val="22"/>
          <w:szCs w:val="22"/>
        </w:rPr>
        <w:t>3.3.1 произвести расчет с Исполнителем посредством безналичного перечисления денежных средств, в размерах и порядке, установленных разделом 5 настоящего Контракта.</w:t>
      </w:r>
    </w:p>
    <w:p w:rsidR="005D1AC9" w:rsidRPr="005D1AC9" w:rsidRDefault="005D1AC9" w:rsidP="005D1AC9">
      <w:pPr>
        <w:suppressAutoHyphens/>
        <w:ind w:firstLine="709"/>
        <w:jc w:val="both"/>
        <w:rPr>
          <w:sz w:val="22"/>
          <w:szCs w:val="22"/>
        </w:rPr>
      </w:pPr>
      <w:r w:rsidRPr="005D1AC9">
        <w:rPr>
          <w:sz w:val="22"/>
          <w:szCs w:val="22"/>
        </w:rPr>
        <w:t>3.3.2 ежемесячно и своевременно подписывать надлежащим образом оформленный Акт сдачи-приемки оказанных услуг, предъявляемый Исполнителем.</w:t>
      </w:r>
    </w:p>
    <w:p w:rsidR="005D1AC9" w:rsidRPr="005D1AC9" w:rsidRDefault="005D1AC9" w:rsidP="005D1AC9">
      <w:pPr>
        <w:suppressAutoHyphens/>
        <w:ind w:firstLine="709"/>
        <w:jc w:val="both"/>
        <w:rPr>
          <w:sz w:val="22"/>
          <w:szCs w:val="22"/>
        </w:rPr>
      </w:pPr>
      <w:r w:rsidRPr="005D1AC9">
        <w:rPr>
          <w:sz w:val="22"/>
          <w:szCs w:val="22"/>
        </w:rPr>
        <w:lastRenderedPageBreak/>
        <w:t>3.3.3.</w:t>
      </w:r>
      <w:r w:rsidRPr="005D1AC9">
        <w:rPr>
          <w:sz w:val="22"/>
          <w:szCs w:val="22"/>
        </w:rPr>
        <w:tab/>
        <w:t>Ежедневно, в рабочие дни, получать электронные реестры Исполнителя.</w:t>
      </w:r>
    </w:p>
    <w:p w:rsidR="005D1AC9" w:rsidRPr="005D1AC9" w:rsidRDefault="005D1AC9" w:rsidP="005D1AC9">
      <w:pPr>
        <w:suppressAutoHyphens/>
        <w:ind w:firstLine="709"/>
        <w:jc w:val="both"/>
        <w:rPr>
          <w:sz w:val="22"/>
          <w:szCs w:val="22"/>
        </w:rPr>
      </w:pPr>
      <w:r w:rsidRPr="005D1AC9">
        <w:rPr>
          <w:sz w:val="22"/>
          <w:szCs w:val="22"/>
        </w:rPr>
        <w:t>3.3.4.</w:t>
      </w:r>
      <w:r w:rsidRPr="005D1AC9">
        <w:rPr>
          <w:sz w:val="22"/>
          <w:szCs w:val="22"/>
        </w:rPr>
        <w:tab/>
        <w:t>Осуществлять контроль за правильностью и полнотой перечисления Исполнителем платежей в адрес Заказчика, указанных в п. 2 настоящего Контракта, путем сверки сумм в Реестрах Исполнителя с суммами, поступившими от Исполнителя на счет Заказчика. Информировать Исполнителя о выявленных несоответствиях в суммах не позднее двух рабочих дней с даты обнаружения таких несоответствий.</w:t>
      </w:r>
    </w:p>
    <w:p w:rsidR="005D1AC9" w:rsidRPr="005D1AC9" w:rsidRDefault="005D1AC9" w:rsidP="005D1AC9">
      <w:pPr>
        <w:suppressAutoHyphens/>
        <w:ind w:firstLine="709"/>
        <w:jc w:val="both"/>
        <w:rPr>
          <w:sz w:val="22"/>
          <w:szCs w:val="22"/>
        </w:rPr>
      </w:pPr>
      <w:r w:rsidRPr="005D1AC9">
        <w:rPr>
          <w:sz w:val="22"/>
          <w:szCs w:val="22"/>
        </w:rPr>
        <w:t>3.3.5.</w:t>
      </w:r>
      <w:r w:rsidRPr="005D1AC9">
        <w:rPr>
          <w:sz w:val="22"/>
          <w:szCs w:val="22"/>
        </w:rPr>
        <w:tab/>
        <w:t>Возвращать денежные средства, ошибочно зачисленные Исполнителем на счет Заказчика, в срок до трех рабочих дней со дня получения письменного уведомления от Исполнителя.</w:t>
      </w:r>
    </w:p>
    <w:p w:rsidR="005D1AC9" w:rsidRPr="005D1AC9" w:rsidRDefault="005D1AC9" w:rsidP="005D1AC9">
      <w:pPr>
        <w:suppressAutoHyphens/>
        <w:ind w:firstLine="709"/>
        <w:jc w:val="both"/>
        <w:rPr>
          <w:sz w:val="22"/>
          <w:szCs w:val="22"/>
        </w:rPr>
      </w:pPr>
      <w:r w:rsidRPr="005D1AC9">
        <w:rPr>
          <w:sz w:val="22"/>
          <w:szCs w:val="22"/>
        </w:rPr>
        <w:t>3.3.6.</w:t>
      </w:r>
      <w:r w:rsidRPr="005D1AC9">
        <w:rPr>
          <w:sz w:val="22"/>
          <w:szCs w:val="22"/>
        </w:rPr>
        <w:tab/>
        <w:t>Информировать Исполнителя и Плательщиков об изменении своих банковских реквизитов не позднее, чем за 10 календарных дней до вступления в действие этих изменений, в противном случае Исполнитель не несет ответственности за возможные отрицательные последствия, связанные с отсутствием подобной информации.</w:t>
      </w:r>
    </w:p>
    <w:p w:rsidR="005D1AC9" w:rsidRPr="005D1AC9" w:rsidRDefault="005D1AC9" w:rsidP="005D1AC9">
      <w:pPr>
        <w:suppressAutoHyphens/>
        <w:ind w:firstLine="709"/>
        <w:jc w:val="both"/>
        <w:rPr>
          <w:ins w:id="56" w:author="0007-Grigoreva-OA" w:date="2018-02-27T12:31:00Z"/>
        </w:rPr>
      </w:pPr>
      <w:r w:rsidRPr="005D1AC9">
        <w:t>3.3.7</w:t>
      </w:r>
      <w:r>
        <w:t xml:space="preserve">. </w:t>
      </w:r>
      <w:r w:rsidRPr="005D1AC9">
        <w:t>Формировать и направлять ежемесячно до 10 числа Исполнителю в электронном виде Реестр Заказчика, через сеть Интернет</w:t>
      </w:r>
      <w:r>
        <w:t xml:space="preserve"> </w:t>
      </w:r>
      <w:r w:rsidRPr="005D1AC9">
        <w:t>с использованием защищенных каналов связи в структуре и формате, приведенном в Приложении №8 настоящего Контракта, не позднее выставления Плательщику платежного документа.</w:t>
      </w:r>
    </w:p>
    <w:p w:rsidR="005D1AC9" w:rsidRPr="005D1AC9" w:rsidRDefault="005D1AC9" w:rsidP="005D1AC9">
      <w:pPr>
        <w:suppressAutoHyphens/>
        <w:ind w:firstLine="709"/>
        <w:jc w:val="both"/>
        <w:rPr>
          <w:sz w:val="22"/>
          <w:szCs w:val="22"/>
        </w:rPr>
      </w:pPr>
    </w:p>
    <w:p w:rsidR="005D1AC9" w:rsidRPr="005D1AC9" w:rsidRDefault="005D1AC9" w:rsidP="005D1AC9">
      <w:pPr>
        <w:widowControl w:val="0"/>
        <w:tabs>
          <w:tab w:val="right" w:pos="567"/>
        </w:tabs>
        <w:suppressAutoHyphens/>
        <w:jc w:val="center"/>
        <w:rPr>
          <w:b/>
          <w:bCs/>
          <w:sz w:val="22"/>
          <w:szCs w:val="22"/>
        </w:rPr>
      </w:pPr>
      <w:r w:rsidRPr="005D1AC9">
        <w:rPr>
          <w:b/>
          <w:bCs/>
          <w:iCs/>
          <w:sz w:val="22"/>
          <w:szCs w:val="22"/>
        </w:rPr>
        <w:t>4. ПОРЯДОК</w:t>
      </w:r>
      <w:r w:rsidRPr="005D1AC9">
        <w:rPr>
          <w:b/>
          <w:bCs/>
          <w:sz w:val="22"/>
          <w:szCs w:val="22"/>
        </w:rPr>
        <w:t xml:space="preserve"> ОСУЩЕСТВЛЕНИЯ ПЛАТЕЖЕЙ</w:t>
      </w:r>
    </w:p>
    <w:p w:rsidR="005D1AC9" w:rsidRPr="005D1AC9" w:rsidRDefault="005D1AC9" w:rsidP="005D1AC9">
      <w:pPr>
        <w:tabs>
          <w:tab w:val="left" w:pos="684"/>
        </w:tabs>
        <w:suppressAutoHyphens/>
        <w:ind w:firstLine="709"/>
        <w:jc w:val="both"/>
        <w:textAlignment w:val="baseline"/>
        <w:rPr>
          <w:sz w:val="22"/>
          <w:szCs w:val="22"/>
        </w:rPr>
      </w:pPr>
      <w:r w:rsidRPr="005D1AC9">
        <w:rPr>
          <w:sz w:val="22"/>
          <w:szCs w:val="22"/>
        </w:rPr>
        <w:t>4.1. Перевод денежных средств от физических лиц осуществляется</w:t>
      </w:r>
      <w:r>
        <w:rPr>
          <w:sz w:val="22"/>
          <w:szCs w:val="22"/>
        </w:rPr>
        <w:t xml:space="preserve"> </w:t>
      </w:r>
      <w:r w:rsidRPr="005D1AC9">
        <w:rPr>
          <w:color w:val="000000"/>
        </w:rPr>
        <w:t>на основании представленного ими Распоряжения о переводе, содержащего реквизиты, необходимые для осуществления Исполнителем</w:t>
      </w:r>
      <w:r>
        <w:rPr>
          <w:color w:val="000000"/>
        </w:rPr>
        <w:t xml:space="preserve"> </w:t>
      </w:r>
      <w:r w:rsidRPr="005D1AC9">
        <w:rPr>
          <w:color w:val="000000"/>
        </w:rPr>
        <w:t>Перевода денежных средств на счет Заказчика,</w:t>
      </w:r>
      <w:r w:rsidRPr="005D1AC9">
        <w:rPr>
          <w:sz w:val="22"/>
          <w:szCs w:val="22"/>
        </w:rPr>
        <w:t xml:space="preserve"> через структурные подразделения Исполнителя, терминалы самообслуживания на основании установленного платежного документа, предъявленного к оплате физическим лицом, а также, при приеме платежей через Интернет (</w:t>
      </w:r>
      <w:r w:rsidRPr="005D1AC9">
        <w:rPr>
          <w:color w:val="000000"/>
          <w:sz w:val="22"/>
          <w:szCs w:val="22"/>
        </w:rPr>
        <w:t>Удаленных каналов обслуживания, Онлайн)</w:t>
      </w:r>
      <w:r w:rsidRPr="005D1AC9">
        <w:rPr>
          <w:sz w:val="22"/>
          <w:szCs w:val="22"/>
        </w:rPr>
        <w:t xml:space="preserve">. </w:t>
      </w:r>
    </w:p>
    <w:p w:rsidR="005D1AC9" w:rsidRPr="005D1AC9" w:rsidRDefault="005D1AC9" w:rsidP="005D1AC9">
      <w:pPr>
        <w:tabs>
          <w:tab w:val="left" w:pos="684"/>
        </w:tabs>
        <w:suppressAutoHyphens/>
        <w:ind w:firstLine="709"/>
        <w:jc w:val="both"/>
        <w:textAlignment w:val="baseline"/>
        <w:rPr>
          <w:sz w:val="22"/>
          <w:szCs w:val="22"/>
        </w:rPr>
      </w:pPr>
      <w:r w:rsidRPr="005D1AC9">
        <w:rPr>
          <w:sz w:val="22"/>
          <w:szCs w:val="22"/>
        </w:rPr>
        <w:t>4.2. Перевод</w:t>
      </w:r>
      <w:r>
        <w:rPr>
          <w:sz w:val="22"/>
          <w:szCs w:val="22"/>
        </w:rPr>
        <w:t xml:space="preserve"> </w:t>
      </w:r>
      <w:r w:rsidRPr="005D1AC9">
        <w:rPr>
          <w:sz w:val="22"/>
          <w:szCs w:val="22"/>
        </w:rPr>
        <w:t>денежных средств от физических лиц может осуществляться без открытия банковского счета</w:t>
      </w:r>
      <w:r>
        <w:rPr>
          <w:sz w:val="22"/>
          <w:szCs w:val="22"/>
        </w:rPr>
        <w:t>.</w:t>
      </w:r>
    </w:p>
    <w:p w:rsidR="005D1AC9" w:rsidRPr="005D1AC9" w:rsidRDefault="005D1AC9" w:rsidP="005D1AC9">
      <w:pPr>
        <w:suppressAutoHyphens/>
        <w:ind w:firstLine="708"/>
        <w:jc w:val="both"/>
        <w:rPr>
          <w:ins w:id="57" w:author="0007-Grigoreva-OA" w:date="2018-02-27T12:38:00Z"/>
          <w:sz w:val="22"/>
          <w:szCs w:val="22"/>
        </w:rPr>
      </w:pPr>
      <w:r w:rsidRPr="005D1AC9">
        <w:rPr>
          <w:sz w:val="22"/>
          <w:szCs w:val="22"/>
        </w:rPr>
        <w:t>4.3. В подтверждение Перевода денежных средств, Плательщику выдаются документы, оформленные в соответствии с требованиями нормативных актов Банка России</w:t>
      </w:r>
      <w:ins w:id="58" w:author="0007-Grigoreva-OA" w:date="2018-02-27T12:38:00Z">
        <w:r w:rsidRPr="005D1AC9">
          <w:rPr>
            <w:sz w:val="22"/>
            <w:szCs w:val="22"/>
          </w:rPr>
          <w:t>.</w:t>
        </w:r>
      </w:ins>
    </w:p>
    <w:p w:rsidR="005D1AC9" w:rsidRPr="005D1AC9" w:rsidRDefault="005D1AC9" w:rsidP="005D1AC9">
      <w:pPr>
        <w:suppressAutoHyphens/>
        <w:ind w:firstLine="851"/>
        <w:jc w:val="both"/>
        <w:rPr>
          <w:color w:val="000000"/>
        </w:rPr>
      </w:pPr>
      <w:r w:rsidRPr="005D1AC9">
        <w:rPr>
          <w:color w:val="000000"/>
        </w:rPr>
        <w:t>Исполнитель осуществляет Перевод денежных средств Плательщиков в пользу Заказчика, в соответствии с принятым порядком расчетов без взимания комиссии с Плательщиков.</w:t>
      </w:r>
    </w:p>
    <w:p w:rsidR="005D1AC9" w:rsidRPr="005D1AC9" w:rsidRDefault="005D1AC9" w:rsidP="005D1AC9">
      <w:pPr>
        <w:suppressAutoHyphens/>
        <w:ind w:firstLine="851"/>
        <w:jc w:val="both"/>
        <w:rPr>
          <w:sz w:val="22"/>
          <w:szCs w:val="22"/>
        </w:rPr>
      </w:pPr>
    </w:p>
    <w:p w:rsidR="005D1AC9" w:rsidRPr="005D1AC9" w:rsidRDefault="005D1AC9" w:rsidP="005D1AC9">
      <w:pPr>
        <w:suppressAutoHyphens/>
        <w:jc w:val="center"/>
        <w:rPr>
          <w:b/>
          <w:sz w:val="22"/>
          <w:szCs w:val="22"/>
        </w:rPr>
      </w:pPr>
      <w:r w:rsidRPr="005D1AC9">
        <w:rPr>
          <w:b/>
          <w:sz w:val="22"/>
          <w:szCs w:val="22"/>
        </w:rPr>
        <w:t>5. ЦЕНА КОНТРАКТА И ПОРЯДОК РАСЧЕТОВ</w:t>
      </w:r>
    </w:p>
    <w:p w:rsidR="005D1AC9" w:rsidRPr="005D1AC9" w:rsidRDefault="005D1AC9" w:rsidP="005D1AC9">
      <w:pPr>
        <w:tabs>
          <w:tab w:val="left" w:pos="851"/>
        </w:tabs>
        <w:suppressAutoHyphens/>
        <w:spacing w:line="200" w:lineRule="atLeast"/>
        <w:ind w:firstLine="709"/>
        <w:jc w:val="both"/>
        <w:rPr>
          <w:sz w:val="22"/>
          <w:szCs w:val="22"/>
        </w:rPr>
      </w:pPr>
      <w:r w:rsidRPr="005D1AC9">
        <w:rPr>
          <w:sz w:val="22"/>
          <w:szCs w:val="22"/>
        </w:rPr>
        <w:t>5.1. Размер вознаграждения Исполнителя за оказание услуг, предусмотренных настоящим Контрактом, составляет  ___________</w:t>
      </w:r>
      <w:r w:rsidRPr="005D1AC9">
        <w:rPr>
          <w:b/>
          <w:sz w:val="22"/>
          <w:szCs w:val="22"/>
        </w:rPr>
        <w:t xml:space="preserve"> % (_________________ процента)</w:t>
      </w:r>
      <w:r w:rsidRPr="005D1AC9">
        <w:rPr>
          <w:sz w:val="22"/>
          <w:szCs w:val="22"/>
        </w:rPr>
        <w:t xml:space="preserve"> от суммы всех </w:t>
      </w:r>
      <w:r w:rsidRPr="005D1AC9">
        <w:rPr>
          <w:color w:val="000000"/>
          <w:sz w:val="22"/>
          <w:szCs w:val="22"/>
        </w:rPr>
        <w:t xml:space="preserve">перечисленных </w:t>
      </w:r>
      <w:r w:rsidRPr="005D1AC9">
        <w:rPr>
          <w:sz w:val="22"/>
          <w:szCs w:val="22"/>
        </w:rPr>
        <w:t>Исполнителем платежей, причитающихся Заказчику.</w:t>
      </w:r>
    </w:p>
    <w:p w:rsidR="005D1AC9" w:rsidRPr="005D1AC9" w:rsidRDefault="005D1AC9" w:rsidP="005D1AC9">
      <w:pPr>
        <w:tabs>
          <w:tab w:val="left" w:pos="851"/>
        </w:tabs>
        <w:suppressAutoHyphens/>
        <w:spacing w:line="200" w:lineRule="atLeast"/>
        <w:ind w:firstLine="709"/>
        <w:jc w:val="both"/>
        <w:rPr>
          <w:b/>
          <w:sz w:val="22"/>
          <w:szCs w:val="22"/>
        </w:rPr>
      </w:pPr>
      <w:r w:rsidRPr="005D1AC9">
        <w:rPr>
          <w:sz w:val="22"/>
          <w:szCs w:val="22"/>
        </w:rPr>
        <w:t>5.2.</w:t>
      </w:r>
      <w:r w:rsidRPr="005D1AC9">
        <w:rPr>
          <w:b/>
          <w:sz w:val="22"/>
          <w:szCs w:val="22"/>
        </w:rPr>
        <w:t xml:space="preserve"> Цена Контракта составляет ___________________ рублей, ______ копейки (_____________________________________), </w:t>
      </w:r>
      <w:r w:rsidRPr="005D1AC9">
        <w:rPr>
          <w:sz w:val="22"/>
          <w:szCs w:val="22"/>
        </w:rPr>
        <w:t>если Исполнитель применяет общую систему налогообложения, указывается,</w:t>
      </w:r>
      <w:r w:rsidRPr="005D1AC9">
        <w:rPr>
          <w:b/>
          <w:sz w:val="22"/>
          <w:szCs w:val="22"/>
        </w:rPr>
        <w:t xml:space="preserve"> в том числе НДС _____% - ____________________ рублей ______ копейки (________________________ рублей ________ копейки).</w:t>
      </w:r>
    </w:p>
    <w:p w:rsidR="005D1AC9" w:rsidRPr="005D1AC9" w:rsidRDefault="005D1AC9" w:rsidP="005D1AC9">
      <w:pPr>
        <w:tabs>
          <w:tab w:val="left" w:pos="1143"/>
        </w:tabs>
        <w:suppressAutoHyphens/>
        <w:spacing w:line="200" w:lineRule="atLeast"/>
        <w:jc w:val="both"/>
        <w:rPr>
          <w:sz w:val="22"/>
          <w:szCs w:val="22"/>
        </w:rPr>
      </w:pPr>
      <w:r w:rsidRPr="005D1AC9">
        <w:rPr>
          <w:sz w:val="22"/>
          <w:szCs w:val="22"/>
        </w:rPr>
        <w:t>Исполнитель применяет:_________________ систему налогообложения.</w:t>
      </w:r>
    </w:p>
    <w:p w:rsidR="005D1AC9" w:rsidRPr="005D1AC9" w:rsidRDefault="005D1AC9" w:rsidP="005D1AC9">
      <w:pPr>
        <w:tabs>
          <w:tab w:val="left" w:pos="851"/>
        </w:tabs>
        <w:suppressAutoHyphens/>
        <w:spacing w:line="200" w:lineRule="atLeast"/>
        <w:ind w:firstLine="851"/>
        <w:jc w:val="both"/>
        <w:rPr>
          <w:sz w:val="22"/>
          <w:szCs w:val="22"/>
        </w:rPr>
      </w:pPr>
      <w:r w:rsidRPr="005D1AC9">
        <w:rPr>
          <w:sz w:val="22"/>
          <w:szCs w:val="22"/>
        </w:rPr>
        <w:t xml:space="preserve">В случае, если Контракт заключается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на основании ч. 13 ст. 34 Закона </w:t>
      </w:r>
      <w:r w:rsidRPr="005D1AC9">
        <w:rPr>
          <w:rFonts w:eastAsia="Segoe UI Symbol"/>
          <w:sz w:val="22"/>
          <w:szCs w:val="22"/>
        </w:rPr>
        <w:t>№</w:t>
      </w:r>
      <w:r w:rsidRPr="005D1AC9">
        <w:rPr>
          <w:sz w:val="22"/>
          <w:szCs w:val="22"/>
        </w:rPr>
        <w:t>44-ФЗ от 5 апреля 2013г.</w:t>
      </w:r>
    </w:p>
    <w:p w:rsidR="005D1AC9" w:rsidRPr="005D1AC9" w:rsidRDefault="005D1AC9" w:rsidP="005D1AC9">
      <w:pPr>
        <w:suppressAutoHyphens/>
        <w:spacing w:line="200" w:lineRule="atLeast"/>
        <w:ind w:firstLine="709"/>
        <w:jc w:val="both"/>
        <w:rPr>
          <w:sz w:val="22"/>
          <w:szCs w:val="22"/>
        </w:rPr>
      </w:pPr>
      <w:r w:rsidRPr="005D1AC9">
        <w:rPr>
          <w:sz w:val="22"/>
          <w:szCs w:val="22"/>
        </w:rPr>
        <w:t xml:space="preserve">5.3. </w:t>
      </w:r>
      <w:r w:rsidRPr="005D1AC9">
        <w:rPr>
          <w:spacing w:val="-6"/>
          <w:sz w:val="22"/>
          <w:szCs w:val="22"/>
        </w:rPr>
        <w:t>Цена Контракта включает в себя: страхование,  транспортные расходы, налоги, сборы, пошлины и другие обязательные платежи, предусмотренные законодательством Российской Федерации, а также все расходы, возникающие в период оказания услуг по настоящему Контракту. Неучтенные затраты Исполнителя, связанные с исполнением Контракта, но не включенные в указанную цену, оплате Заказчиком не подлежат.</w:t>
      </w:r>
    </w:p>
    <w:p w:rsidR="005D1AC9" w:rsidRPr="005D1AC9" w:rsidRDefault="005D1AC9" w:rsidP="005D1AC9">
      <w:pPr>
        <w:suppressAutoHyphens/>
        <w:spacing w:line="200" w:lineRule="atLeast"/>
        <w:ind w:firstLine="709"/>
        <w:jc w:val="both"/>
        <w:rPr>
          <w:sz w:val="22"/>
          <w:szCs w:val="22"/>
        </w:rPr>
      </w:pPr>
      <w:r w:rsidRPr="005D1AC9">
        <w:rPr>
          <w:sz w:val="22"/>
          <w:szCs w:val="22"/>
        </w:rPr>
        <w:t xml:space="preserve">5.4. Цена Контракта является твердой и определяется на весь срок исполнения Контракта, за исключением случаев указанных в п.10.11 настоящего Контракта. </w:t>
      </w:r>
    </w:p>
    <w:p w:rsidR="005D1AC9" w:rsidRPr="005D1AC9" w:rsidRDefault="005D1AC9" w:rsidP="005D1AC9">
      <w:pPr>
        <w:tabs>
          <w:tab w:val="left" w:pos="0"/>
        </w:tabs>
        <w:suppressAutoHyphens/>
        <w:spacing w:after="200"/>
        <w:contextualSpacing/>
        <w:jc w:val="both"/>
        <w:rPr>
          <w:sz w:val="22"/>
          <w:szCs w:val="22"/>
        </w:rPr>
      </w:pPr>
      <w:r w:rsidRPr="005D1AC9">
        <w:rPr>
          <w:rFonts w:eastAsia="Calibri"/>
          <w:sz w:val="22"/>
          <w:szCs w:val="22"/>
          <w:lang w:eastAsia="en-US"/>
        </w:rPr>
        <w:tab/>
        <w:t xml:space="preserve">5.5. Вознаграждение Исполнителю за оказанные услуги оплачиваются единовременно за календарный месяц на основании счета и подписанного акта выполненных работ в следующем порядке: </w:t>
      </w:r>
    </w:p>
    <w:p w:rsidR="005D1AC9" w:rsidRPr="005D1AC9" w:rsidRDefault="005D1AC9" w:rsidP="005D1AC9">
      <w:pPr>
        <w:tabs>
          <w:tab w:val="left" w:pos="0"/>
        </w:tabs>
        <w:suppressAutoHyphens/>
        <w:spacing w:after="200"/>
        <w:contextualSpacing/>
        <w:jc w:val="both"/>
        <w:rPr>
          <w:sz w:val="22"/>
          <w:szCs w:val="22"/>
        </w:rPr>
      </w:pPr>
      <w:r w:rsidRPr="005D1AC9">
        <w:rPr>
          <w:sz w:val="22"/>
          <w:szCs w:val="22"/>
        </w:rPr>
        <w:lastRenderedPageBreak/>
        <w:t xml:space="preserve">Исполнитель направляет Заказчику акт выполненных работ (далее - Акт) по форме приложения 7 к Контракту не позднее 15 (пятнадцатого) рабочего дня месяца, следующего за расчетным. </w:t>
      </w:r>
      <w:r w:rsidRPr="005D1AC9">
        <w:rPr>
          <w:sz w:val="22"/>
          <w:szCs w:val="22"/>
        </w:rPr>
        <w:tab/>
        <w:t xml:space="preserve">Подписанный Заказчиком Акт или мотивированный отказ от его подписания должен быть направлен Исполнителю не позднее 5 (пяти) рабочих дней с момента получения Акта от Исполнителя. В случае неполучения Исполнителем от подписанного Акта выполненных работ или мотивированного отказа от его подписания в указанный срок Акт выполненных работ считается подписанным Заказчиком без возражений. </w:t>
      </w:r>
    </w:p>
    <w:p w:rsidR="005D1AC9" w:rsidRPr="005D1AC9" w:rsidRDefault="005D1AC9" w:rsidP="005D1AC9">
      <w:pPr>
        <w:suppressAutoHyphens/>
        <w:jc w:val="both"/>
        <w:rPr>
          <w:sz w:val="22"/>
          <w:szCs w:val="22"/>
        </w:rPr>
      </w:pPr>
      <w:r w:rsidRPr="005D1AC9">
        <w:rPr>
          <w:sz w:val="22"/>
          <w:szCs w:val="22"/>
        </w:rPr>
        <w:tab/>
        <w:t>Счет, форма которого представлена в Приложении 7а Договора, предъявляется Исполнителем</w:t>
      </w:r>
      <w:r>
        <w:rPr>
          <w:sz w:val="22"/>
          <w:szCs w:val="22"/>
        </w:rPr>
        <w:t xml:space="preserve"> </w:t>
      </w:r>
      <w:r w:rsidRPr="005D1AC9">
        <w:rPr>
          <w:sz w:val="22"/>
          <w:szCs w:val="22"/>
        </w:rPr>
        <w:t>Заказчику</w:t>
      </w:r>
      <w:r>
        <w:rPr>
          <w:sz w:val="22"/>
          <w:szCs w:val="22"/>
        </w:rPr>
        <w:t xml:space="preserve"> </w:t>
      </w:r>
      <w:r w:rsidRPr="005D1AC9">
        <w:rPr>
          <w:sz w:val="22"/>
          <w:szCs w:val="22"/>
        </w:rPr>
        <w:t>в течение 5 (пяти) рабочих дней с момента подписания Клиентом Акта выполненных работ, и оплачивается Клиентом в течение 15 (пятнадцати) рабочих дней с момента получения Счета от Банка».</w:t>
      </w:r>
    </w:p>
    <w:p w:rsidR="005D1AC9" w:rsidRPr="005D1AC9" w:rsidRDefault="005D1AC9" w:rsidP="005D1AC9">
      <w:pPr>
        <w:suppressAutoHyphens/>
        <w:ind w:firstLine="851"/>
        <w:jc w:val="both"/>
        <w:rPr>
          <w:rFonts w:eastAsia="Calibri"/>
          <w:sz w:val="22"/>
          <w:szCs w:val="22"/>
          <w:lang w:eastAsia="en-US"/>
        </w:rPr>
      </w:pPr>
      <w:r w:rsidRPr="005D1AC9">
        <w:rPr>
          <w:rFonts w:eastAsia="Calibri"/>
          <w:sz w:val="22"/>
          <w:szCs w:val="22"/>
          <w:lang w:eastAsia="en-US"/>
        </w:rPr>
        <w:t>5.6. Днем оплаты услуг Исполнителя считается день списания денежных средств со счета Заказчика.</w:t>
      </w:r>
    </w:p>
    <w:p w:rsidR="005D1AC9" w:rsidRPr="005D1AC9" w:rsidRDefault="005D1AC9" w:rsidP="005D1AC9">
      <w:pPr>
        <w:suppressAutoHyphens/>
        <w:ind w:firstLine="851"/>
        <w:jc w:val="both"/>
        <w:rPr>
          <w:rFonts w:eastAsia="Calibri"/>
          <w:sz w:val="22"/>
          <w:szCs w:val="22"/>
          <w:lang w:eastAsia="en-US"/>
        </w:rPr>
      </w:pPr>
      <w:r w:rsidRPr="005D1AC9">
        <w:rPr>
          <w:rFonts w:eastAsia="Calibri"/>
          <w:sz w:val="22"/>
          <w:szCs w:val="22"/>
          <w:lang w:eastAsia="en-US"/>
        </w:rPr>
        <w:t>5.7. Все расчеты по настоящему Договору производятся в рублях Российской Федерации.</w:t>
      </w:r>
    </w:p>
    <w:p w:rsidR="005D1AC9" w:rsidRPr="005D1AC9" w:rsidRDefault="005D1AC9" w:rsidP="005D1AC9">
      <w:pPr>
        <w:suppressAutoHyphens/>
        <w:ind w:firstLine="851"/>
        <w:jc w:val="both"/>
        <w:rPr>
          <w:rFonts w:eastAsia="Calibri"/>
          <w:sz w:val="22"/>
          <w:szCs w:val="22"/>
          <w:lang w:eastAsia="en-US"/>
        </w:rPr>
      </w:pPr>
    </w:p>
    <w:p w:rsidR="005D1AC9" w:rsidRPr="005D1AC9" w:rsidRDefault="005D1AC9" w:rsidP="005D1AC9">
      <w:pPr>
        <w:suppressAutoHyphens/>
        <w:ind w:firstLine="426"/>
        <w:jc w:val="center"/>
        <w:rPr>
          <w:rFonts w:eastAsia="Calibri"/>
          <w:b/>
          <w:sz w:val="22"/>
          <w:szCs w:val="22"/>
          <w:lang w:eastAsia="en-US"/>
        </w:rPr>
      </w:pPr>
      <w:r w:rsidRPr="005D1AC9">
        <w:rPr>
          <w:rFonts w:eastAsia="Calibri"/>
          <w:b/>
          <w:sz w:val="22"/>
          <w:szCs w:val="22"/>
          <w:lang w:eastAsia="en-US"/>
        </w:rPr>
        <w:t>6. КОНФИДЕНЦИАЛЬНОСТЬ</w:t>
      </w:r>
    </w:p>
    <w:p w:rsidR="005D1AC9" w:rsidRPr="005D1AC9" w:rsidRDefault="005D1AC9" w:rsidP="005D1AC9">
      <w:pPr>
        <w:tabs>
          <w:tab w:val="left" w:pos="851"/>
        </w:tabs>
        <w:suppressAutoHyphens/>
        <w:jc w:val="both"/>
        <w:rPr>
          <w:rFonts w:eastAsia="Calibri"/>
          <w:sz w:val="22"/>
          <w:szCs w:val="22"/>
          <w:lang w:eastAsia="en-US"/>
        </w:rPr>
      </w:pPr>
      <w:r w:rsidRPr="005D1AC9">
        <w:rPr>
          <w:rFonts w:eastAsia="Calibri"/>
          <w:sz w:val="22"/>
          <w:szCs w:val="22"/>
          <w:lang w:eastAsia="en-US"/>
        </w:rPr>
        <w:tab/>
        <w:t>6.1.По взаимному согласию Сторон в рамках Контракта конфиденциальной признается любая информация, касающаяся предмета и содержания Контракта, хода его исполнения и полученных результатов, а также информация о Плательщиках/Абонентах и работниках Сторон. Каждая из Сторон обеспечивает защиту конфиденциальной информации, ставшей доступной ей в рамках Контракта, от несанкционированного использования, распространения или публикации. Такая информация не будет передаваться третьим лицам без письменного разрешения другой Стороны, и использоваться в иных целях, кроме выполнения обязательств по Контракту.</w:t>
      </w:r>
    </w:p>
    <w:p w:rsidR="005D1AC9" w:rsidRPr="005D1AC9" w:rsidRDefault="005D1AC9" w:rsidP="005D1AC9">
      <w:pPr>
        <w:tabs>
          <w:tab w:val="left" w:pos="0"/>
        </w:tabs>
        <w:suppressAutoHyphens/>
        <w:jc w:val="both"/>
        <w:rPr>
          <w:rFonts w:eastAsia="Calibri"/>
          <w:sz w:val="22"/>
          <w:szCs w:val="22"/>
          <w:lang w:eastAsia="en-US"/>
        </w:rPr>
      </w:pPr>
      <w:r w:rsidRPr="005D1AC9">
        <w:rPr>
          <w:rFonts w:eastAsia="Calibri"/>
          <w:sz w:val="22"/>
          <w:szCs w:val="22"/>
          <w:lang w:eastAsia="en-US"/>
        </w:rPr>
        <w:tab/>
        <w:t>6.2. 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rsidR="005D1AC9" w:rsidRPr="005D1AC9" w:rsidRDefault="005D1AC9" w:rsidP="005D1AC9">
      <w:pPr>
        <w:tabs>
          <w:tab w:val="left" w:pos="0"/>
        </w:tabs>
        <w:suppressAutoHyphens/>
        <w:jc w:val="both"/>
        <w:rPr>
          <w:rFonts w:eastAsia="Calibri"/>
          <w:sz w:val="22"/>
          <w:szCs w:val="22"/>
          <w:lang w:eastAsia="en-US"/>
        </w:rPr>
      </w:pPr>
      <w:r w:rsidRPr="005D1AC9">
        <w:rPr>
          <w:rFonts w:eastAsia="Calibri"/>
          <w:sz w:val="22"/>
          <w:szCs w:val="22"/>
          <w:lang w:eastAsia="en-US"/>
        </w:rPr>
        <w:tab/>
        <w:t>6.3. Стороны обязуются обрабатывать персональные данные физических лиц, передаваемые одной Стороной и получаемые другой Стороной, в соответствии с требованиями Федерального закона №152-ФЗ «О персональных данных», в том числе – обеспечивать конфиденциальность и безопасность персональных данных при их обработке.</w:t>
      </w:r>
    </w:p>
    <w:p w:rsidR="005D1AC9" w:rsidRPr="005D1AC9" w:rsidRDefault="005D1AC9" w:rsidP="005D1AC9">
      <w:pPr>
        <w:tabs>
          <w:tab w:val="left" w:pos="0"/>
        </w:tabs>
        <w:suppressAutoHyphens/>
        <w:jc w:val="both"/>
        <w:rPr>
          <w:rFonts w:eastAsia="Calibri"/>
          <w:sz w:val="22"/>
          <w:szCs w:val="22"/>
          <w:lang w:eastAsia="en-US"/>
        </w:rPr>
      </w:pPr>
      <w:r w:rsidRPr="005D1AC9">
        <w:rPr>
          <w:rFonts w:eastAsia="Calibri"/>
          <w:sz w:val="22"/>
          <w:szCs w:val="22"/>
          <w:lang w:eastAsia="en-US"/>
        </w:rPr>
        <w:tab/>
        <w:t>6.4. Не является нарушением режима конфиденциальности предоставление Сторонами информации:</w:t>
      </w:r>
    </w:p>
    <w:p w:rsidR="005D1AC9" w:rsidRPr="005D1AC9" w:rsidRDefault="005D1AC9" w:rsidP="00CD1B9C">
      <w:pPr>
        <w:numPr>
          <w:ilvl w:val="1"/>
          <w:numId w:val="18"/>
        </w:numPr>
        <w:tabs>
          <w:tab w:val="left" w:pos="0"/>
        </w:tabs>
        <w:suppressAutoHyphens/>
        <w:ind w:firstLine="851"/>
        <w:jc w:val="both"/>
        <w:rPr>
          <w:rFonts w:eastAsia="Calibri"/>
          <w:sz w:val="22"/>
          <w:szCs w:val="22"/>
          <w:lang w:eastAsia="en-US"/>
        </w:rPr>
      </w:pPr>
      <w:r w:rsidRPr="005D1AC9">
        <w:rPr>
          <w:rFonts w:eastAsia="Calibri"/>
          <w:sz w:val="22"/>
          <w:szCs w:val="22"/>
          <w:lang w:eastAsia="en-US"/>
        </w:rPr>
        <w:t>По запросу уполномоченных государственных органов в соответствии с действующим законодательством Российской Федерации;</w:t>
      </w:r>
    </w:p>
    <w:p w:rsidR="005D1AC9" w:rsidRPr="005D1AC9" w:rsidRDefault="005D1AC9" w:rsidP="00CD1B9C">
      <w:pPr>
        <w:numPr>
          <w:ilvl w:val="1"/>
          <w:numId w:val="18"/>
        </w:numPr>
        <w:tabs>
          <w:tab w:val="left" w:pos="0"/>
        </w:tabs>
        <w:suppressAutoHyphens/>
        <w:ind w:firstLine="851"/>
        <w:jc w:val="both"/>
        <w:rPr>
          <w:rFonts w:eastAsia="Calibri"/>
          <w:sz w:val="22"/>
          <w:szCs w:val="22"/>
          <w:lang w:eastAsia="en-US"/>
        </w:rPr>
      </w:pPr>
      <w:r w:rsidRPr="005D1AC9">
        <w:rPr>
          <w:rFonts w:eastAsia="Calibri"/>
          <w:sz w:val="22"/>
          <w:szCs w:val="22"/>
          <w:lang w:eastAsia="en-US"/>
        </w:rPr>
        <w:t>Клиентам и Работникам Сторон, исключительно в части подтверждения полномочий Сторон по обработке их персональных данных;</w:t>
      </w:r>
    </w:p>
    <w:p w:rsidR="005D1AC9" w:rsidRPr="005D1AC9" w:rsidRDefault="005D1AC9" w:rsidP="00CD1B9C">
      <w:pPr>
        <w:numPr>
          <w:ilvl w:val="1"/>
          <w:numId w:val="18"/>
        </w:numPr>
        <w:tabs>
          <w:tab w:val="left" w:pos="0"/>
        </w:tabs>
        <w:suppressAutoHyphens/>
        <w:ind w:firstLine="851"/>
        <w:jc w:val="both"/>
        <w:rPr>
          <w:rFonts w:eastAsia="Calibri"/>
          <w:sz w:val="22"/>
          <w:szCs w:val="22"/>
          <w:lang w:eastAsia="en-US"/>
        </w:rPr>
      </w:pPr>
      <w:r w:rsidRPr="005D1AC9">
        <w:rPr>
          <w:rFonts w:eastAsia="Calibri"/>
          <w:sz w:val="22"/>
          <w:szCs w:val="22"/>
          <w:lang w:eastAsia="en-US"/>
        </w:rPr>
        <w:t>Аудиторам, исключительно в части информации о заключении Контракта.</w:t>
      </w:r>
    </w:p>
    <w:p w:rsidR="005D1AC9" w:rsidRPr="005D1AC9" w:rsidRDefault="005D1AC9" w:rsidP="005D1AC9">
      <w:pPr>
        <w:tabs>
          <w:tab w:val="left" w:pos="0"/>
          <w:tab w:val="left" w:pos="993"/>
        </w:tabs>
        <w:suppressAutoHyphens/>
        <w:ind w:firstLine="720"/>
        <w:jc w:val="both"/>
        <w:rPr>
          <w:rFonts w:eastAsia="Calibri"/>
          <w:sz w:val="22"/>
          <w:szCs w:val="22"/>
          <w:lang w:eastAsia="en-US"/>
        </w:rPr>
      </w:pPr>
      <w:r w:rsidRPr="005D1AC9">
        <w:rPr>
          <w:rFonts w:eastAsia="Calibri"/>
          <w:sz w:val="22"/>
          <w:szCs w:val="22"/>
          <w:lang w:eastAsia="en-US"/>
        </w:rPr>
        <w:t>6.5. Стороны обязаны уведомлять друг друга обо всех случаях предоставления информации в рамках п. 6.4. настоящего Контракта.</w:t>
      </w:r>
    </w:p>
    <w:p w:rsidR="005D1AC9" w:rsidRPr="005D1AC9" w:rsidRDefault="005D1AC9" w:rsidP="005D1AC9">
      <w:pPr>
        <w:tabs>
          <w:tab w:val="left" w:pos="0"/>
        </w:tabs>
        <w:autoSpaceDN w:val="0"/>
        <w:jc w:val="both"/>
        <w:rPr>
          <w:rFonts w:eastAsia="Calibri"/>
        </w:rPr>
      </w:pPr>
      <w:r w:rsidRPr="005D1AC9">
        <w:rPr>
          <w:rFonts w:eastAsia="Calibri"/>
          <w:sz w:val="22"/>
          <w:szCs w:val="22"/>
          <w:lang w:eastAsia="en-US"/>
        </w:rPr>
        <w:tab/>
        <w:t>6.6.</w:t>
      </w:r>
      <w:r>
        <w:rPr>
          <w:rFonts w:eastAsia="Calibri"/>
          <w:sz w:val="22"/>
          <w:szCs w:val="22"/>
          <w:lang w:eastAsia="en-US"/>
        </w:rPr>
        <w:t xml:space="preserve"> </w:t>
      </w:r>
      <w:r w:rsidRPr="005D1AC9">
        <w:rPr>
          <w:rFonts w:eastAsia="Calibri"/>
        </w:rPr>
        <w:t>Обязательства Сторон по защите конфиденциальной информации распространяются на все время действия Договора, а также в течение 5 (пяти) лет после окончания его действия.</w:t>
      </w:r>
    </w:p>
    <w:p w:rsidR="005D1AC9" w:rsidRPr="005D1AC9" w:rsidRDefault="005D1AC9" w:rsidP="005D1AC9">
      <w:pPr>
        <w:suppressAutoHyphens/>
        <w:ind w:firstLine="426"/>
        <w:jc w:val="center"/>
        <w:rPr>
          <w:rFonts w:eastAsia="Calibri"/>
          <w:b/>
          <w:sz w:val="22"/>
          <w:szCs w:val="22"/>
          <w:lang w:eastAsia="en-US"/>
        </w:rPr>
      </w:pPr>
    </w:p>
    <w:p w:rsidR="005D1AC9" w:rsidRPr="005D1AC9" w:rsidRDefault="005D1AC9" w:rsidP="005D1AC9">
      <w:pPr>
        <w:suppressAutoHyphens/>
        <w:ind w:firstLine="426"/>
        <w:jc w:val="center"/>
        <w:rPr>
          <w:rFonts w:eastAsia="Calibri"/>
          <w:b/>
          <w:sz w:val="22"/>
          <w:szCs w:val="22"/>
          <w:lang w:eastAsia="en-US"/>
        </w:rPr>
      </w:pPr>
      <w:r w:rsidRPr="005D1AC9">
        <w:rPr>
          <w:rFonts w:eastAsia="Calibri"/>
          <w:b/>
          <w:sz w:val="22"/>
          <w:szCs w:val="22"/>
          <w:lang w:eastAsia="en-US"/>
        </w:rPr>
        <w:t>7. ОБЕСПЕЧЕНИЕ ИСПОЛНЕНИЯ ОБЯЗАТЕЛЬСТВ</w:t>
      </w:r>
    </w:p>
    <w:p w:rsidR="005D1AC9" w:rsidRPr="005D1AC9" w:rsidRDefault="005D1AC9" w:rsidP="005D1AC9">
      <w:pPr>
        <w:tabs>
          <w:tab w:val="left" w:pos="426"/>
        </w:tabs>
        <w:suppressAutoHyphens/>
        <w:ind w:firstLine="709"/>
        <w:jc w:val="both"/>
        <w:rPr>
          <w:sz w:val="22"/>
          <w:szCs w:val="22"/>
          <w:lang w:eastAsia="zh-CN"/>
        </w:rPr>
      </w:pPr>
      <w:r w:rsidRPr="005D1AC9">
        <w:rPr>
          <w:sz w:val="22"/>
          <w:szCs w:val="22"/>
          <w:lang w:eastAsia="zh-CN"/>
        </w:rPr>
        <w:t xml:space="preserve">7.1. </w:t>
      </w:r>
      <w:r w:rsidRPr="005D1AC9">
        <w:rPr>
          <w:sz w:val="22"/>
          <w:szCs w:val="22"/>
        </w:rPr>
        <w:t>Обеспечение исполнения настоящего Контракта предоставляется Исполнителем на сумму: ________ рублей, что составляет 5% от начальной (максимальной) цены Контракта, указанной в извещении об осуществлении закупки.</w:t>
      </w:r>
      <w:r w:rsidRPr="005D1AC9">
        <w:rPr>
          <w:color w:val="000000"/>
          <w:sz w:val="22"/>
          <w:szCs w:val="22"/>
        </w:rPr>
        <w:t xml:space="preserve"> Обеспечение исполнения Контракта предоставляется Заказчику до заключения Контракта.</w:t>
      </w:r>
    </w:p>
    <w:p w:rsidR="005D1AC9" w:rsidRPr="005D1AC9" w:rsidRDefault="005D1AC9" w:rsidP="005D1AC9">
      <w:pPr>
        <w:suppressAutoHyphens/>
        <w:ind w:firstLine="709"/>
        <w:jc w:val="both"/>
        <w:rPr>
          <w:sz w:val="22"/>
          <w:szCs w:val="22"/>
        </w:rPr>
      </w:pPr>
      <w:r w:rsidRPr="005D1AC9">
        <w:rPr>
          <w:sz w:val="22"/>
          <w:szCs w:val="22"/>
          <w:lang w:eastAsia="zh-CN"/>
        </w:rPr>
        <w:t xml:space="preserve">7.2. </w:t>
      </w:r>
      <w:r w:rsidRPr="005D1AC9">
        <w:rPr>
          <w:iCs/>
          <w:sz w:val="22"/>
          <w:szCs w:val="22"/>
        </w:rPr>
        <w:t xml:space="preserve">В </w:t>
      </w:r>
      <w:r w:rsidRPr="005D1AC9">
        <w:rPr>
          <w:sz w:val="22"/>
          <w:szCs w:val="22"/>
          <w:lang w:eastAsia="zh-CN"/>
        </w:rPr>
        <w:t>случае</w:t>
      </w:r>
      <w:r w:rsidRPr="005D1AC9">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5D1AC9">
        <w:rPr>
          <w:sz w:val="22"/>
        </w:rPr>
        <w:t xml:space="preserve">предоставляет обеспечение исполнения Контракта </w:t>
      </w:r>
      <w:r w:rsidRPr="005D1AC9">
        <w:rPr>
          <w:sz w:val="22"/>
          <w:szCs w:val="22"/>
        </w:rPr>
        <w:t>в размере, превышающем в полтора раза размер обеспечения исполнения Контракта, что составляет</w:t>
      </w:r>
      <w:r w:rsidRPr="005D1AC9">
        <w:rPr>
          <w:sz w:val="22"/>
        </w:rPr>
        <w:t xml:space="preserve"> __________ рублей, или предоставляет информацию, подтверждающую добросовестность Исполнителя.</w:t>
      </w:r>
    </w:p>
    <w:p w:rsidR="005D1AC9" w:rsidRPr="005D1AC9" w:rsidRDefault="005D1AC9" w:rsidP="005D1AC9">
      <w:pPr>
        <w:tabs>
          <w:tab w:val="left" w:pos="426"/>
        </w:tabs>
        <w:suppressAutoHyphens/>
        <w:ind w:firstLine="709"/>
        <w:jc w:val="both"/>
        <w:rPr>
          <w:sz w:val="22"/>
          <w:szCs w:val="22"/>
          <w:lang w:eastAsia="zh-CN"/>
        </w:rPr>
      </w:pPr>
      <w:r w:rsidRPr="005D1AC9">
        <w:rPr>
          <w:sz w:val="22"/>
          <w:szCs w:val="22"/>
          <w:lang w:eastAsia="zh-CN"/>
        </w:rPr>
        <w:t xml:space="preserve">7.3. Если обеспечение исполнения </w:t>
      </w:r>
      <w:r w:rsidRPr="005D1AC9">
        <w:rPr>
          <w:sz w:val="22"/>
          <w:szCs w:val="22"/>
        </w:rPr>
        <w:t>Контракт</w:t>
      </w:r>
      <w:r w:rsidRPr="005D1AC9">
        <w:rPr>
          <w:sz w:val="22"/>
          <w:szCs w:val="22"/>
          <w:lang w:eastAsia="zh-CN"/>
        </w:rPr>
        <w:t xml:space="preserve">а представляется в виде передачи </w:t>
      </w:r>
      <w:r w:rsidRPr="005D1AC9">
        <w:rPr>
          <w:color w:val="000000"/>
          <w:sz w:val="22"/>
          <w:szCs w:val="22"/>
        </w:rPr>
        <w:t>Заказчику</w:t>
      </w:r>
      <w:r w:rsidRPr="005D1AC9">
        <w:rPr>
          <w:sz w:val="22"/>
          <w:szCs w:val="22"/>
          <w:lang w:eastAsia="zh-CN"/>
        </w:rPr>
        <w:t xml:space="preserve"> в залог денежных средств, </w:t>
      </w:r>
      <w:r w:rsidRPr="005D1AC9">
        <w:rPr>
          <w:sz w:val="22"/>
          <w:szCs w:val="22"/>
        </w:rPr>
        <w:t>Исполнитель</w:t>
      </w:r>
      <w:r w:rsidRPr="005D1AC9">
        <w:rPr>
          <w:sz w:val="22"/>
          <w:szCs w:val="22"/>
          <w:lang w:eastAsia="zh-CN"/>
        </w:rPr>
        <w:t xml:space="preserve">, с которым заключается </w:t>
      </w:r>
      <w:r w:rsidRPr="005D1AC9">
        <w:rPr>
          <w:sz w:val="22"/>
          <w:szCs w:val="22"/>
        </w:rPr>
        <w:t>Контракт</w:t>
      </w:r>
      <w:r w:rsidRPr="005D1AC9">
        <w:rPr>
          <w:sz w:val="22"/>
          <w:szCs w:val="22"/>
          <w:lang w:eastAsia="zh-CN"/>
        </w:rPr>
        <w:t xml:space="preserve">, перечисляет сумму залога денежных средств, указанную в п. 7. __, на счёт </w:t>
      </w:r>
      <w:r w:rsidRPr="005D1AC9">
        <w:rPr>
          <w:color w:val="000000"/>
          <w:sz w:val="22"/>
          <w:szCs w:val="22"/>
        </w:rPr>
        <w:t xml:space="preserve">Заказчика </w:t>
      </w:r>
      <w:r w:rsidRPr="005D1AC9">
        <w:rPr>
          <w:sz w:val="22"/>
          <w:szCs w:val="22"/>
          <w:lang w:eastAsia="zh-CN"/>
        </w:rPr>
        <w:t>по указанным реквизитам:</w:t>
      </w:r>
    </w:p>
    <w:p w:rsidR="005D1AC9" w:rsidRPr="005D1AC9" w:rsidRDefault="005D1AC9" w:rsidP="005D1AC9">
      <w:pPr>
        <w:tabs>
          <w:tab w:val="left" w:pos="2127"/>
        </w:tabs>
        <w:suppressAutoHyphens/>
        <w:ind w:firstLine="567"/>
        <w:rPr>
          <w:sz w:val="22"/>
          <w:szCs w:val="22"/>
        </w:rPr>
      </w:pPr>
      <w:r w:rsidRPr="005D1AC9">
        <w:rPr>
          <w:i/>
          <w:sz w:val="22"/>
          <w:szCs w:val="22"/>
        </w:rPr>
        <w:t xml:space="preserve">МУП «Водоканал» </w:t>
      </w:r>
    </w:p>
    <w:p w:rsidR="005D1AC9" w:rsidRPr="005D1AC9" w:rsidRDefault="005D1AC9" w:rsidP="005D1AC9">
      <w:pPr>
        <w:tabs>
          <w:tab w:val="left" w:pos="2127"/>
        </w:tabs>
        <w:suppressAutoHyphens/>
        <w:ind w:firstLine="567"/>
        <w:rPr>
          <w:sz w:val="22"/>
          <w:szCs w:val="22"/>
        </w:rPr>
      </w:pPr>
      <w:r w:rsidRPr="005D1AC9">
        <w:rPr>
          <w:sz w:val="22"/>
          <w:szCs w:val="22"/>
        </w:rPr>
        <w:lastRenderedPageBreak/>
        <w:t xml:space="preserve">ИНН 1215020390 </w:t>
      </w:r>
    </w:p>
    <w:p w:rsidR="005D1AC9" w:rsidRPr="005D1AC9" w:rsidRDefault="005D1AC9" w:rsidP="005D1AC9">
      <w:pPr>
        <w:tabs>
          <w:tab w:val="left" w:pos="2127"/>
        </w:tabs>
        <w:suppressAutoHyphens/>
        <w:ind w:firstLine="567"/>
        <w:rPr>
          <w:sz w:val="22"/>
          <w:szCs w:val="22"/>
        </w:rPr>
      </w:pPr>
      <w:r w:rsidRPr="005D1AC9">
        <w:rPr>
          <w:sz w:val="22"/>
          <w:szCs w:val="22"/>
        </w:rPr>
        <w:t>КПП 121501001</w:t>
      </w:r>
    </w:p>
    <w:p w:rsidR="005D1AC9" w:rsidRPr="005D1AC9" w:rsidRDefault="005D1AC9" w:rsidP="005D1AC9">
      <w:pPr>
        <w:suppressAutoHyphens/>
        <w:ind w:firstLine="567"/>
        <w:rPr>
          <w:color w:val="000000"/>
          <w:sz w:val="22"/>
          <w:szCs w:val="22"/>
        </w:rPr>
      </w:pPr>
      <w:r w:rsidRPr="005D1AC9">
        <w:rPr>
          <w:color w:val="000000"/>
          <w:sz w:val="22"/>
          <w:szCs w:val="22"/>
        </w:rPr>
        <w:t>Расчетный счет 40702810100010070316</w:t>
      </w:r>
    </w:p>
    <w:p w:rsidR="005D1AC9" w:rsidRPr="005D1AC9" w:rsidRDefault="005D1AC9" w:rsidP="005D1AC9">
      <w:pPr>
        <w:suppressAutoHyphens/>
        <w:ind w:firstLine="567"/>
        <w:rPr>
          <w:color w:val="000000"/>
          <w:sz w:val="22"/>
          <w:szCs w:val="22"/>
        </w:rPr>
      </w:pPr>
      <w:r w:rsidRPr="005D1AC9">
        <w:rPr>
          <w:color w:val="000000"/>
          <w:sz w:val="22"/>
          <w:szCs w:val="22"/>
        </w:rPr>
        <w:t>Банк получателя: Ф-л Банка ГПБ (АО) «Приволжский»</w:t>
      </w:r>
    </w:p>
    <w:p w:rsidR="005D1AC9" w:rsidRPr="005D1AC9" w:rsidRDefault="005D1AC9" w:rsidP="005D1AC9">
      <w:pPr>
        <w:suppressAutoHyphens/>
        <w:ind w:firstLine="567"/>
        <w:rPr>
          <w:sz w:val="22"/>
          <w:szCs w:val="22"/>
        </w:rPr>
      </w:pPr>
      <w:r w:rsidRPr="005D1AC9">
        <w:rPr>
          <w:sz w:val="22"/>
          <w:szCs w:val="22"/>
        </w:rPr>
        <w:t>Корреспондентский счет 30101810700000000764</w:t>
      </w:r>
    </w:p>
    <w:p w:rsidR="005D1AC9" w:rsidRPr="005D1AC9" w:rsidRDefault="005D1AC9" w:rsidP="005D1AC9">
      <w:pPr>
        <w:suppressAutoHyphens/>
        <w:ind w:firstLine="567"/>
        <w:rPr>
          <w:sz w:val="22"/>
          <w:szCs w:val="22"/>
        </w:rPr>
      </w:pPr>
      <w:r w:rsidRPr="005D1AC9">
        <w:rPr>
          <w:sz w:val="22"/>
          <w:szCs w:val="22"/>
        </w:rPr>
        <w:t>БИК 042202764</w:t>
      </w:r>
    </w:p>
    <w:p w:rsidR="005D1AC9" w:rsidRPr="005D1AC9" w:rsidRDefault="005D1AC9" w:rsidP="005D1AC9">
      <w:pPr>
        <w:tabs>
          <w:tab w:val="left" w:pos="426"/>
          <w:tab w:val="left" w:pos="1120"/>
        </w:tabs>
        <w:suppressAutoHyphens/>
        <w:ind w:firstLine="567"/>
        <w:jc w:val="both"/>
        <w:rPr>
          <w:sz w:val="22"/>
          <w:szCs w:val="22"/>
          <w:lang w:eastAsia="zh-CN"/>
        </w:rPr>
      </w:pPr>
      <w:r w:rsidRPr="005D1AC9">
        <w:rPr>
          <w:sz w:val="22"/>
          <w:szCs w:val="22"/>
        </w:rPr>
        <w:t xml:space="preserve">Назначение платежа: </w:t>
      </w:r>
      <w:r w:rsidRPr="005D1AC9">
        <w:rPr>
          <w:bCs/>
          <w:sz w:val="22"/>
          <w:szCs w:val="22"/>
        </w:rPr>
        <w:t xml:space="preserve">«Обеспечение исполнения </w:t>
      </w:r>
      <w:r w:rsidRPr="005D1AC9">
        <w:rPr>
          <w:sz w:val="22"/>
          <w:szCs w:val="22"/>
        </w:rPr>
        <w:t xml:space="preserve">муниципального контракта </w:t>
      </w:r>
      <w:r w:rsidRPr="005D1AC9">
        <w:rPr>
          <w:bCs/>
          <w:sz w:val="22"/>
          <w:szCs w:val="22"/>
        </w:rPr>
        <w:t>об оказании услуг по переводу денежных средств физических лиц на счет МУП «Водоканал»</w:t>
      </w:r>
      <w:r w:rsidRPr="005D1AC9">
        <w:rPr>
          <w:sz w:val="22"/>
          <w:szCs w:val="22"/>
        </w:rPr>
        <w:t>.</w:t>
      </w:r>
    </w:p>
    <w:p w:rsidR="005D1AC9" w:rsidRPr="005D1AC9" w:rsidRDefault="005D1AC9" w:rsidP="005D1AC9">
      <w:pPr>
        <w:tabs>
          <w:tab w:val="left" w:pos="709"/>
          <w:tab w:val="left" w:pos="1120"/>
        </w:tabs>
        <w:suppressAutoHyphens/>
        <w:ind w:firstLine="567"/>
        <w:jc w:val="both"/>
        <w:rPr>
          <w:sz w:val="22"/>
          <w:szCs w:val="22"/>
        </w:rPr>
      </w:pPr>
      <w:r w:rsidRPr="005D1AC9">
        <w:rPr>
          <w:sz w:val="22"/>
          <w:szCs w:val="22"/>
          <w:lang w:eastAsia="zh-CN"/>
        </w:rPr>
        <w:tab/>
        <w:t xml:space="preserve">Обеспечение исполнения </w:t>
      </w:r>
      <w:r w:rsidRPr="005D1AC9">
        <w:rPr>
          <w:sz w:val="22"/>
          <w:szCs w:val="22"/>
        </w:rPr>
        <w:t>Контракт</w:t>
      </w:r>
      <w:r w:rsidRPr="005D1AC9">
        <w:rPr>
          <w:sz w:val="22"/>
          <w:szCs w:val="22"/>
          <w:lang w:eastAsia="zh-CN"/>
        </w:rPr>
        <w:t xml:space="preserve">а перечисляется единовременно одной суммой на расчетный счет </w:t>
      </w:r>
      <w:r w:rsidRPr="005D1AC9">
        <w:rPr>
          <w:color w:val="000000"/>
          <w:sz w:val="22"/>
          <w:szCs w:val="22"/>
        </w:rPr>
        <w:t>Заказчика</w:t>
      </w:r>
      <w:r w:rsidRPr="005D1AC9">
        <w:rPr>
          <w:sz w:val="22"/>
          <w:szCs w:val="22"/>
          <w:lang w:eastAsia="zh-CN"/>
        </w:rPr>
        <w:t xml:space="preserve">. Перечисление обеспечения исполнения </w:t>
      </w:r>
      <w:r w:rsidRPr="005D1AC9">
        <w:rPr>
          <w:sz w:val="22"/>
          <w:szCs w:val="22"/>
        </w:rPr>
        <w:t>Контракт</w:t>
      </w:r>
      <w:r w:rsidRPr="005D1AC9">
        <w:rPr>
          <w:sz w:val="22"/>
          <w:szCs w:val="22"/>
          <w:lang w:eastAsia="zh-CN"/>
        </w:rPr>
        <w:t>а по частям или третьими лицами за Исполнителя не допускается. Внесение</w:t>
      </w:r>
      <w:r w:rsidRPr="005D1AC9">
        <w:rPr>
          <w:sz w:val="22"/>
          <w:szCs w:val="22"/>
        </w:rPr>
        <w:t xml:space="preserve"> денежных средств в качестве обеспечения исполнения Контракта подтверждается платежным поручением с отметкой банка об оплате.</w:t>
      </w:r>
    </w:p>
    <w:p w:rsidR="005D1AC9" w:rsidRPr="005D1AC9" w:rsidRDefault="005D1AC9" w:rsidP="005D1AC9">
      <w:pPr>
        <w:widowControl w:val="0"/>
        <w:suppressAutoHyphens/>
        <w:ind w:firstLine="567"/>
        <w:contextualSpacing/>
        <w:jc w:val="both"/>
        <w:rPr>
          <w:color w:val="000000"/>
          <w:sz w:val="22"/>
          <w:szCs w:val="22"/>
        </w:rPr>
      </w:pPr>
      <w:r w:rsidRPr="005D1AC9">
        <w:rPr>
          <w:sz w:val="22"/>
          <w:szCs w:val="22"/>
          <w:lang w:eastAsia="zh-CN"/>
        </w:rPr>
        <w:t xml:space="preserve">7.4. </w:t>
      </w:r>
      <w:r w:rsidRPr="005D1AC9">
        <w:rPr>
          <w:color w:val="000000"/>
          <w:sz w:val="22"/>
          <w:szCs w:val="22"/>
        </w:rPr>
        <w:t xml:space="preserve">В случае надлежащего исполнения </w:t>
      </w:r>
      <w:r w:rsidRPr="005D1AC9">
        <w:rPr>
          <w:sz w:val="22"/>
          <w:szCs w:val="22"/>
        </w:rPr>
        <w:t>Исполнителем</w:t>
      </w:r>
      <w:r w:rsidRPr="005D1AC9">
        <w:rPr>
          <w:color w:val="000000"/>
          <w:sz w:val="22"/>
          <w:szCs w:val="22"/>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r w:rsidRPr="005D1AC9">
        <w:rPr>
          <w:sz w:val="22"/>
          <w:szCs w:val="22"/>
        </w:rPr>
        <w:t>.</w:t>
      </w:r>
    </w:p>
    <w:p w:rsidR="005D1AC9" w:rsidRPr="005D1AC9" w:rsidRDefault="005D1AC9" w:rsidP="005D1AC9">
      <w:pPr>
        <w:widowControl w:val="0"/>
        <w:suppressAutoHyphens/>
        <w:ind w:firstLine="567"/>
        <w:jc w:val="both"/>
        <w:rPr>
          <w:sz w:val="22"/>
          <w:szCs w:val="22"/>
        </w:rPr>
      </w:pPr>
      <w:r w:rsidRPr="005D1AC9">
        <w:rPr>
          <w:sz w:val="22"/>
          <w:szCs w:val="22"/>
        </w:rPr>
        <w:t xml:space="preserve">7.5. 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5D1AC9" w:rsidRPr="005D1AC9" w:rsidRDefault="005D1AC9" w:rsidP="005D1AC9">
      <w:pPr>
        <w:widowControl w:val="0"/>
        <w:suppressAutoHyphens/>
        <w:ind w:firstLine="567"/>
        <w:jc w:val="both"/>
        <w:rPr>
          <w:sz w:val="22"/>
          <w:szCs w:val="22"/>
        </w:rPr>
      </w:pPr>
      <w:r w:rsidRPr="005D1AC9">
        <w:rPr>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настоящим Контрактом. </w:t>
      </w:r>
    </w:p>
    <w:p w:rsidR="005D1AC9" w:rsidRPr="005D1AC9" w:rsidRDefault="005D1AC9" w:rsidP="005D1AC9">
      <w:pPr>
        <w:tabs>
          <w:tab w:val="left" w:pos="0"/>
        </w:tabs>
        <w:suppressAutoHyphens/>
        <w:ind w:firstLine="709"/>
        <w:contextualSpacing/>
        <w:jc w:val="both"/>
        <w:rPr>
          <w:sz w:val="22"/>
          <w:szCs w:val="22"/>
        </w:rPr>
      </w:pPr>
      <w:r w:rsidRPr="005D1AC9">
        <w:rPr>
          <w:sz w:val="22"/>
          <w:szCs w:val="22"/>
        </w:rPr>
        <w:t>7.5.1. Банковская гарантия должна быть безотзывной.</w:t>
      </w:r>
    </w:p>
    <w:p w:rsidR="005D1AC9" w:rsidRPr="005D1AC9" w:rsidRDefault="005D1AC9" w:rsidP="005D1AC9">
      <w:pPr>
        <w:tabs>
          <w:tab w:val="left" w:pos="0"/>
        </w:tabs>
        <w:suppressAutoHyphens/>
        <w:ind w:firstLine="709"/>
        <w:contextualSpacing/>
        <w:jc w:val="both"/>
        <w:rPr>
          <w:sz w:val="22"/>
          <w:szCs w:val="22"/>
        </w:rPr>
      </w:pPr>
      <w:r w:rsidRPr="005D1AC9">
        <w:rPr>
          <w:sz w:val="22"/>
          <w:szCs w:val="22"/>
        </w:rPr>
        <w:t>7.5.2. В банковской гарантии в обязательном порядке должны быть указаны:</w:t>
      </w:r>
    </w:p>
    <w:p w:rsidR="005D1AC9" w:rsidRPr="005D1AC9" w:rsidRDefault="005D1AC9" w:rsidP="005D1AC9">
      <w:pPr>
        <w:tabs>
          <w:tab w:val="left" w:pos="0"/>
        </w:tabs>
        <w:suppressAutoHyphens/>
        <w:ind w:firstLine="709"/>
        <w:contextualSpacing/>
        <w:jc w:val="both"/>
        <w:rPr>
          <w:sz w:val="22"/>
          <w:szCs w:val="22"/>
        </w:rPr>
      </w:pPr>
      <w:r w:rsidRPr="005D1AC9">
        <w:rPr>
          <w:sz w:val="22"/>
          <w:szCs w:val="22"/>
        </w:rPr>
        <w:t>срок действия банковской гарантии должен превышать срок действия Контракта не менее чем на один месяц.</w:t>
      </w:r>
    </w:p>
    <w:p w:rsidR="005D1AC9" w:rsidRPr="005D1AC9" w:rsidRDefault="005D1AC9" w:rsidP="005D1AC9">
      <w:pPr>
        <w:tabs>
          <w:tab w:val="left" w:pos="0"/>
        </w:tabs>
        <w:suppressAutoHyphens/>
        <w:ind w:firstLine="567"/>
        <w:jc w:val="both"/>
        <w:rPr>
          <w:sz w:val="22"/>
          <w:szCs w:val="22"/>
        </w:rPr>
      </w:pPr>
      <w:r w:rsidRPr="005D1AC9">
        <w:rPr>
          <w:sz w:val="22"/>
          <w:szCs w:val="22"/>
        </w:rPr>
        <w:tab/>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5D1AC9">
        <w:rPr>
          <w:bCs/>
          <w:color w:val="000000"/>
          <w:sz w:val="22"/>
          <w:szCs w:val="22"/>
        </w:rPr>
        <w:t> </w:t>
      </w:r>
      <w:r w:rsidRPr="005D1AC9">
        <w:rPr>
          <w:sz w:val="22"/>
          <w:szCs w:val="22"/>
        </w:rPr>
        <w:t>контрактной системе в сфере закупок товаров, работ, услуг для обеспечения государственных и муниципальных нужд»;</w:t>
      </w:r>
    </w:p>
    <w:p w:rsidR="005D1AC9" w:rsidRPr="005D1AC9" w:rsidRDefault="005D1AC9" w:rsidP="005D1AC9">
      <w:pPr>
        <w:tabs>
          <w:tab w:val="left" w:pos="0"/>
        </w:tabs>
        <w:suppressAutoHyphens/>
        <w:ind w:firstLine="567"/>
        <w:jc w:val="both"/>
        <w:rPr>
          <w:sz w:val="22"/>
          <w:szCs w:val="22"/>
        </w:rPr>
      </w:pPr>
      <w:r w:rsidRPr="005D1AC9">
        <w:rPr>
          <w:sz w:val="22"/>
          <w:szCs w:val="22"/>
        </w:rPr>
        <w:tab/>
        <w:t>обязательства принципала, надлежащее исполнение которых обеспечивается банковской гарантией;</w:t>
      </w:r>
    </w:p>
    <w:p w:rsidR="005D1AC9" w:rsidRPr="005D1AC9" w:rsidRDefault="005D1AC9" w:rsidP="005D1AC9">
      <w:pPr>
        <w:tabs>
          <w:tab w:val="left" w:pos="0"/>
        </w:tabs>
        <w:suppressAutoHyphens/>
        <w:ind w:firstLine="567"/>
        <w:jc w:val="both"/>
        <w:rPr>
          <w:sz w:val="22"/>
          <w:szCs w:val="22"/>
        </w:rPr>
      </w:pPr>
      <w:r w:rsidRPr="005D1AC9">
        <w:rPr>
          <w:sz w:val="22"/>
          <w:szCs w:val="22"/>
        </w:rPr>
        <w:tab/>
        <w:t>обязанность гаранта уплатить Заказчику неустойку в размере 0,1 процента денежной суммы, подлежащей уплате, за каждый день просрочки;</w:t>
      </w:r>
    </w:p>
    <w:p w:rsidR="005D1AC9" w:rsidRPr="005D1AC9" w:rsidRDefault="005D1AC9" w:rsidP="005D1AC9">
      <w:pPr>
        <w:tabs>
          <w:tab w:val="left" w:pos="0"/>
        </w:tabs>
        <w:suppressAutoHyphens/>
        <w:ind w:firstLine="567"/>
        <w:jc w:val="both"/>
        <w:rPr>
          <w:sz w:val="22"/>
          <w:szCs w:val="22"/>
        </w:rPr>
      </w:pPr>
      <w:r w:rsidRPr="005D1AC9">
        <w:rPr>
          <w:sz w:val="22"/>
          <w:szCs w:val="22"/>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D1AC9" w:rsidRPr="005D1AC9" w:rsidRDefault="005D1AC9" w:rsidP="005D1AC9">
      <w:pPr>
        <w:tabs>
          <w:tab w:val="left" w:pos="0"/>
        </w:tabs>
        <w:suppressAutoHyphens/>
        <w:ind w:firstLine="567"/>
        <w:jc w:val="both"/>
        <w:rPr>
          <w:sz w:val="22"/>
          <w:szCs w:val="22"/>
        </w:rPr>
      </w:pPr>
      <w:r w:rsidRPr="005D1AC9">
        <w:rPr>
          <w:sz w:val="22"/>
          <w:szCs w:val="22"/>
        </w:rPr>
        <w:tab/>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5D1AC9" w:rsidRPr="005D1AC9" w:rsidRDefault="005D1AC9" w:rsidP="005D1AC9">
      <w:pPr>
        <w:tabs>
          <w:tab w:val="left" w:pos="0"/>
        </w:tabs>
        <w:suppressAutoHyphens/>
        <w:ind w:firstLine="567"/>
        <w:jc w:val="both"/>
        <w:rPr>
          <w:color w:val="000000"/>
          <w:sz w:val="22"/>
          <w:szCs w:val="22"/>
        </w:rPr>
      </w:pPr>
      <w:bookmarkStart w:id="59" w:name="sub_50158"/>
      <w:r w:rsidRPr="005D1AC9">
        <w:rPr>
          <w:sz w:val="22"/>
          <w:szCs w:val="22"/>
        </w:rPr>
        <w:tab/>
        <w:t>п</w:t>
      </w:r>
      <w:r w:rsidRPr="005D1AC9">
        <w:rPr>
          <w:color w:val="000000"/>
          <w:sz w:val="22"/>
          <w:szCs w:val="22"/>
        </w:rPr>
        <w:t>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bookmarkStart w:id="60" w:name="sub_50159"/>
      <w:bookmarkEnd w:id="59"/>
      <w:r w:rsidRPr="005D1AC9">
        <w:rPr>
          <w:sz w:val="22"/>
          <w:szCs w:val="22"/>
        </w:rPr>
        <w:t>;</w:t>
      </w:r>
    </w:p>
    <w:p w:rsidR="005D1AC9" w:rsidRPr="005D1AC9" w:rsidRDefault="005D1AC9" w:rsidP="005D1AC9">
      <w:pPr>
        <w:tabs>
          <w:tab w:val="left" w:pos="0"/>
        </w:tabs>
        <w:suppressAutoHyphens/>
        <w:ind w:firstLine="567"/>
        <w:jc w:val="both"/>
        <w:rPr>
          <w:sz w:val="22"/>
          <w:szCs w:val="22"/>
        </w:rPr>
      </w:pPr>
      <w:r w:rsidRPr="005D1AC9">
        <w:rPr>
          <w:sz w:val="22"/>
          <w:szCs w:val="22"/>
        </w:rPr>
        <w:tab/>
        <w:t>п</w:t>
      </w:r>
      <w:r w:rsidRPr="005D1AC9">
        <w:rPr>
          <w:color w:val="000000"/>
          <w:sz w:val="22"/>
          <w:szCs w:val="22"/>
        </w:rPr>
        <w:t>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bookmarkStart w:id="61" w:name="sub_50160"/>
      <w:bookmarkEnd w:id="60"/>
      <w:r w:rsidRPr="005D1AC9">
        <w:rPr>
          <w:sz w:val="22"/>
          <w:szCs w:val="22"/>
        </w:rPr>
        <w:t>;</w:t>
      </w:r>
    </w:p>
    <w:p w:rsidR="005D1AC9" w:rsidRPr="005D1AC9" w:rsidRDefault="005D1AC9" w:rsidP="005D1AC9">
      <w:pPr>
        <w:tabs>
          <w:tab w:val="left" w:pos="0"/>
        </w:tabs>
        <w:suppressAutoHyphens/>
        <w:ind w:firstLine="567"/>
        <w:jc w:val="both"/>
        <w:rPr>
          <w:color w:val="000000"/>
          <w:sz w:val="22"/>
          <w:szCs w:val="22"/>
        </w:rPr>
      </w:pPr>
      <w:r w:rsidRPr="005D1AC9">
        <w:rPr>
          <w:sz w:val="22"/>
          <w:szCs w:val="22"/>
        </w:rPr>
        <w:tab/>
        <w:t>у</w:t>
      </w:r>
      <w:r w:rsidRPr="005D1AC9">
        <w:rPr>
          <w:color w:val="000000"/>
          <w:sz w:val="22"/>
          <w:szCs w:val="22"/>
        </w:rPr>
        <w:t>словие о том, что расходы, возникающие в связи с перечислением денежных средств гарантом по банковской гарантии, несет гарант</w:t>
      </w:r>
      <w:bookmarkStart w:id="62" w:name="sub_50161"/>
      <w:bookmarkEnd w:id="61"/>
      <w:r w:rsidRPr="005D1AC9">
        <w:rPr>
          <w:sz w:val="22"/>
          <w:szCs w:val="22"/>
        </w:rPr>
        <w:t>;</w:t>
      </w:r>
    </w:p>
    <w:p w:rsidR="005D1AC9" w:rsidRPr="005D1AC9" w:rsidRDefault="005D1AC9" w:rsidP="005D1AC9">
      <w:pPr>
        <w:tabs>
          <w:tab w:val="left" w:pos="0"/>
        </w:tabs>
        <w:suppressAutoHyphens/>
        <w:ind w:firstLine="567"/>
        <w:jc w:val="both"/>
        <w:rPr>
          <w:color w:val="000000"/>
          <w:sz w:val="22"/>
          <w:szCs w:val="22"/>
        </w:rPr>
      </w:pPr>
      <w:r w:rsidRPr="005D1AC9">
        <w:rPr>
          <w:sz w:val="22"/>
          <w:szCs w:val="22"/>
        </w:rPr>
        <w:tab/>
        <w:t>перечень</w:t>
      </w:r>
      <w:r w:rsidRPr="005D1AC9">
        <w:rPr>
          <w:color w:val="000000"/>
          <w:sz w:val="22"/>
          <w:szCs w:val="22"/>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hyperlink r:id="rId16" w:anchor="sub_0" w:history="1">
        <w:r w:rsidRPr="005D1AC9">
          <w:rPr>
            <w:color w:val="000000"/>
            <w:sz w:val="22"/>
            <w:u w:val="single"/>
          </w:rPr>
          <w:t>постановлением</w:t>
        </w:r>
      </w:hyperlink>
      <w:r w:rsidRPr="005D1AC9">
        <w:rPr>
          <w:color w:val="000000"/>
          <w:sz w:val="22"/>
          <w:szCs w:val="22"/>
        </w:rPr>
        <w:t xml:space="preserve"> Правительства Российской Федерации от 08.11.2013 № 1005 «О банковских гарантиях, используемых для целей Федерального закона «О</w:t>
      </w:r>
      <w:r w:rsidRPr="005D1AC9">
        <w:rPr>
          <w:bCs/>
          <w:color w:val="000000"/>
          <w:sz w:val="22"/>
          <w:szCs w:val="22"/>
        </w:rPr>
        <w:t> </w:t>
      </w:r>
      <w:bookmarkEnd w:id="62"/>
      <w:r w:rsidRPr="005D1AC9">
        <w:rPr>
          <w:color w:val="000000"/>
          <w:sz w:val="22"/>
          <w:szCs w:val="22"/>
        </w:rPr>
        <w:t>контрактной системе в сфере закупок товаров, работ, услуг для обеспечения государственных и муниципальных нужд».</w:t>
      </w:r>
    </w:p>
    <w:p w:rsidR="005D1AC9" w:rsidRPr="005D1AC9" w:rsidRDefault="005D1AC9" w:rsidP="005D1AC9">
      <w:pPr>
        <w:tabs>
          <w:tab w:val="left" w:pos="0"/>
        </w:tabs>
        <w:suppressAutoHyphens/>
        <w:ind w:firstLine="709"/>
        <w:jc w:val="both"/>
        <w:rPr>
          <w:color w:val="000000"/>
          <w:sz w:val="22"/>
          <w:szCs w:val="22"/>
        </w:rPr>
      </w:pPr>
      <w:r w:rsidRPr="005D1AC9">
        <w:rPr>
          <w:color w:val="000000"/>
          <w:sz w:val="22"/>
          <w:szCs w:val="22"/>
        </w:rPr>
        <w:lastRenderedPageBreak/>
        <w:t xml:space="preserve">7.5.3. </w:t>
      </w:r>
      <w:r w:rsidRPr="005D1AC9">
        <w:rPr>
          <w:sz w:val="22"/>
          <w:szCs w:val="22"/>
        </w:rPr>
        <w:t>Не допускается включение в банковскую гарантию:</w:t>
      </w:r>
    </w:p>
    <w:p w:rsidR="005D1AC9" w:rsidRPr="005D1AC9" w:rsidRDefault="005D1AC9" w:rsidP="005D1AC9">
      <w:pPr>
        <w:tabs>
          <w:tab w:val="left" w:pos="0"/>
        </w:tabs>
        <w:suppressAutoHyphens/>
        <w:ind w:firstLine="851"/>
        <w:jc w:val="both"/>
        <w:rPr>
          <w:sz w:val="22"/>
          <w:szCs w:val="22"/>
        </w:rPr>
      </w:pPr>
      <w:r w:rsidRPr="005D1AC9">
        <w:rPr>
          <w:sz w:val="22"/>
          <w:szCs w:val="22"/>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5D1AC9" w:rsidRPr="005D1AC9" w:rsidRDefault="005D1AC9" w:rsidP="005D1AC9">
      <w:pPr>
        <w:tabs>
          <w:tab w:val="left" w:pos="0"/>
          <w:tab w:val="left" w:pos="426"/>
        </w:tabs>
        <w:suppressAutoHyphens/>
        <w:ind w:firstLine="851"/>
        <w:jc w:val="both"/>
        <w:outlineLvl w:val="1"/>
        <w:rPr>
          <w:sz w:val="22"/>
          <w:szCs w:val="22"/>
        </w:rPr>
      </w:pPr>
      <w:r w:rsidRPr="005D1AC9">
        <w:rPr>
          <w:sz w:val="22"/>
          <w:szCs w:val="22"/>
        </w:rPr>
        <w:t>требований о предоставлении Заказчиком гаранту отчета об исполнении Контракта;</w:t>
      </w:r>
    </w:p>
    <w:p w:rsidR="005D1AC9" w:rsidRPr="005D1AC9" w:rsidRDefault="005D1AC9" w:rsidP="005D1AC9">
      <w:pPr>
        <w:tabs>
          <w:tab w:val="left" w:pos="0"/>
          <w:tab w:val="left" w:pos="426"/>
        </w:tabs>
        <w:suppressAutoHyphens/>
        <w:ind w:firstLine="851"/>
        <w:jc w:val="both"/>
        <w:outlineLvl w:val="1"/>
        <w:rPr>
          <w:sz w:val="22"/>
          <w:szCs w:val="22"/>
        </w:rPr>
      </w:pPr>
      <w:r w:rsidRPr="005D1AC9">
        <w:rPr>
          <w:sz w:val="22"/>
          <w:szCs w:val="22"/>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5D1AC9" w:rsidRPr="005D1AC9" w:rsidRDefault="005D1AC9" w:rsidP="005D1AC9">
      <w:pPr>
        <w:tabs>
          <w:tab w:val="left" w:pos="0"/>
          <w:tab w:val="left" w:pos="567"/>
        </w:tabs>
        <w:suppressAutoHyphens/>
        <w:ind w:firstLine="851"/>
        <w:jc w:val="both"/>
        <w:outlineLvl w:val="1"/>
        <w:rPr>
          <w:sz w:val="22"/>
          <w:szCs w:val="22"/>
        </w:rPr>
      </w:pPr>
      <w:r w:rsidRPr="005D1AC9">
        <w:rPr>
          <w:sz w:val="22"/>
          <w:szCs w:val="22"/>
        </w:rPr>
        <w:t xml:space="preserve">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 </w:t>
      </w:r>
    </w:p>
    <w:p w:rsidR="005D1AC9" w:rsidRPr="005D1AC9" w:rsidRDefault="005D1AC9" w:rsidP="005D1AC9">
      <w:pPr>
        <w:tabs>
          <w:tab w:val="left" w:pos="0"/>
          <w:tab w:val="left" w:pos="567"/>
        </w:tabs>
        <w:suppressAutoHyphens/>
        <w:ind w:firstLine="709"/>
        <w:jc w:val="both"/>
        <w:outlineLvl w:val="1"/>
        <w:rPr>
          <w:color w:val="000000"/>
          <w:sz w:val="22"/>
          <w:szCs w:val="22"/>
        </w:rPr>
      </w:pPr>
      <w:r w:rsidRPr="005D1AC9">
        <w:rPr>
          <w:sz w:val="22"/>
          <w:szCs w:val="22"/>
        </w:rPr>
        <w:t xml:space="preserve">7.5.4. </w:t>
      </w:r>
      <w:r w:rsidRPr="005D1AC9">
        <w:rPr>
          <w:color w:val="000000"/>
          <w:sz w:val="22"/>
          <w:szCs w:val="22"/>
        </w:rPr>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5D1AC9" w:rsidRPr="005D1AC9" w:rsidRDefault="005D1AC9" w:rsidP="005D1AC9">
      <w:pPr>
        <w:suppressAutoHyphens/>
        <w:ind w:firstLine="708"/>
        <w:jc w:val="both"/>
        <w:rPr>
          <w:sz w:val="22"/>
          <w:szCs w:val="22"/>
        </w:rPr>
      </w:pPr>
      <w:r w:rsidRPr="005D1AC9">
        <w:rPr>
          <w:sz w:val="22"/>
          <w:szCs w:val="22"/>
        </w:rPr>
        <w:t>При  выборе Исполнителем в качестве обеспечения исполнения Контракта банковской гарантии,</w:t>
      </w:r>
      <w:r>
        <w:rPr>
          <w:sz w:val="22"/>
          <w:szCs w:val="22"/>
        </w:rPr>
        <w:t xml:space="preserve"> </w:t>
      </w:r>
      <w:r w:rsidRPr="005D1AC9">
        <w:rPr>
          <w:sz w:val="22"/>
          <w:szCs w:val="22"/>
        </w:rPr>
        <w:t xml:space="preserve">такая банковская гарантия должна соответствовать требованиям статьи 45 Федерального закона № 44-ФЗ. </w:t>
      </w:r>
    </w:p>
    <w:p w:rsidR="005D1AC9" w:rsidRPr="005D1AC9" w:rsidRDefault="005D1AC9" w:rsidP="005D1AC9">
      <w:pPr>
        <w:widowControl w:val="0"/>
        <w:suppressAutoHyphens/>
        <w:ind w:firstLine="709"/>
        <w:jc w:val="both"/>
        <w:rPr>
          <w:sz w:val="22"/>
          <w:szCs w:val="22"/>
        </w:rPr>
      </w:pPr>
      <w:r w:rsidRPr="005D1AC9">
        <w:rPr>
          <w:sz w:val="22"/>
          <w:szCs w:val="22"/>
        </w:rPr>
        <w:t>7.6. В случае возникновения обстоятельств, препятствующих заключению контракта в установленные Федеральным законом сроки, срок действия банковской гарантии продлевается на срок наличия таких обстоятельств.</w:t>
      </w:r>
    </w:p>
    <w:p w:rsidR="005D1AC9" w:rsidRPr="005D1AC9" w:rsidRDefault="005D1AC9" w:rsidP="005D1AC9">
      <w:pPr>
        <w:widowControl w:val="0"/>
        <w:suppressAutoHyphens/>
        <w:ind w:firstLine="709"/>
        <w:jc w:val="both"/>
        <w:rPr>
          <w:sz w:val="22"/>
          <w:szCs w:val="22"/>
        </w:rPr>
      </w:pPr>
      <w:r w:rsidRPr="005D1AC9">
        <w:rPr>
          <w:sz w:val="22"/>
          <w:szCs w:val="22"/>
        </w:rPr>
        <w:t>7.7.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5D1AC9" w:rsidRPr="005D1AC9" w:rsidRDefault="005D1AC9" w:rsidP="005D1AC9">
      <w:pPr>
        <w:widowControl w:val="0"/>
        <w:suppressAutoHyphens/>
        <w:ind w:firstLine="709"/>
        <w:jc w:val="both"/>
        <w:rPr>
          <w:sz w:val="22"/>
          <w:szCs w:val="22"/>
        </w:rPr>
      </w:pPr>
      <w:r w:rsidRPr="005D1AC9">
        <w:rPr>
          <w:sz w:val="22"/>
          <w:szCs w:val="22"/>
        </w:rPr>
        <w:t>7.8.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5D1AC9" w:rsidRPr="005D1AC9" w:rsidRDefault="005D1AC9" w:rsidP="005D1AC9">
      <w:pPr>
        <w:suppressAutoHyphens/>
        <w:ind w:firstLine="426"/>
        <w:jc w:val="both"/>
        <w:rPr>
          <w:rFonts w:eastAsia="Calibri"/>
          <w:sz w:val="22"/>
          <w:szCs w:val="22"/>
          <w:lang w:eastAsia="en-US"/>
        </w:rPr>
      </w:pPr>
    </w:p>
    <w:p w:rsidR="005D1AC9" w:rsidRPr="005D1AC9" w:rsidRDefault="005D1AC9" w:rsidP="005D1AC9">
      <w:pPr>
        <w:suppressAutoHyphens/>
        <w:ind w:firstLine="426"/>
        <w:jc w:val="center"/>
        <w:rPr>
          <w:rFonts w:eastAsia="Calibri"/>
          <w:b/>
          <w:bCs/>
          <w:sz w:val="22"/>
          <w:szCs w:val="22"/>
          <w:lang w:eastAsia="en-US"/>
        </w:rPr>
      </w:pPr>
      <w:r w:rsidRPr="005D1AC9">
        <w:rPr>
          <w:rFonts w:eastAsia="Calibri"/>
          <w:b/>
          <w:bCs/>
          <w:sz w:val="22"/>
          <w:szCs w:val="22"/>
          <w:lang w:eastAsia="en-US"/>
        </w:rPr>
        <w:t>8. ОТВЕТСТВЕННОСТЬ СТОРОН</w:t>
      </w:r>
    </w:p>
    <w:p w:rsidR="005D1AC9" w:rsidRPr="005D1AC9" w:rsidRDefault="005D1AC9" w:rsidP="005D1AC9">
      <w:pPr>
        <w:suppressAutoHyphens/>
        <w:ind w:firstLine="708"/>
        <w:jc w:val="both"/>
        <w:rPr>
          <w:sz w:val="22"/>
          <w:szCs w:val="22"/>
        </w:rPr>
      </w:pPr>
      <w:r w:rsidRPr="005D1AC9">
        <w:rPr>
          <w:sz w:val="22"/>
          <w:szCs w:val="22"/>
        </w:rPr>
        <w:t xml:space="preserve">8.1. При нарушении условий Контракта Стороны несут ответственность в соответствии с законодательством Российской Федерации и Контрактом. </w:t>
      </w:r>
    </w:p>
    <w:p w:rsidR="005D1AC9" w:rsidRPr="005D1AC9" w:rsidRDefault="005D1AC9" w:rsidP="005D1AC9">
      <w:pPr>
        <w:suppressAutoHyphens/>
        <w:ind w:firstLine="708"/>
        <w:jc w:val="both"/>
        <w:rPr>
          <w:sz w:val="22"/>
          <w:szCs w:val="22"/>
        </w:rPr>
      </w:pPr>
      <w:r w:rsidRPr="005D1AC9">
        <w:rPr>
          <w:sz w:val="22"/>
          <w:szCs w:val="22"/>
        </w:rPr>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D1AC9" w:rsidRPr="005D1AC9" w:rsidRDefault="005D1AC9" w:rsidP="005D1AC9">
      <w:pPr>
        <w:suppressAutoHyphens/>
        <w:ind w:firstLine="708"/>
        <w:jc w:val="both"/>
        <w:rPr>
          <w:sz w:val="22"/>
          <w:szCs w:val="22"/>
        </w:rPr>
      </w:pPr>
      <w:r w:rsidRPr="005D1AC9">
        <w:rPr>
          <w:sz w:val="22"/>
          <w:szCs w:val="22"/>
        </w:rPr>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5D1AC9" w:rsidRPr="005D1AC9" w:rsidRDefault="005D1AC9" w:rsidP="005D1AC9">
      <w:pPr>
        <w:suppressAutoHyphens/>
        <w:ind w:firstLine="708"/>
        <w:jc w:val="both"/>
        <w:rPr>
          <w:sz w:val="22"/>
          <w:szCs w:val="22"/>
        </w:rPr>
      </w:pPr>
      <w:r w:rsidRPr="005D1AC9">
        <w:rPr>
          <w:sz w:val="22"/>
          <w:szCs w:val="22"/>
        </w:rPr>
        <w:t>8.4.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5D1AC9" w:rsidRPr="005D1AC9" w:rsidRDefault="005D1AC9" w:rsidP="005D1AC9">
      <w:pPr>
        <w:suppressAutoHyphens/>
        <w:ind w:firstLine="708"/>
        <w:jc w:val="both"/>
        <w:rPr>
          <w:sz w:val="22"/>
          <w:szCs w:val="22"/>
        </w:rPr>
      </w:pPr>
      <w:r w:rsidRPr="005D1AC9">
        <w:rPr>
          <w:sz w:val="22"/>
          <w:szCs w:val="22"/>
        </w:rPr>
        <w:t>а) 10 процентов цены контракта (этапа) в случае, если цена контракта (этапа) не превышает 3 млн. рублей;</w:t>
      </w:r>
    </w:p>
    <w:p w:rsidR="005D1AC9" w:rsidRPr="005D1AC9" w:rsidRDefault="005D1AC9" w:rsidP="005D1AC9">
      <w:pPr>
        <w:suppressAutoHyphens/>
        <w:ind w:firstLine="708"/>
        <w:jc w:val="both"/>
        <w:rPr>
          <w:sz w:val="22"/>
          <w:szCs w:val="22"/>
        </w:rPr>
      </w:pPr>
      <w:r w:rsidRPr="005D1AC9">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5D1AC9" w:rsidRPr="005D1AC9" w:rsidRDefault="005D1AC9" w:rsidP="005D1AC9">
      <w:pPr>
        <w:suppressAutoHyphens/>
        <w:ind w:firstLine="708"/>
        <w:jc w:val="both"/>
        <w:rPr>
          <w:sz w:val="22"/>
          <w:szCs w:val="22"/>
        </w:rPr>
      </w:pPr>
      <w:r w:rsidRPr="005D1AC9">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5D1AC9" w:rsidRPr="005D1AC9" w:rsidRDefault="005D1AC9" w:rsidP="005D1AC9">
      <w:pPr>
        <w:suppressAutoHyphens/>
        <w:ind w:firstLine="708"/>
        <w:jc w:val="both"/>
        <w:rPr>
          <w:sz w:val="22"/>
          <w:szCs w:val="22"/>
        </w:rPr>
      </w:pPr>
      <w:r w:rsidRPr="005D1AC9">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5D1AC9" w:rsidRPr="005D1AC9" w:rsidRDefault="005D1AC9" w:rsidP="005D1AC9">
      <w:pPr>
        <w:suppressAutoHyphens/>
        <w:ind w:firstLine="708"/>
        <w:jc w:val="both"/>
        <w:rPr>
          <w:sz w:val="22"/>
          <w:szCs w:val="22"/>
        </w:rPr>
      </w:pPr>
      <w:r w:rsidRPr="005D1AC9">
        <w:rPr>
          <w:sz w:val="22"/>
          <w:szCs w:val="22"/>
        </w:rPr>
        <w:lastRenderedPageBreak/>
        <w:t>д) 0,4 процента цены контракта (этапа) в случае, если цена контракта (этапа) составляет от 500 млн. рублей до 1 млрд. рублей (включительно);</w:t>
      </w:r>
    </w:p>
    <w:p w:rsidR="005D1AC9" w:rsidRPr="005D1AC9" w:rsidRDefault="005D1AC9" w:rsidP="005D1AC9">
      <w:pPr>
        <w:suppressAutoHyphens/>
        <w:ind w:firstLine="708"/>
        <w:jc w:val="both"/>
        <w:rPr>
          <w:sz w:val="22"/>
          <w:szCs w:val="22"/>
        </w:rPr>
      </w:pPr>
      <w:r w:rsidRPr="005D1AC9">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5D1AC9" w:rsidRPr="005D1AC9" w:rsidRDefault="005D1AC9" w:rsidP="005D1AC9">
      <w:pPr>
        <w:suppressAutoHyphens/>
        <w:ind w:firstLine="708"/>
        <w:jc w:val="both"/>
        <w:rPr>
          <w:sz w:val="22"/>
          <w:szCs w:val="22"/>
        </w:rPr>
      </w:pPr>
      <w:r w:rsidRPr="005D1AC9">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5D1AC9" w:rsidRPr="005D1AC9" w:rsidRDefault="005D1AC9" w:rsidP="005D1AC9">
      <w:pPr>
        <w:suppressAutoHyphens/>
        <w:ind w:firstLine="708"/>
        <w:jc w:val="both"/>
        <w:rPr>
          <w:sz w:val="22"/>
          <w:szCs w:val="22"/>
        </w:rPr>
      </w:pPr>
      <w:r w:rsidRPr="005D1AC9">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5D1AC9" w:rsidRPr="005D1AC9" w:rsidRDefault="005D1AC9" w:rsidP="005D1AC9">
      <w:pPr>
        <w:suppressAutoHyphens/>
        <w:ind w:firstLine="708"/>
        <w:jc w:val="both"/>
        <w:rPr>
          <w:sz w:val="22"/>
          <w:szCs w:val="22"/>
        </w:rPr>
      </w:pPr>
      <w:r w:rsidRPr="005D1AC9">
        <w:rPr>
          <w:sz w:val="22"/>
          <w:szCs w:val="22"/>
        </w:rPr>
        <w:t>и) 0,1 процента цены контракта (этапа) в случае, если цена контракта (этапа) превышает 10 млрд. рублей.</w:t>
      </w:r>
    </w:p>
    <w:p w:rsidR="005D1AC9" w:rsidRPr="005D1AC9" w:rsidRDefault="005D1AC9" w:rsidP="005D1AC9">
      <w:pPr>
        <w:suppressAutoHyphens/>
        <w:ind w:firstLine="708"/>
        <w:jc w:val="both"/>
        <w:rPr>
          <w:sz w:val="22"/>
          <w:szCs w:val="22"/>
        </w:rPr>
      </w:pPr>
      <w:r w:rsidRPr="005D1AC9">
        <w:rPr>
          <w:sz w:val="22"/>
          <w:szCs w:val="22"/>
        </w:rPr>
        <w:t>8.5.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5D1AC9" w:rsidRPr="005D1AC9" w:rsidRDefault="005D1AC9" w:rsidP="005D1AC9">
      <w:pPr>
        <w:suppressAutoHyphens/>
        <w:ind w:firstLine="708"/>
        <w:jc w:val="both"/>
        <w:rPr>
          <w:sz w:val="22"/>
          <w:szCs w:val="22"/>
        </w:rPr>
      </w:pPr>
      <w:r w:rsidRPr="005D1AC9">
        <w:rPr>
          <w:sz w:val="22"/>
          <w:szCs w:val="22"/>
        </w:rPr>
        <w:t>а) 3 процента цены контракта (этапа) в случае, если цена контракта (этапа) не превышает 3 млн. рублей;</w:t>
      </w:r>
    </w:p>
    <w:p w:rsidR="005D1AC9" w:rsidRPr="005D1AC9" w:rsidRDefault="005D1AC9" w:rsidP="005D1AC9">
      <w:pPr>
        <w:suppressAutoHyphens/>
        <w:ind w:firstLine="708"/>
        <w:jc w:val="both"/>
        <w:rPr>
          <w:sz w:val="22"/>
          <w:szCs w:val="22"/>
        </w:rPr>
      </w:pPr>
      <w:r w:rsidRPr="005D1AC9">
        <w:rPr>
          <w:sz w:val="22"/>
          <w:szCs w:val="22"/>
        </w:rPr>
        <w:t>б) 2 процента цены контракта (этапа) в случае, если цена контракта (этапа) составляет от 3 млн. рублей до 10 млн. рублей (включительно);</w:t>
      </w:r>
    </w:p>
    <w:p w:rsidR="005D1AC9" w:rsidRPr="005D1AC9" w:rsidRDefault="005D1AC9" w:rsidP="005D1AC9">
      <w:pPr>
        <w:suppressAutoHyphens/>
        <w:ind w:firstLine="708"/>
        <w:jc w:val="both"/>
        <w:rPr>
          <w:sz w:val="22"/>
          <w:szCs w:val="22"/>
        </w:rPr>
      </w:pPr>
      <w:r w:rsidRPr="005D1AC9">
        <w:rPr>
          <w:sz w:val="22"/>
          <w:szCs w:val="22"/>
        </w:rPr>
        <w:t>в) 1 процент цены контракта (этапа) в случае, если цена контракта (этапа) составляет от 10 млн. рублей до 20 млн. рублей (включительно).</w:t>
      </w:r>
    </w:p>
    <w:p w:rsidR="005D1AC9" w:rsidRPr="005D1AC9" w:rsidRDefault="005D1AC9" w:rsidP="005D1AC9">
      <w:pPr>
        <w:suppressAutoHyphens/>
        <w:ind w:firstLine="708"/>
        <w:jc w:val="both"/>
        <w:rPr>
          <w:sz w:val="22"/>
          <w:szCs w:val="22"/>
        </w:rPr>
      </w:pPr>
      <w:r w:rsidRPr="005D1AC9">
        <w:rPr>
          <w:sz w:val="22"/>
          <w:szCs w:val="22"/>
        </w:rPr>
        <w:t>8.6.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в размере _______ (прописью) рублей ____ копеек, определяемой в следующем порядке:</w:t>
      </w:r>
    </w:p>
    <w:p w:rsidR="005D1AC9" w:rsidRPr="005D1AC9" w:rsidRDefault="005D1AC9" w:rsidP="005D1AC9">
      <w:pPr>
        <w:suppressAutoHyphens/>
        <w:ind w:firstLine="708"/>
        <w:jc w:val="both"/>
        <w:rPr>
          <w:sz w:val="22"/>
          <w:szCs w:val="22"/>
        </w:rPr>
      </w:pPr>
      <w:r w:rsidRPr="005D1AC9">
        <w:rPr>
          <w:sz w:val="22"/>
          <w:szCs w:val="22"/>
        </w:rPr>
        <w:t>а) 10 процентов начальной (максимальной) цены контракта в случае, если начальная (максимальная) цена контракта не превышает 3 млн. рублей;</w:t>
      </w:r>
    </w:p>
    <w:p w:rsidR="005D1AC9" w:rsidRPr="005D1AC9" w:rsidRDefault="005D1AC9" w:rsidP="005D1AC9">
      <w:pPr>
        <w:suppressAutoHyphens/>
        <w:ind w:firstLine="708"/>
        <w:jc w:val="both"/>
        <w:rPr>
          <w:sz w:val="22"/>
          <w:szCs w:val="22"/>
        </w:rPr>
      </w:pPr>
      <w:r w:rsidRPr="005D1AC9">
        <w:rPr>
          <w:sz w:val="22"/>
          <w:szCs w:val="22"/>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5D1AC9" w:rsidRPr="005D1AC9" w:rsidRDefault="005D1AC9" w:rsidP="005D1AC9">
      <w:pPr>
        <w:suppressAutoHyphens/>
        <w:ind w:firstLine="708"/>
        <w:jc w:val="both"/>
        <w:rPr>
          <w:sz w:val="22"/>
          <w:szCs w:val="22"/>
        </w:rPr>
      </w:pPr>
      <w:r w:rsidRPr="005D1AC9">
        <w:rPr>
          <w:sz w:val="22"/>
          <w:szCs w:val="22"/>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5D1AC9" w:rsidRPr="005D1AC9" w:rsidRDefault="005D1AC9" w:rsidP="005D1AC9">
      <w:pPr>
        <w:suppressAutoHyphens/>
        <w:ind w:firstLine="708"/>
        <w:jc w:val="both"/>
        <w:rPr>
          <w:sz w:val="22"/>
          <w:szCs w:val="22"/>
        </w:rPr>
      </w:pPr>
      <w:r w:rsidRPr="005D1AC9">
        <w:rPr>
          <w:sz w:val="22"/>
          <w:szCs w:val="22"/>
        </w:rPr>
        <w:t>8.7.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5D1AC9" w:rsidRPr="005D1AC9" w:rsidRDefault="005D1AC9" w:rsidP="005D1AC9">
      <w:pPr>
        <w:suppressAutoHyphens/>
        <w:ind w:firstLine="708"/>
        <w:jc w:val="both"/>
        <w:rPr>
          <w:sz w:val="22"/>
          <w:szCs w:val="22"/>
        </w:rPr>
      </w:pPr>
      <w:r w:rsidRPr="005D1AC9">
        <w:rPr>
          <w:sz w:val="22"/>
          <w:szCs w:val="22"/>
        </w:rPr>
        <w:t>а) 1000 рублей, если цена контракта не превышает 3 млн. рублей;</w:t>
      </w:r>
    </w:p>
    <w:p w:rsidR="005D1AC9" w:rsidRPr="005D1AC9" w:rsidRDefault="005D1AC9" w:rsidP="005D1AC9">
      <w:pPr>
        <w:suppressAutoHyphens/>
        <w:ind w:firstLine="708"/>
        <w:jc w:val="both"/>
        <w:rPr>
          <w:sz w:val="22"/>
          <w:szCs w:val="22"/>
        </w:rPr>
      </w:pPr>
      <w:r w:rsidRPr="005D1AC9">
        <w:rPr>
          <w:sz w:val="22"/>
          <w:szCs w:val="22"/>
        </w:rPr>
        <w:t>б) 5000 рублей, если цена контракта составляет от 3 млн. рублей до 50 млн. рублей (включительно);</w:t>
      </w:r>
    </w:p>
    <w:p w:rsidR="005D1AC9" w:rsidRPr="005D1AC9" w:rsidRDefault="005D1AC9" w:rsidP="005D1AC9">
      <w:pPr>
        <w:suppressAutoHyphens/>
        <w:ind w:firstLine="708"/>
        <w:jc w:val="both"/>
        <w:rPr>
          <w:sz w:val="22"/>
          <w:szCs w:val="22"/>
        </w:rPr>
      </w:pPr>
      <w:r w:rsidRPr="005D1AC9">
        <w:rPr>
          <w:sz w:val="22"/>
          <w:szCs w:val="22"/>
        </w:rPr>
        <w:t>в) 10000 рублей, если цена контракта составляет от 50 млн. рублей до 100 млн. рублей (включительно);</w:t>
      </w:r>
    </w:p>
    <w:p w:rsidR="005D1AC9" w:rsidRPr="005D1AC9" w:rsidRDefault="005D1AC9" w:rsidP="005D1AC9">
      <w:pPr>
        <w:suppressAutoHyphens/>
        <w:ind w:firstLine="708"/>
        <w:jc w:val="both"/>
        <w:rPr>
          <w:sz w:val="22"/>
          <w:szCs w:val="22"/>
        </w:rPr>
      </w:pPr>
      <w:r w:rsidRPr="005D1AC9">
        <w:rPr>
          <w:sz w:val="22"/>
          <w:szCs w:val="22"/>
        </w:rPr>
        <w:t>г) 100000 рублей, если цена контракта превышает 100 млн. рублей.</w:t>
      </w:r>
    </w:p>
    <w:p w:rsidR="005D1AC9" w:rsidRPr="005D1AC9" w:rsidRDefault="005D1AC9" w:rsidP="005D1AC9">
      <w:pPr>
        <w:suppressAutoHyphens/>
        <w:ind w:firstLine="708"/>
        <w:jc w:val="both"/>
        <w:rPr>
          <w:sz w:val="22"/>
          <w:szCs w:val="22"/>
        </w:rPr>
      </w:pPr>
      <w:r w:rsidRPr="005D1AC9">
        <w:rPr>
          <w:sz w:val="22"/>
          <w:szCs w:val="22"/>
        </w:rPr>
        <w:t>8.8.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5D1AC9" w:rsidRPr="005D1AC9" w:rsidRDefault="005D1AC9" w:rsidP="005D1AC9">
      <w:pPr>
        <w:suppressAutoHyphens/>
        <w:ind w:firstLine="708"/>
        <w:jc w:val="both"/>
        <w:rPr>
          <w:sz w:val="22"/>
          <w:szCs w:val="22"/>
        </w:rPr>
      </w:pPr>
      <w:r w:rsidRPr="005D1AC9">
        <w:rPr>
          <w:sz w:val="22"/>
          <w:szCs w:val="22"/>
        </w:rPr>
        <w:t>а) 1000 рублей, если цена контракта не превышает 3 млн. рублей (включительно);</w:t>
      </w:r>
    </w:p>
    <w:p w:rsidR="005D1AC9" w:rsidRPr="005D1AC9" w:rsidRDefault="005D1AC9" w:rsidP="005D1AC9">
      <w:pPr>
        <w:suppressAutoHyphens/>
        <w:ind w:firstLine="708"/>
        <w:jc w:val="both"/>
        <w:rPr>
          <w:sz w:val="22"/>
          <w:szCs w:val="22"/>
        </w:rPr>
      </w:pPr>
      <w:r w:rsidRPr="005D1AC9">
        <w:rPr>
          <w:sz w:val="22"/>
          <w:szCs w:val="22"/>
        </w:rPr>
        <w:t>б) 5000 рублей, если цена контракта составляет от 3 млн. рублей до 50 млн. рублей (включительно);</w:t>
      </w:r>
    </w:p>
    <w:p w:rsidR="005D1AC9" w:rsidRPr="005D1AC9" w:rsidRDefault="005D1AC9" w:rsidP="005D1AC9">
      <w:pPr>
        <w:suppressAutoHyphens/>
        <w:ind w:firstLine="708"/>
        <w:jc w:val="both"/>
        <w:rPr>
          <w:sz w:val="22"/>
          <w:szCs w:val="22"/>
        </w:rPr>
      </w:pPr>
      <w:r w:rsidRPr="005D1AC9">
        <w:rPr>
          <w:sz w:val="22"/>
          <w:szCs w:val="22"/>
        </w:rPr>
        <w:t>в) 10000 рублей, если цена контракта составляет от 50 млн. рублей до 100 млн. рублей (включительно);</w:t>
      </w:r>
    </w:p>
    <w:p w:rsidR="005D1AC9" w:rsidRPr="005D1AC9" w:rsidRDefault="005D1AC9" w:rsidP="005D1AC9">
      <w:pPr>
        <w:suppressAutoHyphens/>
        <w:ind w:firstLine="708"/>
        <w:jc w:val="both"/>
        <w:rPr>
          <w:sz w:val="22"/>
          <w:szCs w:val="22"/>
        </w:rPr>
      </w:pPr>
      <w:r w:rsidRPr="005D1AC9">
        <w:rPr>
          <w:sz w:val="22"/>
          <w:szCs w:val="22"/>
        </w:rPr>
        <w:lastRenderedPageBreak/>
        <w:t>г) 100000 рублей, если цена контракта превышает 100 млн. рублей.</w:t>
      </w:r>
    </w:p>
    <w:p w:rsidR="005D1AC9" w:rsidRPr="005D1AC9" w:rsidRDefault="005D1AC9" w:rsidP="005D1AC9">
      <w:pPr>
        <w:suppressAutoHyphens/>
        <w:ind w:firstLine="567"/>
        <w:jc w:val="both"/>
        <w:rPr>
          <w:sz w:val="22"/>
          <w:szCs w:val="22"/>
        </w:rPr>
      </w:pPr>
      <w:r w:rsidRPr="005D1AC9">
        <w:rPr>
          <w:sz w:val="22"/>
          <w:szCs w:val="22"/>
        </w:rPr>
        <w:t>8.9.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5D1AC9" w:rsidRPr="005D1AC9" w:rsidRDefault="005D1AC9" w:rsidP="005D1AC9">
      <w:pPr>
        <w:suppressAutoHyphens/>
        <w:ind w:firstLine="567"/>
        <w:jc w:val="both"/>
        <w:rPr>
          <w:sz w:val="22"/>
          <w:szCs w:val="22"/>
        </w:rPr>
      </w:pPr>
      <w:r w:rsidRPr="005D1AC9">
        <w:rPr>
          <w:sz w:val="22"/>
          <w:szCs w:val="22"/>
        </w:rPr>
        <w:t>8.10.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D1AC9" w:rsidRPr="005D1AC9" w:rsidRDefault="005D1AC9" w:rsidP="005D1AC9">
      <w:pPr>
        <w:suppressAutoHyphens/>
        <w:ind w:firstLine="567"/>
        <w:jc w:val="both"/>
        <w:rPr>
          <w:sz w:val="22"/>
          <w:szCs w:val="22"/>
        </w:rPr>
      </w:pPr>
      <w:r w:rsidRPr="005D1AC9">
        <w:rPr>
          <w:sz w:val="22"/>
          <w:szCs w:val="22"/>
        </w:rPr>
        <w:t>8.11.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5D1AC9" w:rsidRPr="005D1AC9" w:rsidRDefault="005D1AC9" w:rsidP="005D1AC9">
      <w:pPr>
        <w:tabs>
          <w:tab w:val="left" w:pos="567"/>
          <w:tab w:val="left" w:pos="1134"/>
        </w:tabs>
        <w:suppressAutoHyphens/>
        <w:ind w:firstLine="567"/>
        <w:jc w:val="both"/>
        <w:rPr>
          <w:bCs/>
        </w:rPr>
      </w:pPr>
      <w:r w:rsidRPr="005D1AC9">
        <w:rPr>
          <w:bCs/>
        </w:rPr>
        <w:t>8.5. Банк не несет ответственности за нарушение сроков зачисления (незачисления) денежных средств на счет Заказчика, если нарушение сроков зачисления (незачисления) явилось результатом ошибки, допущенной Плательщиком при указании данных, необходимых для осуществления Перевода и зачисления денежных средств на счет Заказчика.</w:t>
      </w:r>
    </w:p>
    <w:p w:rsidR="005D1AC9" w:rsidRPr="005D1AC9" w:rsidRDefault="005D1AC9" w:rsidP="005D1AC9">
      <w:pPr>
        <w:tabs>
          <w:tab w:val="left" w:pos="567"/>
          <w:tab w:val="left" w:pos="1134"/>
        </w:tabs>
        <w:suppressAutoHyphens/>
        <w:ind w:firstLine="567"/>
        <w:jc w:val="both"/>
        <w:rPr>
          <w:bCs/>
        </w:rPr>
      </w:pPr>
      <w:r w:rsidRPr="005D1AC9">
        <w:rPr>
          <w:bCs/>
        </w:rPr>
        <w:t>8.6. Заказчик несет полную ответственность за правильность переданных им Исполнителю сведений о Плательщиках в составе Реестра заказчика</w:t>
      </w:r>
      <w:r>
        <w:rPr>
          <w:bCs/>
        </w:rPr>
        <w:t xml:space="preserve"> </w:t>
      </w:r>
      <w:r w:rsidRPr="005D1AC9">
        <w:rPr>
          <w:bCs/>
        </w:rPr>
        <w:t>в соответствии с п.3.3.7 Договора.</w:t>
      </w:r>
    </w:p>
    <w:p w:rsidR="005D1AC9" w:rsidRPr="005D1AC9" w:rsidRDefault="005D1AC9" w:rsidP="005D1AC9">
      <w:pPr>
        <w:suppressAutoHyphens/>
        <w:ind w:firstLine="851"/>
        <w:jc w:val="center"/>
        <w:rPr>
          <w:rFonts w:eastAsia="Calibri"/>
          <w:b/>
          <w:bCs/>
          <w:sz w:val="22"/>
          <w:szCs w:val="22"/>
          <w:lang w:eastAsia="en-US"/>
        </w:rPr>
      </w:pPr>
    </w:p>
    <w:p w:rsidR="005D1AC9" w:rsidRPr="005D1AC9" w:rsidRDefault="005D1AC9" w:rsidP="005D1AC9">
      <w:pPr>
        <w:suppressAutoHyphens/>
        <w:ind w:firstLine="426"/>
        <w:jc w:val="center"/>
        <w:rPr>
          <w:rFonts w:eastAsia="Calibri"/>
          <w:b/>
          <w:bCs/>
          <w:sz w:val="22"/>
          <w:szCs w:val="22"/>
          <w:lang w:eastAsia="en-US"/>
        </w:rPr>
      </w:pPr>
      <w:r w:rsidRPr="005D1AC9">
        <w:rPr>
          <w:rFonts w:eastAsia="Calibri"/>
          <w:b/>
          <w:bCs/>
          <w:sz w:val="22"/>
          <w:szCs w:val="22"/>
          <w:lang w:eastAsia="en-US"/>
        </w:rPr>
        <w:t>9.  ФОРС-МАЖОРНЫЕ ОБСТОЯТЕЛЬСТВА</w:t>
      </w:r>
    </w:p>
    <w:p w:rsidR="005D1AC9" w:rsidRPr="005D1AC9" w:rsidRDefault="005D1AC9" w:rsidP="005D1AC9">
      <w:pPr>
        <w:suppressAutoHyphens/>
        <w:ind w:firstLine="567"/>
        <w:jc w:val="both"/>
        <w:rPr>
          <w:rFonts w:eastAsia="Calibri"/>
          <w:sz w:val="22"/>
          <w:szCs w:val="22"/>
          <w:lang w:eastAsia="en-US"/>
        </w:rPr>
      </w:pPr>
      <w:r w:rsidRPr="005D1AC9">
        <w:rPr>
          <w:rFonts w:eastAsia="Calibri"/>
          <w:sz w:val="22"/>
          <w:szCs w:val="22"/>
          <w:lang w:eastAsia="en-US"/>
        </w:rPr>
        <w:t xml:space="preserve">9.1.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w:t>
      </w:r>
    </w:p>
    <w:p w:rsidR="005D1AC9" w:rsidRPr="005D1AC9" w:rsidRDefault="005D1AC9" w:rsidP="005D1AC9">
      <w:pPr>
        <w:suppressAutoHyphens/>
        <w:ind w:firstLine="567"/>
        <w:jc w:val="both"/>
        <w:rPr>
          <w:rFonts w:eastAsia="Calibri"/>
          <w:sz w:val="22"/>
          <w:szCs w:val="22"/>
          <w:lang w:eastAsia="en-US"/>
        </w:rPr>
      </w:pPr>
      <w:r w:rsidRPr="005D1AC9">
        <w:rPr>
          <w:rFonts w:eastAsia="Calibri"/>
          <w:sz w:val="22"/>
          <w:szCs w:val="22"/>
          <w:lang w:eastAsia="en-US"/>
        </w:rPr>
        <w:t>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и другие стихийные бедствия, принятие органами законодательной власти ограничительных норм права и другие). Указанные события должны оказывать прямое влияние на невозможность надлежащего исполнения Сторонами принятых обязательств по настоящему Контракту. К таким обстоятельствам не относятся отсутствие средств или невозможность выполнить финансовые обязательства.</w:t>
      </w:r>
    </w:p>
    <w:p w:rsidR="005D1AC9" w:rsidRPr="005D1AC9" w:rsidRDefault="005D1AC9" w:rsidP="005D1AC9">
      <w:pPr>
        <w:suppressAutoHyphens/>
        <w:ind w:firstLine="567"/>
        <w:jc w:val="both"/>
        <w:rPr>
          <w:rFonts w:eastAsia="Calibri"/>
          <w:sz w:val="22"/>
          <w:szCs w:val="22"/>
          <w:lang w:eastAsia="en-US"/>
        </w:rPr>
      </w:pPr>
      <w:r w:rsidRPr="005D1AC9">
        <w:rPr>
          <w:rFonts w:eastAsia="Calibri"/>
          <w:sz w:val="22"/>
          <w:szCs w:val="22"/>
          <w:lang w:eastAsia="en-US"/>
        </w:rPr>
        <w:t>9.2. Сторона, ссылающаяся на обстоятельства непреодолимой силы, обязана в течение 3 (трех) календарных дней известить другую Сторону о наступлении действия или о прекращении действия подобных обстоятельств и предоставить надлежащее доказательство наступления форс-мажорных обстоятельств.</w:t>
      </w:r>
    </w:p>
    <w:p w:rsidR="005D1AC9" w:rsidRPr="005D1AC9" w:rsidRDefault="005D1AC9" w:rsidP="005D1AC9">
      <w:pPr>
        <w:suppressAutoHyphens/>
        <w:ind w:firstLine="567"/>
        <w:jc w:val="both"/>
        <w:rPr>
          <w:rFonts w:eastAsia="Calibri"/>
          <w:sz w:val="22"/>
          <w:szCs w:val="22"/>
          <w:lang w:eastAsia="en-US"/>
        </w:rPr>
      </w:pPr>
      <w:r w:rsidRPr="005D1AC9">
        <w:rPr>
          <w:rFonts w:eastAsia="Calibri"/>
          <w:sz w:val="22"/>
          <w:szCs w:val="22"/>
          <w:lang w:eastAsia="en-US"/>
        </w:rPr>
        <w:t>Надлежащим доказательством наличия указанных обстоятельств и их продолжительности будут служить заключения соответствующих компетентных органов.</w:t>
      </w:r>
    </w:p>
    <w:p w:rsidR="005D1AC9" w:rsidRPr="005D1AC9" w:rsidRDefault="005D1AC9" w:rsidP="005D1AC9">
      <w:pPr>
        <w:suppressAutoHyphens/>
        <w:ind w:firstLine="567"/>
        <w:jc w:val="both"/>
        <w:rPr>
          <w:rFonts w:eastAsia="Calibri"/>
          <w:sz w:val="22"/>
          <w:szCs w:val="22"/>
          <w:lang w:eastAsia="en-US"/>
        </w:rPr>
      </w:pPr>
      <w:r w:rsidRPr="005D1AC9">
        <w:rPr>
          <w:rFonts w:eastAsia="Calibri"/>
          <w:sz w:val="22"/>
          <w:szCs w:val="22"/>
          <w:lang w:eastAsia="en-US"/>
        </w:rPr>
        <w:t>9.3. По прекращению действия форс-мажорных обстоятельств, Сторона, ссылающаяся на них, должна без промедления известить об этом другую Сторону в письменном виде.</w:t>
      </w:r>
    </w:p>
    <w:p w:rsidR="005D1AC9" w:rsidRPr="005D1AC9" w:rsidRDefault="005D1AC9" w:rsidP="005D1AC9">
      <w:pPr>
        <w:suppressAutoHyphens/>
        <w:ind w:firstLine="567"/>
        <w:jc w:val="both"/>
        <w:rPr>
          <w:rFonts w:eastAsia="Calibri"/>
          <w:sz w:val="22"/>
          <w:szCs w:val="22"/>
          <w:lang w:eastAsia="en-US"/>
        </w:rPr>
      </w:pPr>
      <w:r w:rsidRPr="005D1AC9">
        <w:rPr>
          <w:rFonts w:eastAsia="Calibri"/>
          <w:sz w:val="22"/>
          <w:szCs w:val="22"/>
          <w:lang w:eastAsia="en-US"/>
        </w:rPr>
        <w:t>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5D1AC9" w:rsidRPr="005D1AC9" w:rsidRDefault="005D1AC9" w:rsidP="005D1AC9">
      <w:pPr>
        <w:suppressAutoHyphens/>
        <w:ind w:firstLine="567"/>
        <w:jc w:val="both"/>
        <w:rPr>
          <w:rFonts w:eastAsia="Calibri"/>
          <w:sz w:val="22"/>
          <w:szCs w:val="22"/>
          <w:lang w:eastAsia="en-US"/>
        </w:rPr>
      </w:pPr>
      <w:r w:rsidRPr="005D1AC9">
        <w:rPr>
          <w:rFonts w:eastAsia="Calibri"/>
          <w:sz w:val="22"/>
          <w:szCs w:val="22"/>
          <w:lang w:eastAsia="en-US"/>
        </w:rPr>
        <w:t>9.4. Стороны могут отказаться от дальнейшего исполнения обязательств по Контракту по соглашению сторон, если обстоятельство непреодолимой силы длится более 30 (тридцати) календарных дней. При этом Сторона, не исполнившая обязательств по настоящему Контракту, обязана возвратить другой Стороне все полученное ей по настоящему Контракту от другой Стороны.</w:t>
      </w:r>
    </w:p>
    <w:p w:rsidR="005D1AC9" w:rsidRPr="005D1AC9" w:rsidRDefault="005D1AC9" w:rsidP="005D1AC9">
      <w:pPr>
        <w:suppressAutoHyphens/>
        <w:ind w:firstLine="426"/>
        <w:jc w:val="both"/>
        <w:rPr>
          <w:rFonts w:eastAsia="Calibri"/>
          <w:bCs/>
          <w:sz w:val="22"/>
          <w:szCs w:val="22"/>
          <w:lang w:eastAsia="en-US"/>
        </w:rPr>
      </w:pPr>
    </w:p>
    <w:p w:rsidR="005D1AC9" w:rsidRPr="005D1AC9" w:rsidRDefault="005D1AC9" w:rsidP="00CD1B9C">
      <w:pPr>
        <w:numPr>
          <w:ilvl w:val="0"/>
          <w:numId w:val="19"/>
        </w:numPr>
        <w:suppressAutoHyphens/>
        <w:ind w:firstLine="426"/>
        <w:jc w:val="center"/>
        <w:rPr>
          <w:rFonts w:eastAsia="Calibri"/>
          <w:b/>
          <w:bCs/>
          <w:sz w:val="22"/>
          <w:szCs w:val="22"/>
          <w:lang w:eastAsia="en-US"/>
        </w:rPr>
      </w:pPr>
      <w:r w:rsidRPr="005D1AC9">
        <w:rPr>
          <w:rFonts w:eastAsia="Calibri"/>
          <w:b/>
          <w:bCs/>
          <w:sz w:val="22"/>
          <w:szCs w:val="22"/>
          <w:lang w:eastAsia="en-US"/>
        </w:rPr>
        <w:t>СРОК ДЕЙСТВИЯ КОНТРАКТА, ПОРЯДОК ИЗМЕНЕНИЯ, РАСТОРЖЕНИЯ И ДОПОЛНЕНИЯ КОНТРАКТА</w:t>
      </w:r>
    </w:p>
    <w:p w:rsidR="005D1AC9" w:rsidRPr="005D1AC9" w:rsidRDefault="005D1AC9" w:rsidP="005D1AC9">
      <w:pPr>
        <w:tabs>
          <w:tab w:val="left" w:pos="709"/>
        </w:tabs>
        <w:suppressAutoHyphens/>
        <w:ind w:firstLine="567"/>
        <w:jc w:val="both"/>
        <w:rPr>
          <w:sz w:val="22"/>
          <w:szCs w:val="22"/>
        </w:rPr>
      </w:pPr>
      <w:r w:rsidRPr="005D1AC9">
        <w:rPr>
          <w:sz w:val="22"/>
          <w:szCs w:val="22"/>
        </w:rPr>
        <w:t xml:space="preserve">10.1.Срок оказания услуг устанавливается с момента заключения контракта </w:t>
      </w:r>
      <w:r w:rsidRPr="005D1AC9">
        <w:rPr>
          <w:b/>
          <w:sz w:val="22"/>
          <w:szCs w:val="22"/>
        </w:rPr>
        <w:t>до 31 декабря 2019 года</w:t>
      </w:r>
      <w:r w:rsidRPr="005D1AC9">
        <w:rPr>
          <w:sz w:val="22"/>
          <w:szCs w:val="22"/>
        </w:rPr>
        <w:t>, а в части расчетов до полного исполнения Сторонами своих обязательств.</w:t>
      </w:r>
    </w:p>
    <w:p w:rsidR="005D1AC9" w:rsidRPr="005D1AC9" w:rsidRDefault="005D1AC9" w:rsidP="005D1AC9">
      <w:pPr>
        <w:tabs>
          <w:tab w:val="left" w:pos="709"/>
        </w:tabs>
        <w:suppressAutoHyphens/>
        <w:ind w:firstLine="567"/>
        <w:jc w:val="both"/>
        <w:rPr>
          <w:sz w:val="22"/>
          <w:szCs w:val="22"/>
        </w:rPr>
      </w:pPr>
      <w:r w:rsidRPr="005D1AC9">
        <w:rPr>
          <w:sz w:val="22"/>
          <w:szCs w:val="22"/>
        </w:rPr>
        <w:t>10.2. Настоящий Контракт может быть расторгнут:</w:t>
      </w:r>
    </w:p>
    <w:p w:rsidR="005D1AC9" w:rsidRPr="005D1AC9" w:rsidRDefault="005D1AC9" w:rsidP="005D1AC9">
      <w:pPr>
        <w:tabs>
          <w:tab w:val="left" w:pos="709"/>
        </w:tabs>
        <w:suppressAutoHyphens/>
        <w:ind w:firstLine="567"/>
        <w:jc w:val="both"/>
        <w:rPr>
          <w:sz w:val="22"/>
          <w:szCs w:val="22"/>
        </w:rPr>
      </w:pPr>
      <w:r w:rsidRPr="005D1AC9">
        <w:rPr>
          <w:sz w:val="22"/>
          <w:szCs w:val="22"/>
        </w:rPr>
        <w:t>- по соглашению Сторон;</w:t>
      </w:r>
    </w:p>
    <w:p w:rsidR="005D1AC9" w:rsidRPr="005D1AC9" w:rsidRDefault="005D1AC9" w:rsidP="005D1AC9">
      <w:pPr>
        <w:tabs>
          <w:tab w:val="left" w:pos="709"/>
        </w:tabs>
        <w:suppressAutoHyphens/>
        <w:ind w:firstLine="709"/>
        <w:jc w:val="both"/>
        <w:rPr>
          <w:sz w:val="22"/>
          <w:szCs w:val="22"/>
        </w:rPr>
      </w:pPr>
      <w:r w:rsidRPr="005D1AC9">
        <w:rPr>
          <w:sz w:val="22"/>
          <w:szCs w:val="22"/>
        </w:rPr>
        <w:lastRenderedPageBreak/>
        <w:t>- в судебном порядке;</w:t>
      </w:r>
    </w:p>
    <w:p w:rsidR="005D1AC9" w:rsidRPr="005D1AC9" w:rsidRDefault="005D1AC9" w:rsidP="005D1AC9">
      <w:pPr>
        <w:tabs>
          <w:tab w:val="left" w:pos="709"/>
        </w:tabs>
        <w:suppressAutoHyphens/>
        <w:ind w:firstLine="709"/>
        <w:jc w:val="both"/>
        <w:rPr>
          <w:sz w:val="22"/>
          <w:szCs w:val="22"/>
        </w:rPr>
      </w:pPr>
      <w:r w:rsidRPr="005D1AC9">
        <w:rPr>
          <w:sz w:val="22"/>
          <w:szCs w:val="22"/>
        </w:rPr>
        <w:t>-в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D1AC9" w:rsidRPr="005D1AC9" w:rsidRDefault="005D1AC9" w:rsidP="005D1AC9">
      <w:pPr>
        <w:tabs>
          <w:tab w:val="left" w:pos="709"/>
        </w:tabs>
        <w:suppressAutoHyphens/>
        <w:ind w:firstLine="709"/>
        <w:jc w:val="both"/>
        <w:rPr>
          <w:sz w:val="22"/>
          <w:szCs w:val="22"/>
        </w:rPr>
      </w:pPr>
      <w:r w:rsidRPr="005D1AC9">
        <w:rPr>
          <w:sz w:val="22"/>
          <w:szCs w:val="22"/>
        </w:rPr>
        <w:t>10.3. Заказчик вправе принять решение об одностороннем отказе от исполнения Контракта в следующих случаях:</w:t>
      </w:r>
    </w:p>
    <w:p w:rsidR="005D1AC9" w:rsidRPr="005D1AC9" w:rsidRDefault="005D1AC9" w:rsidP="005D1AC9">
      <w:pPr>
        <w:tabs>
          <w:tab w:val="left" w:pos="709"/>
        </w:tabs>
        <w:suppressAutoHyphens/>
        <w:ind w:firstLine="709"/>
        <w:jc w:val="both"/>
        <w:rPr>
          <w:sz w:val="22"/>
          <w:szCs w:val="22"/>
        </w:rPr>
      </w:pPr>
      <w:r w:rsidRPr="005D1AC9">
        <w:rPr>
          <w:sz w:val="22"/>
          <w:szCs w:val="22"/>
        </w:rPr>
        <w:t>10.3.1. При существенном нарушении условий контракта Исполнителем:</w:t>
      </w:r>
    </w:p>
    <w:p w:rsidR="005D1AC9" w:rsidRPr="005D1AC9" w:rsidRDefault="005D1AC9" w:rsidP="005D1AC9">
      <w:pPr>
        <w:tabs>
          <w:tab w:val="left" w:pos="709"/>
        </w:tabs>
        <w:suppressAutoHyphens/>
        <w:ind w:firstLine="709"/>
        <w:jc w:val="both"/>
        <w:rPr>
          <w:sz w:val="22"/>
          <w:szCs w:val="22"/>
        </w:rPr>
      </w:pPr>
      <w:r w:rsidRPr="005D1AC9">
        <w:rPr>
          <w:sz w:val="22"/>
          <w:szCs w:val="22"/>
        </w:rPr>
        <w:t>10.3.2. В случае установления недостоверности сведений о соответствии предмета контракта требованиям документации о закупке, представленных Поставщиком на этапе определения поставщика.</w:t>
      </w:r>
    </w:p>
    <w:p w:rsidR="005D1AC9" w:rsidRPr="005D1AC9" w:rsidRDefault="005D1AC9" w:rsidP="005D1AC9">
      <w:pPr>
        <w:tabs>
          <w:tab w:val="left" w:pos="709"/>
        </w:tabs>
        <w:suppressAutoHyphens/>
        <w:ind w:firstLine="709"/>
        <w:jc w:val="both"/>
        <w:rPr>
          <w:sz w:val="22"/>
          <w:szCs w:val="22"/>
        </w:rPr>
      </w:pPr>
      <w:r w:rsidRPr="005D1AC9">
        <w:rPr>
          <w:sz w:val="22"/>
          <w:szCs w:val="22"/>
        </w:rPr>
        <w:t>10.3.3.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w:t>
      </w:r>
    </w:p>
    <w:p w:rsidR="005D1AC9" w:rsidRPr="005D1AC9" w:rsidRDefault="005D1AC9" w:rsidP="005D1AC9">
      <w:pPr>
        <w:tabs>
          <w:tab w:val="left" w:pos="709"/>
        </w:tabs>
        <w:suppressAutoHyphens/>
        <w:ind w:firstLine="709"/>
        <w:jc w:val="both"/>
        <w:rPr>
          <w:sz w:val="22"/>
          <w:szCs w:val="22"/>
        </w:rPr>
      </w:pPr>
      <w:r w:rsidRPr="005D1AC9">
        <w:rPr>
          <w:sz w:val="22"/>
          <w:szCs w:val="22"/>
        </w:rPr>
        <w:t>10.3.4.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w:t>
      </w:r>
    </w:p>
    <w:p w:rsidR="005D1AC9" w:rsidRPr="005D1AC9" w:rsidRDefault="005D1AC9" w:rsidP="005D1AC9">
      <w:pPr>
        <w:tabs>
          <w:tab w:val="left" w:pos="709"/>
        </w:tabs>
        <w:suppressAutoHyphens/>
        <w:ind w:firstLine="709"/>
        <w:jc w:val="both"/>
        <w:rPr>
          <w:sz w:val="22"/>
          <w:szCs w:val="22"/>
        </w:rPr>
      </w:pPr>
      <w:r w:rsidRPr="005D1AC9">
        <w:rPr>
          <w:sz w:val="22"/>
          <w:szCs w:val="22"/>
        </w:rPr>
        <w:t>10.3.5. 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5D1AC9" w:rsidRPr="005D1AC9" w:rsidRDefault="005D1AC9" w:rsidP="005D1AC9">
      <w:pPr>
        <w:tabs>
          <w:tab w:val="left" w:pos="709"/>
        </w:tabs>
        <w:suppressAutoHyphens/>
        <w:ind w:firstLine="709"/>
        <w:jc w:val="both"/>
        <w:rPr>
          <w:sz w:val="22"/>
          <w:szCs w:val="22"/>
        </w:rPr>
      </w:pPr>
      <w:r w:rsidRPr="005D1AC9">
        <w:rPr>
          <w:sz w:val="22"/>
          <w:szCs w:val="22"/>
        </w:rPr>
        <w:t>10.3.6. В иных случаях, предусмотренных действующим законодательством.</w:t>
      </w:r>
    </w:p>
    <w:p w:rsidR="005D1AC9" w:rsidRPr="005D1AC9" w:rsidRDefault="005D1AC9" w:rsidP="005D1AC9">
      <w:pPr>
        <w:tabs>
          <w:tab w:val="left" w:pos="709"/>
        </w:tabs>
        <w:suppressAutoHyphens/>
        <w:ind w:firstLine="709"/>
        <w:jc w:val="both"/>
        <w:rPr>
          <w:sz w:val="22"/>
          <w:szCs w:val="22"/>
        </w:rPr>
      </w:pPr>
      <w:r w:rsidRPr="005D1AC9">
        <w:rPr>
          <w:sz w:val="22"/>
          <w:szCs w:val="22"/>
        </w:rPr>
        <w:t>10.4. Заказчик обязан принять решение об одностороннем отказе от исполнения Контракта если в ходе исполнения Контракта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5D1AC9" w:rsidRPr="005D1AC9" w:rsidRDefault="005D1AC9" w:rsidP="005D1AC9">
      <w:pPr>
        <w:tabs>
          <w:tab w:val="left" w:pos="709"/>
        </w:tabs>
        <w:suppressAutoHyphens/>
        <w:ind w:firstLine="709"/>
        <w:jc w:val="both"/>
        <w:rPr>
          <w:sz w:val="22"/>
          <w:szCs w:val="22"/>
        </w:rPr>
      </w:pPr>
      <w:r w:rsidRPr="005D1AC9">
        <w:rPr>
          <w:sz w:val="22"/>
          <w:szCs w:val="22"/>
        </w:rPr>
        <w:t>10.5.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5D1AC9" w:rsidRPr="005D1AC9" w:rsidRDefault="005D1AC9" w:rsidP="005D1AC9">
      <w:pPr>
        <w:tabs>
          <w:tab w:val="left" w:pos="709"/>
        </w:tabs>
        <w:suppressAutoHyphens/>
        <w:ind w:firstLine="709"/>
        <w:jc w:val="both"/>
        <w:rPr>
          <w:sz w:val="22"/>
          <w:szCs w:val="22"/>
        </w:rPr>
      </w:pPr>
      <w:r w:rsidRPr="005D1AC9">
        <w:rPr>
          <w:sz w:val="22"/>
          <w:szCs w:val="22"/>
        </w:rPr>
        <w:t>10.6. Расторжение Контракта по соглашению Сторон производится Сторонами путем подписания соответствующего соглашения о расторжении.</w:t>
      </w:r>
    </w:p>
    <w:p w:rsidR="005D1AC9" w:rsidRPr="005D1AC9" w:rsidRDefault="005D1AC9" w:rsidP="005D1AC9">
      <w:pPr>
        <w:suppressAutoHyphens/>
        <w:ind w:firstLine="708"/>
        <w:jc w:val="both"/>
        <w:rPr>
          <w:sz w:val="22"/>
          <w:szCs w:val="22"/>
        </w:rPr>
      </w:pPr>
      <w:r w:rsidRPr="005D1AC9">
        <w:rPr>
          <w:sz w:val="22"/>
          <w:szCs w:val="22"/>
        </w:rPr>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услуг, фактически оказанных Исполнителем Заказчику.</w:t>
      </w:r>
    </w:p>
    <w:p w:rsidR="005D1AC9" w:rsidRPr="005D1AC9" w:rsidRDefault="005D1AC9" w:rsidP="005D1AC9">
      <w:pPr>
        <w:tabs>
          <w:tab w:val="left" w:pos="709"/>
        </w:tabs>
        <w:suppressAutoHyphens/>
        <w:ind w:firstLine="709"/>
        <w:jc w:val="both"/>
        <w:rPr>
          <w:sz w:val="22"/>
          <w:szCs w:val="22"/>
        </w:rPr>
      </w:pPr>
      <w:r w:rsidRPr="005D1AC9">
        <w:rPr>
          <w:sz w:val="22"/>
          <w:szCs w:val="22"/>
        </w:rPr>
        <w:t>10.7. Исполнитель не вправе принять решение об одностороннем расторжении настоящего Контракта, если Заказчиком не нарушаются условия настоящего Контракта.</w:t>
      </w:r>
    </w:p>
    <w:p w:rsidR="005D1AC9" w:rsidRPr="005D1AC9" w:rsidRDefault="005D1AC9" w:rsidP="005D1AC9">
      <w:pPr>
        <w:shd w:val="clear" w:color="auto" w:fill="FFFFFF"/>
        <w:suppressAutoHyphens/>
        <w:spacing w:line="216" w:lineRule="auto"/>
        <w:ind w:firstLine="709"/>
        <w:jc w:val="both"/>
        <w:rPr>
          <w:sz w:val="22"/>
          <w:szCs w:val="22"/>
        </w:rPr>
      </w:pPr>
      <w:r w:rsidRPr="005D1AC9">
        <w:rPr>
          <w:sz w:val="22"/>
          <w:szCs w:val="22"/>
        </w:rPr>
        <w:t>10.8. Заказчик в случае принятия решения об одностороннем отказе от исполнения настоящего Контракта в течение одного рабочего дня, следующего за датой принятия такого решения, направляет данное решение Исполнителю по почте заказным письмом с уведомлением о вручении по адресу Исполнителя, указанному в разделе 12 настоящего Контракта,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Выполнение Заказчиком настоящих условий считается надлежащим уведомлением Исполнителя об одностороннем отказе от исполнения настоящего Контракта. Датой такого надлежащего уведомления считается дата получения Заказчиком подтверждения о вручении Исполнителю данного уведомления или дата получения Заказчиком информации об отсутствии Исполнителя по его адресу, указанному в разделе 12 настоящего Контракта.</w:t>
      </w:r>
    </w:p>
    <w:p w:rsidR="005D1AC9" w:rsidRPr="005D1AC9" w:rsidRDefault="005D1AC9" w:rsidP="005D1AC9">
      <w:pPr>
        <w:shd w:val="clear" w:color="auto" w:fill="FFFFFF"/>
        <w:suppressAutoHyphens/>
        <w:spacing w:line="216" w:lineRule="auto"/>
        <w:ind w:firstLine="709"/>
        <w:jc w:val="both"/>
        <w:rPr>
          <w:sz w:val="22"/>
          <w:szCs w:val="22"/>
        </w:rPr>
      </w:pPr>
      <w:r w:rsidRPr="005D1AC9">
        <w:rPr>
          <w:sz w:val="22"/>
          <w:szCs w:val="22"/>
        </w:rPr>
        <w:t>10.9. Решение Заказчика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настоящего Контракта.</w:t>
      </w:r>
    </w:p>
    <w:p w:rsidR="005D1AC9" w:rsidRPr="005D1AC9" w:rsidRDefault="005D1AC9" w:rsidP="005D1AC9">
      <w:pPr>
        <w:shd w:val="clear" w:color="auto" w:fill="FFFFFF"/>
        <w:suppressAutoHyphens/>
        <w:spacing w:line="216" w:lineRule="auto"/>
        <w:ind w:firstLine="709"/>
        <w:jc w:val="both"/>
        <w:rPr>
          <w:sz w:val="22"/>
          <w:szCs w:val="22"/>
        </w:rPr>
      </w:pPr>
      <w:r w:rsidRPr="005D1AC9">
        <w:rPr>
          <w:sz w:val="22"/>
          <w:szCs w:val="22"/>
        </w:rPr>
        <w:t>10.10. Исполнитель вправе принять решение об одностороннем отказе от исполнения настоящего Контракта в соответствии с гражданским законодательством.</w:t>
      </w:r>
    </w:p>
    <w:p w:rsidR="005D1AC9" w:rsidRPr="005D1AC9" w:rsidRDefault="005D1AC9" w:rsidP="005D1AC9">
      <w:pPr>
        <w:keepNext/>
        <w:keepLines/>
        <w:suppressAutoHyphens/>
        <w:spacing w:line="216" w:lineRule="auto"/>
        <w:ind w:firstLine="709"/>
        <w:jc w:val="both"/>
        <w:rPr>
          <w:sz w:val="22"/>
          <w:szCs w:val="22"/>
        </w:rPr>
      </w:pPr>
      <w:r w:rsidRPr="005D1AC9">
        <w:rPr>
          <w:sz w:val="22"/>
          <w:szCs w:val="22"/>
        </w:rPr>
        <w:lastRenderedPageBreak/>
        <w:t>10.11. При исполнении настоящего Контракта изменение его существенных условий допускается по соглашению сторон в следующих случаях:</w:t>
      </w:r>
    </w:p>
    <w:p w:rsidR="005D1AC9" w:rsidRPr="005D1AC9" w:rsidRDefault="005D1AC9" w:rsidP="005D1AC9">
      <w:pPr>
        <w:keepNext/>
        <w:keepLines/>
        <w:suppressAutoHyphens/>
        <w:spacing w:line="216" w:lineRule="auto"/>
        <w:ind w:firstLine="709"/>
        <w:jc w:val="both"/>
        <w:rPr>
          <w:sz w:val="22"/>
          <w:szCs w:val="22"/>
        </w:rPr>
      </w:pPr>
      <w:r w:rsidRPr="005D1AC9">
        <w:rPr>
          <w:sz w:val="22"/>
          <w:szCs w:val="22"/>
        </w:rPr>
        <w:t>10.11.1. При снижении цены настоящего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5D1AC9" w:rsidRPr="005D1AC9" w:rsidRDefault="005D1AC9" w:rsidP="005D1AC9">
      <w:pPr>
        <w:keepNext/>
        <w:keepLines/>
        <w:suppressAutoHyphens/>
        <w:spacing w:line="216" w:lineRule="auto"/>
        <w:ind w:firstLine="709"/>
        <w:jc w:val="both"/>
        <w:rPr>
          <w:sz w:val="22"/>
          <w:szCs w:val="22"/>
        </w:rPr>
      </w:pPr>
      <w:r w:rsidRPr="005D1AC9">
        <w:rPr>
          <w:sz w:val="22"/>
          <w:szCs w:val="22"/>
        </w:rPr>
        <w:t>10.11.2. Если по предложению Заказчика увеличивается предусмотренное настоящим Контрактом объем оказываемых услуг не более чем на десять процентов или уменьшается предусмотренное настоящим Контрактом объем оказываемых услуг не более чем на десять процентов.</w:t>
      </w:r>
    </w:p>
    <w:p w:rsidR="005D1AC9" w:rsidRPr="005D1AC9" w:rsidRDefault="005D1AC9" w:rsidP="005D1AC9">
      <w:pPr>
        <w:keepNext/>
        <w:keepLines/>
        <w:suppressAutoHyphens/>
        <w:spacing w:line="216" w:lineRule="auto"/>
        <w:ind w:firstLine="709"/>
        <w:jc w:val="both"/>
        <w:rPr>
          <w:sz w:val="22"/>
          <w:szCs w:val="22"/>
        </w:rPr>
      </w:pPr>
      <w:r w:rsidRPr="005D1AC9">
        <w:rPr>
          <w:sz w:val="22"/>
          <w:szCs w:val="22"/>
        </w:rPr>
        <w:t>10.12. При исполнении Контракта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5D1AC9" w:rsidRPr="005D1AC9" w:rsidRDefault="005D1AC9" w:rsidP="005D1AC9">
      <w:pPr>
        <w:suppressAutoHyphens/>
        <w:ind w:firstLine="426"/>
        <w:jc w:val="both"/>
        <w:rPr>
          <w:rFonts w:eastAsia="Calibri"/>
          <w:bCs/>
          <w:sz w:val="22"/>
          <w:szCs w:val="22"/>
          <w:lang w:eastAsia="en-US"/>
        </w:rPr>
      </w:pPr>
    </w:p>
    <w:p w:rsidR="005D1AC9" w:rsidRPr="005D1AC9" w:rsidRDefault="005D1AC9" w:rsidP="005D1AC9">
      <w:pPr>
        <w:suppressAutoHyphens/>
        <w:ind w:firstLine="426"/>
        <w:jc w:val="center"/>
        <w:rPr>
          <w:rFonts w:eastAsia="Calibri"/>
          <w:b/>
          <w:bCs/>
          <w:sz w:val="22"/>
          <w:szCs w:val="22"/>
          <w:lang w:eastAsia="en-US"/>
        </w:rPr>
      </w:pPr>
      <w:r w:rsidRPr="005D1AC9">
        <w:rPr>
          <w:rFonts w:eastAsia="Calibri"/>
          <w:b/>
          <w:bCs/>
          <w:sz w:val="22"/>
          <w:szCs w:val="22"/>
          <w:lang w:eastAsia="en-US"/>
        </w:rPr>
        <w:t>11. ПРОЧИЕ УСЛОВИЯ</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 xml:space="preserve">11.1. В случае технического сбоя у Исполнителя или Заказчика, Сторона, у которой произошел технический сбой, извещает по телефону и/или электронному адресу другую Сторону в день возникновения технического сбоя. </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11.2. Передача информации приостанавливается до момента устранения технического сбоя.</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11.3. Настоящим Стороны пришли к соглашению, что документы и информация, которыми Стороны будут обмениваться в рамках Контракта, в том числе с использованием средств электронной связи, будут признаваться Сторонами в качестве доказательств наряду с иными доказательствами при рассмотрении споров, возникших между Сторонами из Контракта или в связи с ним.</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11.4. Все уведомления и запросы по Контракту, за исключением случаев, когда Контрактом предусмотрен иной порядок их направления, считаются направленными надлежащим образом другой стороне Контракта в случае направления их по почтовому адресу, указанному в разделе 12 Контракта, по почте письмом с описью вложения и уведомлением о вручении, передачи через курьера уполномоченному лицу другой Стороны.</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11.5. Об изменении адресов или других реквизитов Стороны обязуются письменно уведомить друг друга за 15 (пятнадцать) календарных дней до вступления в силу этих изменений.</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11.6. Ни одна из Сторон не вправе передавать третьим лицам свои права и обязанности по Контракту без письменного согласия другой Стороны.</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11.7. Заказчик не вправе использовать фирменную символику Исполнителя (товарный знак/ логотип) в маркетинговых и рекламных материалах, созданных в рамках реализации настоящего Контракта, без письменного согласия на то Исполнителя.</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11.8. Контакты сторон:</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11.8.1. Лицо, уполномоченное Исполнителем, на осуществление взаимодействия с Заказчиком в процессе исполнения Контракта:</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________________ Телефон: ___________ Эл.адрес ____________________</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11.8.2. Лицо, уполномоченные Заказчиком, на осуществление взаимодействия с Исполнителем в процессе исполнения Контракта:</w:t>
      </w:r>
    </w:p>
    <w:p w:rsidR="005D1AC9" w:rsidRPr="005D1AC9" w:rsidRDefault="005D1AC9" w:rsidP="005D1AC9">
      <w:pPr>
        <w:suppressAutoHyphens/>
        <w:ind w:firstLine="709"/>
        <w:jc w:val="both"/>
        <w:rPr>
          <w:rFonts w:eastAsia="Calibri"/>
          <w:bCs/>
          <w:sz w:val="22"/>
          <w:szCs w:val="22"/>
          <w:lang w:eastAsia="en-US"/>
        </w:rPr>
      </w:pPr>
      <w:r w:rsidRPr="005D1AC9">
        <w:rPr>
          <w:rFonts w:eastAsia="Calibri"/>
          <w:bCs/>
          <w:sz w:val="22"/>
          <w:szCs w:val="22"/>
          <w:lang w:eastAsia="en-US"/>
        </w:rPr>
        <w:t>________________ Телефон: ___________ Эл.адрес ____________________</w:t>
      </w:r>
    </w:p>
    <w:p w:rsidR="005D1AC9" w:rsidRPr="005D1AC9" w:rsidRDefault="005D1AC9" w:rsidP="005D1AC9">
      <w:pPr>
        <w:suppressAutoHyphens/>
        <w:ind w:firstLine="709"/>
        <w:jc w:val="both"/>
        <w:rPr>
          <w:sz w:val="22"/>
          <w:szCs w:val="22"/>
        </w:rPr>
      </w:pPr>
      <w:r w:rsidRPr="005D1AC9">
        <w:rPr>
          <w:sz w:val="22"/>
          <w:szCs w:val="22"/>
        </w:rPr>
        <w:t xml:space="preserve">11.9.  Неотъемлемой частью </w:t>
      </w:r>
      <w:r w:rsidRPr="005D1AC9">
        <w:rPr>
          <w:bCs/>
          <w:sz w:val="22"/>
          <w:szCs w:val="22"/>
        </w:rPr>
        <w:t>Контракта</w:t>
      </w:r>
      <w:r w:rsidRPr="005D1AC9">
        <w:rPr>
          <w:sz w:val="22"/>
          <w:szCs w:val="22"/>
        </w:rPr>
        <w:t xml:space="preserve"> является: </w:t>
      </w:r>
    </w:p>
    <w:p w:rsidR="005D1AC9" w:rsidRPr="005D1AC9" w:rsidRDefault="005D1AC9" w:rsidP="005D1AC9">
      <w:pPr>
        <w:widowControl w:val="0"/>
        <w:suppressAutoHyphens/>
        <w:ind w:firstLine="709"/>
        <w:rPr>
          <w:bCs/>
          <w:color w:val="000000"/>
          <w:sz w:val="22"/>
          <w:szCs w:val="22"/>
        </w:rPr>
      </w:pPr>
      <w:r w:rsidRPr="005D1AC9">
        <w:rPr>
          <w:bCs/>
          <w:color w:val="000000"/>
          <w:sz w:val="22"/>
          <w:szCs w:val="22"/>
        </w:rPr>
        <w:t>Приложение № 1 «Перечень и адреса подразделений Исполнителя»;</w:t>
      </w:r>
    </w:p>
    <w:p w:rsidR="005D1AC9" w:rsidRP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Default="005D1AC9" w:rsidP="005D1AC9">
      <w:pPr>
        <w:suppressAutoHyphens/>
        <w:ind w:firstLine="720"/>
        <w:jc w:val="center"/>
        <w:rPr>
          <w:rFonts w:eastAsia="Calibri"/>
          <w:b/>
          <w:bCs/>
          <w:sz w:val="22"/>
          <w:szCs w:val="22"/>
          <w:lang w:eastAsia="en-US"/>
        </w:rPr>
      </w:pPr>
    </w:p>
    <w:p w:rsidR="005D1AC9" w:rsidRPr="005D1AC9" w:rsidRDefault="005D1AC9" w:rsidP="005D1AC9">
      <w:pPr>
        <w:suppressAutoHyphens/>
        <w:ind w:firstLine="720"/>
        <w:jc w:val="center"/>
        <w:rPr>
          <w:rFonts w:eastAsia="Calibri"/>
          <w:b/>
          <w:bCs/>
          <w:sz w:val="22"/>
          <w:szCs w:val="22"/>
          <w:lang w:eastAsia="en-US"/>
        </w:rPr>
      </w:pPr>
      <w:r w:rsidRPr="005D1AC9">
        <w:rPr>
          <w:rFonts w:eastAsia="Calibri"/>
          <w:b/>
          <w:bCs/>
          <w:sz w:val="22"/>
          <w:szCs w:val="22"/>
          <w:lang w:eastAsia="en-US"/>
        </w:rPr>
        <w:lastRenderedPageBreak/>
        <w:t>12. АДРЕСА И РЕКВИЗИТЫ СТОРОН</w:t>
      </w:r>
    </w:p>
    <w:p w:rsidR="005D1AC9" w:rsidRPr="005D1AC9" w:rsidRDefault="005D1AC9" w:rsidP="005D1AC9">
      <w:pPr>
        <w:suppressAutoHyphens/>
        <w:ind w:firstLine="720"/>
        <w:rPr>
          <w:rFonts w:eastAsia="Calibri"/>
          <w:b/>
          <w:bCs/>
          <w:sz w:val="22"/>
          <w:szCs w:val="22"/>
          <w:lang w:eastAsia="en-US"/>
        </w:rPr>
      </w:pPr>
      <w:r w:rsidRPr="005D1AC9">
        <w:rPr>
          <w:noProof/>
        </w:rPr>
        <w:pict>
          <v:shapetype id="_x0000_t202" coordsize="21600,21600" o:spt="202" path="m,l,21600r21600,l21600,xe">
            <v:stroke joinstyle="miter"/>
            <v:path gradientshapeok="t" o:connecttype="rect"/>
          </v:shapetype>
          <v:shape id="Поле 2" o:spid="_x0000_s1033" type="#_x0000_t202" style="position:absolute;left:0;text-align:left;margin-left:-5.65pt;margin-top:18.95pt;width:467.25pt;height:211.9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" strokeweight=".05pt">
            <v:path arrowok="t"/>
            <v:textbox inset="0,0,0,0">
              <w:txbxContent>
                <w:tbl>
                  <w:tblPr>
                    <w:tblW w:w="9345"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tblPr>
                  <w:tblGrid>
                    <w:gridCol w:w="4772"/>
                    <w:gridCol w:w="4573"/>
                  </w:tblGrid>
                  <w:tr w:rsidR="005D1AC9">
                    <w:tc>
                      <w:tcPr>
                        <w:tcW w:w="4771"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D1AC9" w:rsidRDefault="005D1AC9">
                        <w:pPr>
                          <w:pStyle w:val="ConsPlusNormal"/>
                        </w:pPr>
                        <w:r>
                          <w:rPr>
                            <w:rFonts w:ascii="Times New Roman" w:hAnsi="Times New Roman"/>
                            <w:b/>
                            <w:bCs/>
                            <w:szCs w:val="24"/>
                          </w:rPr>
                          <w:t xml:space="preserve">Заказчик: </w:t>
                        </w:r>
                      </w:p>
                      <w:p w:rsidR="005D1AC9" w:rsidRDefault="005D1AC9">
                        <w:pPr>
                          <w:pStyle w:val="afff2"/>
                        </w:pPr>
                        <w:r>
                          <w:rPr>
                            <w:b/>
                            <w:bCs/>
                            <w:sz w:val="22"/>
                            <w:szCs w:val="22"/>
                          </w:rPr>
                          <w:t>«Заказчик»</w:t>
                        </w:r>
                      </w:p>
                      <w:p w:rsidR="005D1AC9" w:rsidRDefault="005D1AC9">
                        <w:pPr>
                          <w:pStyle w:val="afff2"/>
                        </w:pPr>
                        <w:r>
                          <w:rPr>
                            <w:spacing w:val="-3"/>
                            <w:sz w:val="22"/>
                            <w:szCs w:val="22"/>
                          </w:rPr>
                          <w:t>МУП «Водоканал»</w:t>
                        </w:r>
                      </w:p>
                      <w:p w:rsidR="005D1AC9" w:rsidRDefault="005D1AC9">
                        <w:pPr>
                          <w:pStyle w:val="afff2"/>
                        </w:pPr>
                        <w:r>
                          <w:rPr>
                            <w:spacing w:val="-3"/>
                            <w:sz w:val="22"/>
                            <w:szCs w:val="22"/>
                          </w:rPr>
                          <w:t xml:space="preserve">ИНН/КПП: 1215020390/121501001 </w:t>
                        </w:r>
                      </w:p>
                      <w:p w:rsidR="005D1AC9" w:rsidRDefault="005D1AC9">
                        <w:pPr>
                          <w:pStyle w:val="afff2"/>
                        </w:pPr>
                        <w:r>
                          <w:rPr>
                            <w:spacing w:val="-3"/>
                            <w:sz w:val="22"/>
                            <w:szCs w:val="22"/>
                          </w:rPr>
                          <w:t>Адрес:</w:t>
                        </w:r>
                        <w:r>
                          <w:rPr>
                            <w:spacing w:val="-3"/>
                            <w:sz w:val="22"/>
                            <w:szCs w:val="22"/>
                          </w:rPr>
                          <w:tab/>
                          <w:t>424039, Республика Марий Эл,</w:t>
                        </w:r>
                      </w:p>
                      <w:p w:rsidR="005D1AC9" w:rsidRDefault="005D1AC9">
                        <w:pPr>
                          <w:pStyle w:val="afff2"/>
                        </w:pPr>
                        <w:r>
                          <w:rPr>
                            <w:spacing w:val="-3"/>
                            <w:sz w:val="22"/>
                            <w:szCs w:val="22"/>
                          </w:rPr>
                          <w:t xml:space="preserve">г. Йошкар-Ола, ул. Дружбы, д.2 </w:t>
                        </w:r>
                      </w:p>
                      <w:p w:rsidR="005D1AC9" w:rsidRDefault="005D1AC9">
                        <w:pPr>
                          <w:pStyle w:val="afff2"/>
                        </w:pPr>
                        <w:r>
                          <w:rPr>
                            <w:spacing w:val="-3"/>
                            <w:sz w:val="22"/>
                            <w:szCs w:val="22"/>
                          </w:rPr>
                          <w:t>р/с 40702810100010070316</w:t>
                        </w:r>
                      </w:p>
                      <w:p w:rsidR="005D1AC9" w:rsidRDefault="005D1AC9">
                        <w:pPr>
                          <w:pStyle w:val="afff2"/>
                        </w:pPr>
                        <w:r>
                          <w:rPr>
                            <w:color w:val="000000"/>
                            <w:sz w:val="22"/>
                            <w:szCs w:val="22"/>
                          </w:rPr>
                          <w:t>Ф-л Банка ГПБ (АО) «Приволжский»</w:t>
                        </w:r>
                      </w:p>
                      <w:p w:rsidR="005D1AC9" w:rsidRDefault="005D1AC9">
                        <w:pPr>
                          <w:pStyle w:val="afff2"/>
                        </w:pPr>
                        <w:r>
                          <w:rPr>
                            <w:spacing w:val="-3"/>
                            <w:sz w:val="22"/>
                            <w:szCs w:val="22"/>
                          </w:rPr>
                          <w:t>БИК 042202764</w:t>
                        </w:r>
                      </w:p>
                      <w:p w:rsidR="005D1AC9" w:rsidRDefault="005D1AC9">
                        <w:pPr>
                          <w:pStyle w:val="afff2"/>
                        </w:pPr>
                        <w:r>
                          <w:rPr>
                            <w:spacing w:val="-3"/>
                            <w:sz w:val="22"/>
                            <w:szCs w:val="22"/>
                          </w:rPr>
                          <w:t>к/с 30101810700000000764</w:t>
                        </w:r>
                      </w:p>
                      <w:p w:rsidR="005D1AC9" w:rsidRDefault="005D1AC9">
                        <w:pPr>
                          <w:pStyle w:val="ConsPlusNormal"/>
                          <w:rPr>
                            <w:rFonts w:ascii="Times New Roman" w:hAnsi="Times New Roman"/>
                            <w:bCs/>
                            <w:szCs w:val="24"/>
                          </w:rPr>
                        </w:pPr>
                        <w:bookmarkStart w:id="63" w:name="__UnoMark__658_2007680302"/>
                        <w:bookmarkEnd w:id="63"/>
                      </w:p>
                    </w:tc>
                    <w:tc>
                      <w:tcPr>
                        <w:tcW w:w="457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5D1AC9" w:rsidRDefault="005D1AC9">
                        <w:pPr>
                          <w:pStyle w:val="ConsPlusNormal"/>
                        </w:pPr>
                        <w:bookmarkStart w:id="64" w:name="__UnoMark__659_2007680302"/>
                        <w:bookmarkEnd w:id="64"/>
                        <w:r>
                          <w:rPr>
                            <w:rFonts w:ascii="Times New Roman" w:hAnsi="Times New Roman"/>
                            <w:b/>
                            <w:bCs/>
                            <w:szCs w:val="24"/>
                          </w:rPr>
                          <w:t xml:space="preserve">Исполнитель: </w:t>
                        </w:r>
                      </w:p>
                      <w:p w:rsidR="005D1AC9" w:rsidRDefault="005D1AC9">
                        <w:pPr>
                          <w:pStyle w:val="ConsPlusNormal"/>
                          <w:rPr>
                            <w:rFonts w:ascii="Times New Roman" w:hAnsi="Times New Roman"/>
                            <w:b/>
                            <w:bCs/>
                            <w:szCs w:val="24"/>
                          </w:rPr>
                        </w:pPr>
                        <w:bookmarkStart w:id="65" w:name="__UnoMark__660_2007680302"/>
                        <w:bookmarkEnd w:id="65"/>
                      </w:p>
                    </w:tc>
                  </w:tr>
                  <w:tr w:rsidR="005D1AC9">
                    <w:tc>
                      <w:tcPr>
                        <w:tcW w:w="4771"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5D1AC9" w:rsidRDefault="005D1AC9">
                        <w:pPr>
                          <w:pStyle w:val="ConsPlusNormal"/>
                          <w:rPr>
                            <w:rFonts w:ascii="Times New Roman" w:hAnsi="Times New Roman"/>
                            <w:bCs/>
                            <w:szCs w:val="24"/>
                          </w:rPr>
                        </w:pPr>
                        <w:bookmarkStart w:id="66" w:name="__UnoMark__661_2007680302"/>
                        <w:bookmarkEnd w:id="66"/>
                      </w:p>
                      <w:p w:rsidR="005D1AC9" w:rsidRDefault="005D1AC9">
                        <w:pPr>
                          <w:pStyle w:val="ConsPlusNormal"/>
                          <w:rPr>
                            <w:rFonts w:ascii="Times New Roman" w:hAnsi="Times New Roman"/>
                            <w:bCs/>
                            <w:szCs w:val="24"/>
                          </w:rPr>
                        </w:pPr>
                      </w:p>
                      <w:p w:rsidR="005D1AC9" w:rsidRDefault="005D1AC9">
                        <w:pPr>
                          <w:pStyle w:val="ConsPlusNormal"/>
                          <w:rPr>
                            <w:rFonts w:ascii="Times New Roman" w:hAnsi="Times New Roman"/>
                            <w:bCs/>
                            <w:szCs w:val="24"/>
                          </w:rPr>
                        </w:pPr>
                      </w:p>
                      <w:p w:rsidR="005D1AC9" w:rsidRDefault="005D1AC9">
                        <w:pPr>
                          <w:pStyle w:val="ConsPlusNormal"/>
                        </w:pPr>
                        <w:r>
                          <w:rPr>
                            <w:rFonts w:ascii="Times New Roman" w:hAnsi="Times New Roman"/>
                            <w:bCs/>
                            <w:szCs w:val="24"/>
                          </w:rPr>
                          <w:t>_______________ /                         /</w:t>
                        </w:r>
                      </w:p>
                      <w:p w:rsidR="005D1AC9" w:rsidRDefault="005D1AC9">
                        <w:pPr>
                          <w:pStyle w:val="ConsPlusNormal"/>
                        </w:pPr>
                        <w:bookmarkStart w:id="67" w:name="__UnoMark__662_2007680302"/>
                        <w:bookmarkEnd w:id="67"/>
                        <w:r>
                          <w:rPr>
                            <w:rFonts w:ascii="Times New Roman" w:hAnsi="Times New Roman"/>
                            <w:bCs/>
                            <w:szCs w:val="24"/>
                          </w:rPr>
                          <w:t>М.П.</w:t>
                        </w:r>
                      </w:p>
                    </w:tc>
                    <w:tc>
                      <w:tcPr>
                        <w:tcW w:w="4573"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5D1AC9" w:rsidRDefault="005D1AC9">
                        <w:pPr>
                          <w:pStyle w:val="ConsPlusNormal"/>
                          <w:rPr>
                            <w:rFonts w:ascii="Times New Roman" w:hAnsi="Times New Roman"/>
                            <w:b/>
                            <w:bCs/>
                            <w:szCs w:val="24"/>
                          </w:rPr>
                        </w:pPr>
                        <w:bookmarkStart w:id="68" w:name="__UnoMark__663_2007680302"/>
                        <w:bookmarkEnd w:id="68"/>
                      </w:p>
                      <w:p w:rsidR="005D1AC9" w:rsidRDefault="005D1AC9">
                        <w:pPr>
                          <w:pStyle w:val="ConsPlusNormal"/>
                          <w:rPr>
                            <w:rFonts w:ascii="Times New Roman" w:hAnsi="Times New Roman"/>
                            <w:b/>
                            <w:bCs/>
                            <w:szCs w:val="24"/>
                          </w:rPr>
                        </w:pPr>
                      </w:p>
                      <w:p w:rsidR="005D1AC9" w:rsidRDefault="005D1AC9">
                        <w:pPr>
                          <w:pStyle w:val="ConsPlusNormal"/>
                          <w:rPr>
                            <w:rFonts w:ascii="Times New Roman" w:hAnsi="Times New Roman"/>
                            <w:b/>
                            <w:bCs/>
                            <w:szCs w:val="24"/>
                          </w:rPr>
                        </w:pPr>
                      </w:p>
                      <w:p w:rsidR="005D1AC9" w:rsidRDefault="005D1AC9">
                        <w:pPr>
                          <w:pStyle w:val="ConsPlusNormal"/>
                        </w:pPr>
                        <w:r>
                          <w:rPr>
                            <w:rFonts w:ascii="Times New Roman" w:hAnsi="Times New Roman"/>
                            <w:b/>
                            <w:bCs/>
                            <w:szCs w:val="24"/>
                          </w:rPr>
                          <w:t>_______________ /                    /</w:t>
                        </w:r>
                      </w:p>
                      <w:p w:rsidR="005D1AC9" w:rsidRDefault="005D1AC9">
                        <w:pPr>
                          <w:pStyle w:val="ConsPlusNormal"/>
                        </w:pPr>
                        <w:r>
                          <w:rPr>
                            <w:rFonts w:ascii="Times New Roman" w:hAnsi="Times New Roman"/>
                            <w:b/>
                            <w:bCs/>
                            <w:szCs w:val="24"/>
                          </w:rPr>
                          <w:t>М.П.</w:t>
                        </w:r>
                      </w:p>
                    </w:tc>
                  </w:tr>
                </w:tbl>
                <w:p w:rsidR="005D1AC9" w:rsidRDefault="005D1AC9" w:rsidP="005D1AC9">
                  <w:pPr>
                    <w:pStyle w:val="afff2"/>
                  </w:pPr>
                </w:p>
              </w:txbxContent>
            </v:textbox>
            <w10:wrap type="square"/>
          </v:shape>
        </w:pict>
      </w:r>
    </w:p>
    <w:p w:rsidR="005D1AC9" w:rsidRPr="005D1AC9" w:rsidRDefault="005D1AC9" w:rsidP="005D1AC9">
      <w:pPr>
        <w:suppressAutoHyphens/>
        <w:spacing w:before="120"/>
        <w:jc w:val="center"/>
        <w:rPr>
          <w:sz w:val="22"/>
          <w:szCs w:val="22"/>
        </w:rPr>
      </w:pPr>
    </w:p>
    <w:p w:rsidR="005D1AC9" w:rsidRPr="005D1AC9" w:rsidRDefault="005D1AC9" w:rsidP="005D1AC9">
      <w:pPr>
        <w:widowControl w:val="0"/>
        <w:suppressAutoHyphens/>
        <w:ind w:firstLine="851"/>
        <w:rPr>
          <w:bCs/>
          <w:color w:val="000000"/>
        </w:rPr>
      </w:pPr>
    </w:p>
    <w:p w:rsidR="005D1AC9" w:rsidRPr="005D1AC9" w:rsidRDefault="005D1AC9" w:rsidP="005D1AC9">
      <w:pPr>
        <w:widowControl w:val="0"/>
        <w:suppressAutoHyphens/>
        <w:ind w:firstLine="851"/>
        <w:jc w:val="right"/>
        <w:rPr>
          <w:bCs/>
          <w:color w:val="000000"/>
          <w:sz w:val="22"/>
          <w:szCs w:val="22"/>
        </w:rPr>
      </w:pPr>
      <w:r w:rsidRPr="005D1AC9">
        <w:rPr>
          <w:bCs/>
          <w:color w:val="000000"/>
          <w:sz w:val="22"/>
          <w:szCs w:val="22"/>
        </w:rPr>
        <w:t xml:space="preserve">Приложение № 1 </w:t>
      </w:r>
    </w:p>
    <w:p w:rsidR="005D1AC9" w:rsidRPr="005D1AC9" w:rsidRDefault="005D1AC9" w:rsidP="005D1AC9">
      <w:pPr>
        <w:widowControl w:val="0"/>
        <w:suppressAutoHyphens/>
        <w:ind w:firstLine="851"/>
        <w:jc w:val="right"/>
        <w:rPr>
          <w:bCs/>
          <w:color w:val="000000"/>
          <w:sz w:val="22"/>
          <w:szCs w:val="22"/>
        </w:rPr>
      </w:pPr>
      <w:r w:rsidRPr="005D1AC9">
        <w:rPr>
          <w:bCs/>
          <w:color w:val="000000"/>
          <w:sz w:val="22"/>
          <w:szCs w:val="22"/>
        </w:rPr>
        <w:t>к Муниципальному контракту №_________</w:t>
      </w:r>
    </w:p>
    <w:p w:rsidR="005D1AC9" w:rsidRPr="005D1AC9" w:rsidRDefault="005D1AC9" w:rsidP="005D1AC9">
      <w:pPr>
        <w:widowControl w:val="0"/>
        <w:suppressAutoHyphens/>
        <w:ind w:firstLine="851"/>
        <w:jc w:val="right"/>
        <w:rPr>
          <w:bCs/>
          <w:color w:val="000000"/>
          <w:sz w:val="22"/>
          <w:szCs w:val="22"/>
        </w:rPr>
      </w:pPr>
      <w:r w:rsidRPr="005D1AC9">
        <w:rPr>
          <w:bCs/>
          <w:color w:val="000000"/>
          <w:sz w:val="22"/>
          <w:szCs w:val="22"/>
        </w:rPr>
        <w:t>от «____» ___________ 2018г.</w:t>
      </w:r>
    </w:p>
    <w:p w:rsidR="005D1AC9" w:rsidRPr="005D1AC9" w:rsidRDefault="005D1AC9" w:rsidP="005D1AC9">
      <w:pPr>
        <w:widowControl w:val="0"/>
        <w:suppressAutoHyphens/>
        <w:ind w:firstLine="851"/>
        <w:rPr>
          <w:bCs/>
          <w:color w:val="000000"/>
        </w:rPr>
      </w:pPr>
    </w:p>
    <w:p w:rsidR="005D1AC9" w:rsidRPr="005D1AC9" w:rsidRDefault="005D1AC9" w:rsidP="005D1AC9">
      <w:pPr>
        <w:widowControl w:val="0"/>
        <w:suppressAutoHyphens/>
        <w:ind w:firstLine="851"/>
        <w:rPr>
          <w:bCs/>
          <w:color w:val="000000"/>
        </w:rPr>
      </w:pPr>
    </w:p>
    <w:p w:rsidR="005D1AC9" w:rsidRPr="005D1AC9" w:rsidRDefault="005D1AC9" w:rsidP="005D1AC9">
      <w:pPr>
        <w:widowControl w:val="0"/>
        <w:suppressAutoHyphens/>
        <w:ind w:firstLine="851"/>
        <w:rPr>
          <w:bCs/>
          <w:color w:val="000000"/>
        </w:rPr>
      </w:pPr>
    </w:p>
    <w:p w:rsidR="005D1AC9" w:rsidRPr="005D1AC9" w:rsidRDefault="005D1AC9" w:rsidP="005D1AC9">
      <w:pPr>
        <w:widowControl w:val="0"/>
        <w:suppressAutoHyphens/>
        <w:ind w:firstLine="851"/>
        <w:rPr>
          <w:bCs/>
          <w:color w:val="000000"/>
        </w:rPr>
      </w:pPr>
    </w:p>
    <w:p w:rsidR="005D1AC9" w:rsidRPr="005D1AC9" w:rsidRDefault="005D1AC9" w:rsidP="005D1AC9">
      <w:pPr>
        <w:widowControl w:val="0"/>
        <w:suppressAutoHyphens/>
        <w:ind w:firstLine="851"/>
        <w:jc w:val="center"/>
        <w:rPr>
          <w:b/>
          <w:bCs/>
          <w:color w:val="000000"/>
        </w:rPr>
      </w:pPr>
      <w:r w:rsidRPr="005D1AC9">
        <w:rPr>
          <w:b/>
          <w:bCs/>
          <w:color w:val="000000"/>
        </w:rPr>
        <w:t>«Перечень и адреса подразделений Исполнителя»</w:t>
      </w:r>
    </w:p>
    <w:p w:rsidR="005D1AC9" w:rsidRPr="005D1AC9" w:rsidRDefault="005D1AC9" w:rsidP="005D1AC9">
      <w:pPr>
        <w:suppressAutoHyphens/>
        <w:spacing w:before="120"/>
        <w:jc w:val="center"/>
      </w:pPr>
    </w:p>
    <w:p w:rsidR="005D1AC9" w:rsidRPr="005D1AC9" w:rsidRDefault="005D1AC9" w:rsidP="005D1AC9">
      <w:pPr>
        <w:suppressAutoHyphens/>
        <w:spacing w:before="120"/>
        <w:jc w:val="center"/>
      </w:pPr>
    </w:p>
    <w:p w:rsidR="005D1AC9" w:rsidRPr="005D1AC9" w:rsidRDefault="005D1AC9" w:rsidP="005D1AC9">
      <w:pPr>
        <w:suppressAutoHyphens/>
        <w:spacing w:before="120"/>
        <w:jc w:val="center"/>
      </w:pPr>
    </w:p>
    <w:p w:rsidR="005D1AC9" w:rsidRDefault="005D1AC9" w:rsidP="005D1AC9">
      <w:pPr>
        <w:suppressAutoHyphens/>
        <w:spacing w:after="240" w:line="276" w:lineRule="auto"/>
        <w:ind w:right="-341"/>
        <w:jc w:val="both"/>
      </w:pPr>
    </w:p>
    <w:p w:rsidR="005D1AC9" w:rsidRDefault="005D1AC9" w:rsidP="005D1AC9">
      <w:pPr>
        <w:suppressAutoHyphens/>
        <w:spacing w:after="240" w:line="276" w:lineRule="auto"/>
        <w:ind w:right="-341"/>
        <w:jc w:val="both"/>
      </w:pPr>
    </w:p>
    <w:p w:rsidR="005D1AC9" w:rsidRDefault="005D1AC9" w:rsidP="005D1AC9">
      <w:pPr>
        <w:suppressAutoHyphens/>
        <w:spacing w:after="240" w:line="276" w:lineRule="auto"/>
        <w:ind w:right="-341"/>
        <w:jc w:val="both"/>
      </w:pPr>
    </w:p>
    <w:p w:rsidR="005D1AC9" w:rsidRDefault="005D1AC9" w:rsidP="005D1AC9">
      <w:pPr>
        <w:suppressAutoHyphens/>
        <w:spacing w:after="240" w:line="276" w:lineRule="auto"/>
        <w:ind w:right="-341"/>
        <w:jc w:val="both"/>
      </w:pPr>
    </w:p>
    <w:p w:rsidR="005D1AC9" w:rsidRDefault="005D1AC9" w:rsidP="005D1AC9">
      <w:pPr>
        <w:suppressAutoHyphens/>
        <w:spacing w:after="240" w:line="276" w:lineRule="auto"/>
        <w:ind w:right="-341"/>
        <w:jc w:val="both"/>
      </w:pPr>
    </w:p>
    <w:p w:rsidR="005D1AC9" w:rsidRDefault="005D1AC9" w:rsidP="005D1AC9">
      <w:pPr>
        <w:suppressAutoHyphens/>
        <w:spacing w:after="240" w:line="276" w:lineRule="auto"/>
        <w:ind w:right="-341"/>
        <w:jc w:val="both"/>
      </w:pPr>
    </w:p>
    <w:p w:rsidR="005D1AC9" w:rsidRDefault="005D1AC9" w:rsidP="005D1AC9">
      <w:pPr>
        <w:suppressAutoHyphens/>
        <w:spacing w:after="240" w:line="276" w:lineRule="auto"/>
        <w:ind w:right="-341"/>
        <w:jc w:val="both"/>
      </w:pPr>
    </w:p>
    <w:p w:rsidR="005D1AC9" w:rsidRDefault="005D1AC9" w:rsidP="005D1AC9">
      <w:pPr>
        <w:suppressAutoHyphens/>
        <w:spacing w:after="240" w:line="276" w:lineRule="auto"/>
        <w:ind w:right="-341"/>
        <w:jc w:val="both"/>
      </w:pPr>
    </w:p>
    <w:p w:rsidR="005D1AC9" w:rsidRPr="005D1AC9" w:rsidRDefault="005D1AC9" w:rsidP="005D1AC9">
      <w:pPr>
        <w:suppressAutoHyphens/>
        <w:spacing w:after="240" w:line="276" w:lineRule="auto"/>
        <w:ind w:right="-341"/>
        <w:jc w:val="both"/>
      </w:pPr>
    </w:p>
    <w:p w:rsidR="005D1AC9" w:rsidRPr="005D1AC9" w:rsidRDefault="005D1AC9" w:rsidP="005D1AC9">
      <w:pPr>
        <w:suppressAutoHyphens/>
        <w:rPr>
          <w:b/>
          <w:bCs/>
          <w:iCs/>
          <w:color w:val="000000"/>
        </w:rPr>
      </w:pPr>
    </w:p>
    <w:p w:rsidR="005D1AC9" w:rsidRPr="005D1AC9" w:rsidRDefault="005D1AC9" w:rsidP="005D1AC9">
      <w:pPr>
        <w:suppressAutoHyphens/>
        <w:rPr>
          <w:b/>
          <w:bCs/>
          <w:iCs/>
          <w:color w:val="000000"/>
        </w:rPr>
      </w:pPr>
    </w:p>
    <w:p w:rsidR="005D1AC9" w:rsidRPr="005D1AC9" w:rsidRDefault="005D1AC9" w:rsidP="005D1AC9">
      <w:pPr>
        <w:suppressAutoHyphens/>
        <w:jc w:val="right"/>
        <w:rPr>
          <w:color w:val="00000A"/>
          <w:sz w:val="22"/>
          <w:szCs w:val="22"/>
        </w:rPr>
      </w:pPr>
      <w:r w:rsidRPr="005D1AC9">
        <w:rPr>
          <w:color w:val="00000A"/>
          <w:sz w:val="22"/>
          <w:szCs w:val="22"/>
        </w:rPr>
        <w:lastRenderedPageBreak/>
        <w:t>Приложение №2</w:t>
      </w:r>
    </w:p>
    <w:p w:rsidR="005D1AC9" w:rsidRPr="005D1AC9" w:rsidRDefault="005D1AC9" w:rsidP="005D1AC9">
      <w:pPr>
        <w:suppressAutoHyphens/>
        <w:jc w:val="right"/>
        <w:rPr>
          <w:bCs/>
          <w:color w:val="00000A"/>
          <w:sz w:val="22"/>
          <w:szCs w:val="22"/>
        </w:rPr>
      </w:pPr>
      <w:r w:rsidRPr="005D1AC9">
        <w:rPr>
          <w:color w:val="00000A"/>
          <w:sz w:val="22"/>
          <w:szCs w:val="22"/>
        </w:rPr>
        <w:t xml:space="preserve"> к </w:t>
      </w:r>
      <w:bookmarkStart w:id="69" w:name="__DdeLink__835_1650583311"/>
      <w:bookmarkEnd w:id="69"/>
      <w:r w:rsidRPr="005D1AC9">
        <w:rPr>
          <w:bCs/>
          <w:color w:val="00000A"/>
          <w:sz w:val="22"/>
          <w:szCs w:val="22"/>
        </w:rPr>
        <w:t>Муниципальному контракту №_________</w:t>
      </w:r>
    </w:p>
    <w:p w:rsidR="005D1AC9" w:rsidRDefault="005D1AC9" w:rsidP="005D1AC9">
      <w:pPr>
        <w:suppressAutoHyphens/>
        <w:jc w:val="right"/>
        <w:rPr>
          <w:bCs/>
          <w:color w:val="00000A"/>
          <w:sz w:val="22"/>
          <w:szCs w:val="22"/>
        </w:rPr>
      </w:pPr>
      <w:r w:rsidRPr="005D1AC9">
        <w:rPr>
          <w:bCs/>
          <w:color w:val="00000A"/>
          <w:sz w:val="22"/>
          <w:szCs w:val="22"/>
        </w:rPr>
        <w:t>от «____» ___________ 2018г.</w:t>
      </w:r>
    </w:p>
    <w:p w:rsidR="005D1AC9" w:rsidRPr="005D1AC9" w:rsidRDefault="005D1AC9" w:rsidP="005D1AC9">
      <w:pPr>
        <w:suppressAutoHyphens/>
        <w:jc w:val="right"/>
        <w:rPr>
          <w:color w:val="00000A"/>
          <w:sz w:val="22"/>
          <w:szCs w:val="22"/>
        </w:rPr>
      </w:pPr>
    </w:p>
    <w:p w:rsidR="005D1AC9" w:rsidRPr="005D1AC9" w:rsidRDefault="005D1AC9" w:rsidP="005D1AC9">
      <w:pPr>
        <w:suppressAutoHyphens/>
        <w:ind w:left="360" w:right="283"/>
        <w:jc w:val="center"/>
        <w:rPr>
          <w:color w:val="00000A"/>
          <w:sz w:val="20"/>
          <w:szCs w:val="20"/>
        </w:rPr>
      </w:pPr>
      <w:r w:rsidRPr="005D1AC9">
        <w:rPr>
          <w:noProof/>
          <w:color w:val="00000A"/>
          <w:sz w:val="20"/>
          <w:szCs w:val="20"/>
        </w:rPr>
        <w:drawing>
          <wp:inline distT="0" distB="0" distL="0" distR="0">
            <wp:extent cx="4813300" cy="528828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7"/>
                    <a:stretch>
                      <a:fillRect/>
                    </a:stretch>
                  </pic:blipFill>
                  <pic:spPr bwMode="auto">
                    <a:xfrm>
                      <a:off x="0" y="0"/>
                      <a:ext cx="4813300" cy="5288280"/>
                    </a:xfrm>
                    <a:prstGeom prst="rect">
                      <a:avLst/>
                    </a:prstGeom>
                    <a:noFill/>
                    <a:ln w="9525">
                      <a:noFill/>
                      <a:miter lim="800000"/>
                      <a:headEnd/>
                      <a:tailEnd/>
                    </a:ln>
                  </pic:spPr>
                </pic:pic>
              </a:graphicData>
            </a:graphic>
          </wp:inline>
        </w:drawing>
      </w: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center"/>
        <w:rPr>
          <w:color w:val="00000A"/>
          <w:sz w:val="20"/>
          <w:szCs w:val="20"/>
        </w:rPr>
      </w:pPr>
    </w:p>
    <w:p w:rsidR="005D1AC9" w:rsidRPr="005D1AC9" w:rsidRDefault="005D1AC9" w:rsidP="005D1AC9">
      <w:pPr>
        <w:suppressAutoHyphens/>
        <w:ind w:left="360" w:right="283"/>
        <w:jc w:val="right"/>
        <w:rPr>
          <w:color w:val="00000A"/>
          <w:sz w:val="22"/>
          <w:szCs w:val="22"/>
        </w:rPr>
      </w:pPr>
      <w:r w:rsidRPr="005D1AC9">
        <w:rPr>
          <w:color w:val="00000A"/>
          <w:sz w:val="22"/>
          <w:szCs w:val="22"/>
        </w:rPr>
        <w:lastRenderedPageBreak/>
        <w:t>Приложение №2а</w:t>
      </w:r>
    </w:p>
    <w:p w:rsidR="005D1AC9" w:rsidRPr="005D1AC9" w:rsidRDefault="005D1AC9" w:rsidP="005D1AC9">
      <w:pPr>
        <w:suppressAutoHyphens/>
        <w:ind w:left="360" w:right="283"/>
        <w:jc w:val="right"/>
        <w:rPr>
          <w:bCs/>
          <w:color w:val="00000A"/>
          <w:sz w:val="22"/>
          <w:szCs w:val="22"/>
        </w:rPr>
      </w:pPr>
      <w:r w:rsidRPr="005D1AC9">
        <w:rPr>
          <w:color w:val="00000A"/>
          <w:sz w:val="22"/>
          <w:szCs w:val="22"/>
        </w:rPr>
        <w:t xml:space="preserve"> </w:t>
      </w:r>
      <w:r w:rsidRPr="005D1AC9">
        <w:rPr>
          <w:bCs/>
          <w:color w:val="00000A"/>
          <w:sz w:val="22"/>
          <w:szCs w:val="22"/>
        </w:rPr>
        <w:t>к Муниципальному контракту №_________</w:t>
      </w:r>
    </w:p>
    <w:p w:rsidR="005D1AC9" w:rsidRPr="005D1AC9" w:rsidRDefault="005D1AC9" w:rsidP="005D1AC9">
      <w:pPr>
        <w:suppressAutoHyphens/>
        <w:ind w:left="360" w:right="283"/>
        <w:jc w:val="right"/>
        <w:rPr>
          <w:bCs/>
          <w:color w:val="00000A"/>
          <w:sz w:val="22"/>
          <w:szCs w:val="22"/>
        </w:rPr>
      </w:pPr>
      <w:r w:rsidRPr="005D1AC9">
        <w:rPr>
          <w:bCs/>
          <w:color w:val="00000A"/>
          <w:sz w:val="22"/>
          <w:szCs w:val="22"/>
        </w:rPr>
        <w:t>от «____» ___________ 2018г.</w:t>
      </w:r>
    </w:p>
    <w:p w:rsidR="005D1AC9" w:rsidRPr="005D1AC9" w:rsidRDefault="005D1AC9" w:rsidP="005D1AC9">
      <w:pPr>
        <w:suppressAutoHyphens/>
        <w:ind w:left="360" w:right="283"/>
        <w:jc w:val="right"/>
        <w:rPr>
          <w:color w:val="00000A"/>
        </w:rPr>
      </w:pPr>
    </w:p>
    <w:tbl>
      <w:tblPr>
        <w:tblW w:w="9781" w:type="dxa"/>
        <w:tblInd w:w="-4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tblPr>
      <w:tblGrid>
        <w:gridCol w:w="2841"/>
        <w:gridCol w:w="2545"/>
        <w:gridCol w:w="4395"/>
      </w:tblGrid>
      <w:tr w:rsidR="005D1AC9" w:rsidRPr="005D1AC9" w:rsidTr="005D1AC9">
        <w:trPr>
          <w:trHeight w:val="522"/>
        </w:trPr>
        <w:tc>
          <w:tcPr>
            <w:tcW w:w="284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spacing w:line="228" w:lineRule="auto"/>
              <w:jc w:val="center"/>
              <w:rPr>
                <w:color w:val="00000A"/>
                <w:sz w:val="20"/>
                <w:szCs w:val="20"/>
              </w:rPr>
            </w:pPr>
            <w:r w:rsidRPr="005D1AC9">
              <w:rPr>
                <w:b/>
                <w:bCs/>
                <w:color w:val="00000A"/>
                <w:sz w:val="20"/>
                <w:szCs w:val="20"/>
              </w:rPr>
              <w:t>Примерная форма чека о проведении перевода по международной банковской карте</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54" w:right="33"/>
              <w:jc w:val="center"/>
              <w:rPr>
                <w:color w:val="00000A"/>
                <w:sz w:val="20"/>
                <w:szCs w:val="20"/>
              </w:rPr>
            </w:pPr>
            <w:r w:rsidRPr="005D1AC9">
              <w:rPr>
                <w:b/>
                <w:bCs/>
                <w:color w:val="00000A"/>
                <w:sz w:val="20"/>
                <w:szCs w:val="20"/>
              </w:rPr>
              <w:t>Примерная форма чека о проведении перевода наличными денежными средствами</w:t>
            </w:r>
          </w:p>
        </w:tc>
        <w:tc>
          <w:tcPr>
            <w:tcW w:w="439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54" w:right="33"/>
              <w:jc w:val="center"/>
              <w:rPr>
                <w:color w:val="00000A"/>
                <w:sz w:val="20"/>
                <w:szCs w:val="20"/>
              </w:rPr>
            </w:pPr>
            <w:r w:rsidRPr="005D1AC9">
              <w:rPr>
                <w:b/>
                <w:bCs/>
                <w:color w:val="00000A"/>
                <w:sz w:val="20"/>
                <w:szCs w:val="20"/>
              </w:rPr>
              <w:t>Примерная форма чек-ордера о проведении перевода наличными денежными средствами через структурные подразделения банка</w:t>
            </w:r>
          </w:p>
        </w:tc>
      </w:tr>
      <w:tr w:rsidR="005D1AC9" w:rsidRPr="005D1AC9" w:rsidTr="005D1AC9">
        <w:trPr>
          <w:trHeight w:val="879"/>
        </w:trPr>
        <w:tc>
          <w:tcPr>
            <w:tcW w:w="284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spacing w:line="228" w:lineRule="auto"/>
              <w:jc w:val="center"/>
              <w:rPr>
                <w:b/>
                <w:bCs/>
                <w:color w:val="00000A"/>
                <w:sz w:val="20"/>
                <w:szCs w:val="20"/>
              </w:rPr>
            </w:pPr>
          </w:p>
          <w:p w:rsidR="005D1AC9" w:rsidRPr="005D1AC9" w:rsidRDefault="005D1AC9" w:rsidP="005D1AC9">
            <w:pPr>
              <w:keepNext/>
              <w:suppressAutoHyphens/>
              <w:spacing w:after="120"/>
              <w:jc w:val="center"/>
              <w:outlineLvl w:val="1"/>
              <w:rPr>
                <w:b/>
                <w:bCs/>
                <w:color w:val="00000A"/>
                <w:sz w:val="22"/>
                <w:szCs w:val="22"/>
              </w:rPr>
            </w:pPr>
            <w:r w:rsidRPr="005D1AC9">
              <w:rPr>
                <w:color w:val="00000A"/>
                <w:sz w:val="20"/>
                <w:szCs w:val="20"/>
              </w:rPr>
              <w:t>ЧЕК</w:t>
            </w:r>
          </w:p>
          <w:p w:rsidR="005D1AC9" w:rsidRPr="005D1AC9" w:rsidRDefault="005D1AC9" w:rsidP="005D1AC9">
            <w:pPr>
              <w:keepNext/>
              <w:suppressAutoHyphens/>
              <w:outlineLvl w:val="1"/>
              <w:rPr>
                <w:b/>
                <w:bCs/>
                <w:color w:val="00000A"/>
                <w:sz w:val="22"/>
                <w:szCs w:val="22"/>
              </w:rPr>
            </w:pPr>
            <w:r w:rsidRPr="005D1AC9">
              <w:rPr>
                <w:color w:val="00000A"/>
                <w:sz w:val="20"/>
                <w:szCs w:val="20"/>
              </w:rPr>
              <w:t>24.01.08             10:18:58             00605/00004</w:t>
            </w:r>
          </w:p>
          <w:p w:rsidR="005D1AC9" w:rsidRPr="005D1AC9" w:rsidRDefault="005D1AC9" w:rsidP="005D1AC9">
            <w:pPr>
              <w:suppressAutoHyphens/>
              <w:spacing w:line="228" w:lineRule="auto"/>
              <w:rPr>
                <w:color w:val="00000A"/>
                <w:sz w:val="20"/>
                <w:szCs w:val="20"/>
              </w:rPr>
            </w:pPr>
            <w:r w:rsidRPr="005D1AC9">
              <w:rPr>
                <w:color w:val="00000A"/>
                <w:sz w:val="20"/>
                <w:szCs w:val="20"/>
              </w:rPr>
              <w:t>ТЕРМИНАЛ:                                    99429232</w:t>
            </w:r>
          </w:p>
          <w:p w:rsidR="005D1AC9" w:rsidRPr="005D1AC9" w:rsidRDefault="005D1AC9" w:rsidP="005D1AC9">
            <w:pPr>
              <w:suppressAutoHyphens/>
              <w:spacing w:line="228" w:lineRule="auto"/>
              <w:rPr>
                <w:color w:val="00000A"/>
                <w:sz w:val="20"/>
                <w:szCs w:val="20"/>
              </w:rPr>
            </w:pPr>
            <w:r w:rsidRPr="005D1AC9">
              <w:rPr>
                <w:color w:val="00000A"/>
                <w:sz w:val="20"/>
                <w:szCs w:val="20"/>
              </w:rPr>
              <w:t>НОМЕР КАРТЫ: 6762</w:t>
            </w:r>
            <w:r w:rsidRPr="005D1AC9">
              <w:rPr>
                <w:color w:val="00000A"/>
                <w:sz w:val="20"/>
                <w:szCs w:val="20"/>
                <w:lang w:val="en-US"/>
              </w:rPr>
              <w:t>XXXXXXXXXX</w:t>
            </w:r>
            <w:r w:rsidRPr="005D1AC9">
              <w:rPr>
                <w:color w:val="00000A"/>
                <w:sz w:val="20"/>
                <w:szCs w:val="20"/>
              </w:rPr>
              <w:t>8116</w:t>
            </w:r>
          </w:p>
          <w:p w:rsidR="005D1AC9" w:rsidRPr="005D1AC9" w:rsidRDefault="005D1AC9" w:rsidP="005D1AC9">
            <w:pPr>
              <w:pBdr>
                <w:bottom w:val="single" w:sz="6" w:space="1" w:color="00000A"/>
              </w:pBdr>
              <w:suppressAutoHyphens/>
              <w:spacing w:line="228" w:lineRule="auto"/>
              <w:rPr>
                <w:color w:val="00000A"/>
                <w:sz w:val="20"/>
                <w:szCs w:val="20"/>
              </w:rPr>
            </w:pPr>
            <w:r w:rsidRPr="005D1AC9">
              <w:rPr>
                <w:color w:val="00000A"/>
                <w:sz w:val="20"/>
                <w:szCs w:val="20"/>
              </w:rPr>
              <w:t>СРОК ДЕЙСТВИЯ:                                 12/10</w:t>
            </w:r>
          </w:p>
          <w:p w:rsidR="005D1AC9" w:rsidRPr="005D1AC9" w:rsidRDefault="005D1AC9" w:rsidP="005D1AC9">
            <w:pPr>
              <w:pBdr>
                <w:bottom w:val="single" w:sz="6" w:space="1" w:color="00000A"/>
              </w:pBdr>
              <w:suppressAutoHyphens/>
              <w:spacing w:line="228" w:lineRule="auto"/>
              <w:rPr>
                <w:color w:val="00000A"/>
                <w:sz w:val="20"/>
                <w:szCs w:val="20"/>
              </w:rPr>
            </w:pPr>
            <w:r w:rsidRPr="005D1AC9">
              <w:rPr>
                <w:color w:val="00000A"/>
                <w:sz w:val="20"/>
                <w:szCs w:val="20"/>
              </w:rPr>
              <w:t>ТРАНЗАКЦИЯ                                           233</w:t>
            </w:r>
          </w:p>
          <w:p w:rsidR="005D1AC9" w:rsidRPr="005D1AC9" w:rsidRDefault="005D1AC9" w:rsidP="005D1AC9">
            <w:pPr>
              <w:pBdr>
                <w:bottom w:val="single" w:sz="6" w:space="1" w:color="00000A"/>
              </w:pBdr>
              <w:suppressAutoHyphens/>
              <w:spacing w:line="228" w:lineRule="auto"/>
              <w:rPr>
                <w:color w:val="00000A"/>
                <w:sz w:val="20"/>
                <w:szCs w:val="20"/>
              </w:rPr>
            </w:pPr>
            <w:r w:rsidRPr="005D1AC9">
              <w:rPr>
                <w:color w:val="00000A"/>
                <w:sz w:val="20"/>
                <w:szCs w:val="20"/>
              </w:rPr>
              <w:t>ФИЛИАЛ                                                  9942</w:t>
            </w:r>
          </w:p>
          <w:p w:rsidR="005D1AC9" w:rsidRPr="005D1AC9" w:rsidRDefault="005D1AC9" w:rsidP="005D1AC9">
            <w:pPr>
              <w:pBdr>
                <w:bottom w:val="single" w:sz="6" w:space="1" w:color="00000A"/>
              </w:pBdr>
              <w:suppressAutoHyphens/>
              <w:spacing w:line="228" w:lineRule="auto"/>
              <w:rPr>
                <w:color w:val="00000A"/>
                <w:sz w:val="20"/>
                <w:szCs w:val="20"/>
              </w:rPr>
            </w:pPr>
            <w:r w:rsidRPr="005D1AC9">
              <w:rPr>
                <w:color w:val="00000A"/>
                <w:sz w:val="20"/>
                <w:szCs w:val="20"/>
              </w:rPr>
              <w:t>СПИСАНО:                                         200 руб.</w:t>
            </w:r>
          </w:p>
          <w:p w:rsidR="005D1AC9" w:rsidRPr="005D1AC9" w:rsidRDefault="005D1AC9" w:rsidP="005D1AC9">
            <w:pPr>
              <w:suppressAutoHyphens/>
              <w:rPr>
                <w:color w:val="00000A"/>
                <w:sz w:val="20"/>
                <w:szCs w:val="20"/>
              </w:rPr>
            </w:pPr>
            <w:r w:rsidRPr="005D1AC9">
              <w:rPr>
                <w:color w:val="00000A"/>
                <w:sz w:val="20"/>
                <w:szCs w:val="20"/>
              </w:rPr>
              <w:t xml:space="preserve">ПОЛУЧАТЕЛЬ: </w:t>
            </w:r>
          </w:p>
          <w:p w:rsidR="005D1AC9" w:rsidRPr="005D1AC9" w:rsidRDefault="005D1AC9" w:rsidP="005D1AC9">
            <w:pPr>
              <w:suppressAutoHyphens/>
              <w:rPr>
                <w:color w:val="00000A"/>
                <w:sz w:val="20"/>
                <w:szCs w:val="20"/>
              </w:rPr>
            </w:pPr>
            <w:r w:rsidRPr="005D1AC9">
              <w:rPr>
                <w:color w:val="00000A"/>
                <w:sz w:val="20"/>
                <w:szCs w:val="20"/>
              </w:rPr>
              <w:t xml:space="preserve">ИНН </w:t>
            </w:r>
          </w:p>
          <w:p w:rsidR="005D1AC9" w:rsidRPr="005D1AC9" w:rsidRDefault="005D1AC9" w:rsidP="005D1AC9">
            <w:pPr>
              <w:suppressAutoHyphens/>
              <w:rPr>
                <w:color w:val="00000A"/>
                <w:sz w:val="20"/>
                <w:szCs w:val="20"/>
              </w:rPr>
            </w:pPr>
            <w:r w:rsidRPr="005D1AC9">
              <w:rPr>
                <w:color w:val="00000A"/>
                <w:sz w:val="20"/>
                <w:szCs w:val="20"/>
              </w:rPr>
              <w:t xml:space="preserve">КПП </w:t>
            </w:r>
          </w:p>
          <w:p w:rsidR="005D1AC9" w:rsidRPr="005D1AC9" w:rsidRDefault="005D1AC9" w:rsidP="005D1AC9">
            <w:pPr>
              <w:suppressAutoHyphens/>
              <w:rPr>
                <w:color w:val="00000A"/>
                <w:sz w:val="20"/>
                <w:szCs w:val="20"/>
              </w:rPr>
            </w:pPr>
            <w:r w:rsidRPr="005D1AC9">
              <w:rPr>
                <w:color w:val="00000A"/>
                <w:sz w:val="20"/>
                <w:szCs w:val="20"/>
              </w:rPr>
              <w:t xml:space="preserve">Счет </w:t>
            </w:r>
          </w:p>
          <w:p w:rsidR="005D1AC9" w:rsidRPr="005D1AC9" w:rsidRDefault="005D1AC9" w:rsidP="005D1AC9">
            <w:pPr>
              <w:suppressAutoHyphens/>
              <w:rPr>
                <w:color w:val="00000A"/>
                <w:sz w:val="20"/>
                <w:szCs w:val="20"/>
              </w:rPr>
            </w:pPr>
            <w:r w:rsidRPr="005D1AC9">
              <w:rPr>
                <w:color w:val="00000A"/>
                <w:sz w:val="20"/>
                <w:szCs w:val="20"/>
              </w:rPr>
              <w:t xml:space="preserve">Банк Получателя </w:t>
            </w:r>
          </w:p>
          <w:p w:rsidR="005D1AC9" w:rsidRPr="005D1AC9" w:rsidRDefault="005D1AC9" w:rsidP="005D1AC9">
            <w:pPr>
              <w:pBdr>
                <w:bottom w:val="single" w:sz="6" w:space="1" w:color="00000A"/>
              </w:pBdr>
              <w:suppressAutoHyphens/>
              <w:rPr>
                <w:color w:val="00000A"/>
                <w:sz w:val="20"/>
                <w:szCs w:val="20"/>
              </w:rPr>
            </w:pPr>
            <w:r w:rsidRPr="005D1AC9">
              <w:rPr>
                <w:color w:val="00000A"/>
                <w:sz w:val="20"/>
                <w:szCs w:val="20"/>
              </w:rPr>
              <w:t xml:space="preserve">БИК </w:t>
            </w:r>
          </w:p>
          <w:p w:rsidR="005D1AC9" w:rsidRPr="005D1AC9" w:rsidRDefault="005D1AC9" w:rsidP="005D1AC9">
            <w:pPr>
              <w:suppressAutoHyphens/>
              <w:rPr>
                <w:color w:val="00000A"/>
                <w:sz w:val="20"/>
                <w:szCs w:val="20"/>
              </w:rPr>
            </w:pPr>
            <w:r w:rsidRPr="005D1AC9">
              <w:rPr>
                <w:color w:val="00000A"/>
                <w:sz w:val="20"/>
                <w:szCs w:val="20"/>
              </w:rPr>
              <w:t>СУММА: 200 руб.</w:t>
            </w:r>
          </w:p>
          <w:p w:rsidR="005D1AC9" w:rsidRPr="005D1AC9" w:rsidRDefault="005D1AC9" w:rsidP="005D1AC9">
            <w:pPr>
              <w:keepNext/>
              <w:pBdr>
                <w:bottom w:val="single" w:sz="6" w:space="1" w:color="00000A"/>
              </w:pBdr>
              <w:suppressAutoHyphens/>
              <w:spacing w:line="228" w:lineRule="auto"/>
              <w:ind w:left="176" w:hanging="176"/>
              <w:jc w:val="center"/>
              <w:outlineLvl w:val="1"/>
              <w:rPr>
                <w:b/>
                <w:bCs/>
                <w:color w:val="00000A"/>
                <w:sz w:val="22"/>
                <w:szCs w:val="22"/>
              </w:rPr>
            </w:pPr>
            <w:r w:rsidRPr="005D1AC9">
              <w:rPr>
                <w:color w:val="00000A"/>
                <w:sz w:val="20"/>
                <w:szCs w:val="20"/>
              </w:rPr>
              <w:t>ДОКУМЕНТ ИСПОЛНЕН</w:t>
            </w:r>
          </w:p>
          <w:p w:rsidR="005D1AC9" w:rsidRPr="005D1AC9" w:rsidRDefault="005D1AC9" w:rsidP="005D1AC9">
            <w:pPr>
              <w:suppressAutoHyphens/>
              <w:spacing w:line="228" w:lineRule="auto"/>
              <w:jc w:val="center"/>
              <w:rPr>
                <w:color w:val="00000A"/>
                <w:sz w:val="20"/>
                <w:szCs w:val="20"/>
              </w:rPr>
            </w:pPr>
            <w:r w:rsidRPr="005D1AC9">
              <w:rPr>
                <w:color w:val="00000A"/>
                <w:sz w:val="20"/>
                <w:szCs w:val="20"/>
              </w:rPr>
              <w:t xml:space="preserve">СПРАВКИ ПО ТЕЛЕФОНУ </w:t>
            </w:r>
            <w:r w:rsidRPr="005D1AC9">
              <w:rPr>
                <w:color w:val="00000A"/>
                <w:sz w:val="20"/>
                <w:szCs w:val="20"/>
                <w:lang w:val="en-US"/>
              </w:rPr>
              <w:t>XXX</w:t>
            </w:r>
            <w:r w:rsidRPr="005D1AC9">
              <w:rPr>
                <w:color w:val="00000A"/>
                <w:sz w:val="20"/>
                <w:szCs w:val="20"/>
              </w:rPr>
              <w:t>-</w:t>
            </w:r>
            <w:r w:rsidRPr="005D1AC9">
              <w:rPr>
                <w:color w:val="00000A"/>
                <w:sz w:val="20"/>
                <w:szCs w:val="20"/>
                <w:lang w:val="en-US"/>
              </w:rPr>
              <w:t>XX</w:t>
            </w:r>
            <w:r w:rsidRPr="005D1AC9">
              <w:rPr>
                <w:color w:val="00000A"/>
                <w:sz w:val="20"/>
                <w:szCs w:val="20"/>
              </w:rPr>
              <w:t>-</w:t>
            </w:r>
            <w:r w:rsidRPr="005D1AC9">
              <w:rPr>
                <w:color w:val="00000A"/>
                <w:sz w:val="20"/>
                <w:szCs w:val="20"/>
                <w:lang w:val="en-US"/>
              </w:rPr>
              <w:t>XX</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right="33"/>
              <w:jc w:val="center"/>
              <w:rPr>
                <w:b/>
                <w:bCs/>
                <w:color w:val="00000A"/>
                <w:sz w:val="20"/>
                <w:szCs w:val="20"/>
              </w:rPr>
            </w:pPr>
          </w:p>
          <w:p w:rsidR="005D1AC9" w:rsidRPr="005D1AC9" w:rsidRDefault="005D1AC9" w:rsidP="005D1AC9">
            <w:pPr>
              <w:keepNext/>
              <w:suppressAutoHyphens/>
              <w:spacing w:after="120"/>
              <w:jc w:val="center"/>
              <w:outlineLvl w:val="1"/>
              <w:rPr>
                <w:b/>
                <w:bCs/>
                <w:color w:val="00000A"/>
                <w:sz w:val="22"/>
                <w:szCs w:val="22"/>
              </w:rPr>
            </w:pPr>
            <w:r w:rsidRPr="005D1AC9">
              <w:rPr>
                <w:bCs/>
                <w:color w:val="00000A"/>
                <w:sz w:val="20"/>
                <w:szCs w:val="20"/>
              </w:rPr>
              <w:t>ЧЕК</w:t>
            </w:r>
          </w:p>
          <w:p w:rsidR="005D1AC9" w:rsidRPr="005D1AC9" w:rsidRDefault="005D1AC9" w:rsidP="005D1AC9">
            <w:pPr>
              <w:suppressAutoHyphens/>
              <w:rPr>
                <w:color w:val="00000A"/>
                <w:sz w:val="20"/>
                <w:szCs w:val="20"/>
              </w:rPr>
            </w:pPr>
            <w:r w:rsidRPr="005D1AC9">
              <w:rPr>
                <w:color w:val="00000A"/>
                <w:sz w:val="20"/>
                <w:szCs w:val="20"/>
              </w:rPr>
              <w:t>ДАТА: 30.05.07 ВРЕМЯ: 15:09:13</w:t>
            </w:r>
          </w:p>
          <w:p w:rsidR="005D1AC9" w:rsidRPr="005D1AC9" w:rsidRDefault="005D1AC9" w:rsidP="005D1AC9">
            <w:pPr>
              <w:suppressAutoHyphens/>
              <w:rPr>
                <w:color w:val="00000A"/>
                <w:sz w:val="20"/>
                <w:szCs w:val="20"/>
              </w:rPr>
            </w:pPr>
            <w:r w:rsidRPr="005D1AC9">
              <w:rPr>
                <w:color w:val="00000A"/>
                <w:sz w:val="20"/>
                <w:szCs w:val="20"/>
              </w:rPr>
              <w:t>ФИЛИАЛ 9942</w:t>
            </w:r>
          </w:p>
          <w:p w:rsidR="005D1AC9" w:rsidRPr="005D1AC9" w:rsidRDefault="005D1AC9" w:rsidP="005D1AC9">
            <w:pPr>
              <w:suppressAutoHyphens/>
              <w:rPr>
                <w:color w:val="00000A"/>
                <w:sz w:val="20"/>
                <w:szCs w:val="20"/>
              </w:rPr>
            </w:pPr>
            <w:r w:rsidRPr="005D1AC9">
              <w:rPr>
                <w:color w:val="00000A"/>
                <w:sz w:val="20"/>
                <w:szCs w:val="20"/>
              </w:rPr>
              <w:t>НОМЕР ТЕРМИНАЛА 99429232</w:t>
            </w:r>
          </w:p>
          <w:p w:rsidR="005D1AC9" w:rsidRPr="005D1AC9" w:rsidRDefault="005D1AC9" w:rsidP="005D1AC9">
            <w:pPr>
              <w:suppressAutoHyphens/>
              <w:rPr>
                <w:color w:val="00000A"/>
                <w:sz w:val="20"/>
                <w:szCs w:val="20"/>
              </w:rPr>
            </w:pPr>
            <w:r w:rsidRPr="005D1AC9">
              <w:rPr>
                <w:color w:val="00000A"/>
                <w:sz w:val="20"/>
                <w:szCs w:val="20"/>
              </w:rPr>
              <w:t>ТРАНЗАКЦИЯ 218</w:t>
            </w:r>
          </w:p>
          <w:p w:rsidR="005D1AC9" w:rsidRPr="005D1AC9" w:rsidRDefault="005D1AC9" w:rsidP="005D1AC9">
            <w:pPr>
              <w:suppressAutoHyphens/>
              <w:rPr>
                <w:color w:val="00000A"/>
                <w:sz w:val="20"/>
                <w:szCs w:val="20"/>
              </w:rPr>
            </w:pPr>
            <w:r w:rsidRPr="005D1AC9">
              <w:rPr>
                <w:color w:val="00000A"/>
                <w:sz w:val="20"/>
                <w:szCs w:val="20"/>
              </w:rPr>
              <w:t>ПРИНЯТО НАЛИЧНЫМИ: 200,00 РУБ</w:t>
            </w:r>
          </w:p>
          <w:p w:rsidR="005D1AC9" w:rsidRPr="005D1AC9" w:rsidRDefault="005D1AC9" w:rsidP="005D1AC9">
            <w:pPr>
              <w:pBdr>
                <w:bottom w:val="single" w:sz="6" w:space="1" w:color="00000A"/>
              </w:pBdr>
              <w:suppressAutoHyphens/>
              <w:jc w:val="center"/>
              <w:rPr>
                <w:color w:val="00000A"/>
                <w:sz w:val="20"/>
                <w:szCs w:val="20"/>
              </w:rPr>
            </w:pPr>
            <w:r w:rsidRPr="005D1AC9">
              <w:rPr>
                <w:color w:val="00000A"/>
                <w:sz w:val="20"/>
                <w:szCs w:val="20"/>
              </w:rPr>
              <w:t>=150213 150216 24052005 0000 0000007AFB=</w:t>
            </w:r>
          </w:p>
          <w:p w:rsidR="005D1AC9" w:rsidRPr="005D1AC9" w:rsidRDefault="005D1AC9" w:rsidP="005D1AC9">
            <w:pPr>
              <w:suppressAutoHyphens/>
              <w:rPr>
                <w:color w:val="00000A"/>
                <w:sz w:val="20"/>
                <w:szCs w:val="20"/>
              </w:rPr>
            </w:pPr>
            <w:r w:rsidRPr="005D1AC9">
              <w:rPr>
                <w:color w:val="00000A"/>
                <w:sz w:val="20"/>
                <w:szCs w:val="20"/>
              </w:rPr>
              <w:t xml:space="preserve">ПОЛУЧАТЕЛЬ: </w:t>
            </w:r>
          </w:p>
          <w:p w:rsidR="005D1AC9" w:rsidRPr="005D1AC9" w:rsidRDefault="005D1AC9" w:rsidP="005D1AC9">
            <w:pPr>
              <w:suppressAutoHyphens/>
              <w:rPr>
                <w:color w:val="00000A"/>
                <w:sz w:val="20"/>
                <w:szCs w:val="20"/>
              </w:rPr>
            </w:pPr>
            <w:r w:rsidRPr="005D1AC9">
              <w:rPr>
                <w:color w:val="00000A"/>
                <w:sz w:val="20"/>
                <w:szCs w:val="20"/>
              </w:rPr>
              <w:t xml:space="preserve">ИНН </w:t>
            </w:r>
          </w:p>
          <w:p w:rsidR="005D1AC9" w:rsidRPr="005D1AC9" w:rsidRDefault="005D1AC9" w:rsidP="005D1AC9">
            <w:pPr>
              <w:suppressAutoHyphens/>
              <w:rPr>
                <w:color w:val="00000A"/>
                <w:sz w:val="20"/>
                <w:szCs w:val="20"/>
              </w:rPr>
            </w:pPr>
            <w:r w:rsidRPr="005D1AC9">
              <w:rPr>
                <w:color w:val="00000A"/>
                <w:sz w:val="20"/>
                <w:szCs w:val="20"/>
              </w:rPr>
              <w:t xml:space="preserve">КПП </w:t>
            </w:r>
          </w:p>
          <w:p w:rsidR="005D1AC9" w:rsidRPr="005D1AC9" w:rsidRDefault="005D1AC9" w:rsidP="005D1AC9">
            <w:pPr>
              <w:suppressAutoHyphens/>
              <w:rPr>
                <w:color w:val="00000A"/>
                <w:sz w:val="20"/>
                <w:szCs w:val="20"/>
              </w:rPr>
            </w:pPr>
            <w:r w:rsidRPr="005D1AC9">
              <w:rPr>
                <w:color w:val="00000A"/>
                <w:sz w:val="20"/>
                <w:szCs w:val="20"/>
              </w:rPr>
              <w:t xml:space="preserve">Счет </w:t>
            </w:r>
          </w:p>
          <w:p w:rsidR="005D1AC9" w:rsidRPr="005D1AC9" w:rsidRDefault="005D1AC9" w:rsidP="005D1AC9">
            <w:pPr>
              <w:suppressAutoHyphens/>
              <w:rPr>
                <w:color w:val="00000A"/>
                <w:sz w:val="20"/>
                <w:szCs w:val="20"/>
              </w:rPr>
            </w:pPr>
            <w:r w:rsidRPr="005D1AC9">
              <w:rPr>
                <w:color w:val="00000A"/>
                <w:sz w:val="20"/>
                <w:szCs w:val="20"/>
              </w:rPr>
              <w:t xml:space="preserve">Банк Получателя </w:t>
            </w:r>
          </w:p>
          <w:p w:rsidR="005D1AC9" w:rsidRPr="005D1AC9" w:rsidRDefault="005D1AC9" w:rsidP="005D1AC9">
            <w:pPr>
              <w:pBdr>
                <w:bottom w:val="single" w:sz="6" w:space="1" w:color="00000A"/>
              </w:pBdr>
              <w:suppressAutoHyphens/>
              <w:rPr>
                <w:color w:val="00000A"/>
                <w:sz w:val="20"/>
                <w:szCs w:val="20"/>
              </w:rPr>
            </w:pPr>
            <w:r w:rsidRPr="005D1AC9">
              <w:rPr>
                <w:color w:val="00000A"/>
                <w:sz w:val="20"/>
                <w:szCs w:val="20"/>
              </w:rPr>
              <w:t xml:space="preserve">БИК </w:t>
            </w:r>
          </w:p>
          <w:p w:rsidR="005D1AC9" w:rsidRPr="005D1AC9" w:rsidRDefault="005D1AC9" w:rsidP="005D1AC9">
            <w:pPr>
              <w:suppressAutoHyphens/>
              <w:rPr>
                <w:color w:val="00000A"/>
                <w:sz w:val="20"/>
                <w:szCs w:val="20"/>
              </w:rPr>
            </w:pPr>
          </w:p>
          <w:p w:rsidR="005D1AC9" w:rsidRPr="005D1AC9" w:rsidRDefault="005D1AC9" w:rsidP="005D1AC9">
            <w:pPr>
              <w:suppressAutoHyphens/>
              <w:rPr>
                <w:color w:val="00000A"/>
                <w:sz w:val="20"/>
                <w:szCs w:val="20"/>
              </w:rPr>
            </w:pPr>
          </w:p>
          <w:p w:rsidR="005D1AC9" w:rsidRPr="005D1AC9" w:rsidRDefault="005D1AC9" w:rsidP="005D1AC9">
            <w:pPr>
              <w:suppressAutoHyphens/>
              <w:rPr>
                <w:color w:val="00000A"/>
                <w:sz w:val="20"/>
                <w:szCs w:val="20"/>
              </w:rPr>
            </w:pPr>
          </w:p>
          <w:p w:rsidR="005D1AC9" w:rsidRPr="005D1AC9" w:rsidRDefault="005D1AC9" w:rsidP="005D1AC9">
            <w:pPr>
              <w:suppressAutoHyphens/>
              <w:rPr>
                <w:color w:val="00000A"/>
                <w:sz w:val="20"/>
                <w:szCs w:val="20"/>
              </w:rPr>
            </w:pPr>
          </w:p>
          <w:p w:rsidR="005D1AC9" w:rsidRPr="005D1AC9" w:rsidRDefault="005D1AC9" w:rsidP="005D1AC9">
            <w:pPr>
              <w:suppressAutoHyphens/>
              <w:rPr>
                <w:color w:val="00000A"/>
                <w:sz w:val="20"/>
                <w:szCs w:val="20"/>
              </w:rPr>
            </w:pPr>
            <w:r w:rsidRPr="005D1AC9">
              <w:rPr>
                <w:color w:val="00000A"/>
                <w:sz w:val="20"/>
                <w:szCs w:val="20"/>
              </w:rPr>
              <w:t>СУММА: 200 руб.</w:t>
            </w:r>
          </w:p>
          <w:p w:rsidR="005D1AC9" w:rsidRPr="005D1AC9" w:rsidRDefault="005D1AC9" w:rsidP="005D1AC9">
            <w:pPr>
              <w:keepNext/>
              <w:pBdr>
                <w:bottom w:val="single" w:sz="6" w:space="1" w:color="00000A"/>
              </w:pBdr>
              <w:suppressAutoHyphens/>
              <w:spacing w:line="228" w:lineRule="auto"/>
              <w:ind w:left="176" w:hanging="176"/>
              <w:jc w:val="center"/>
              <w:outlineLvl w:val="1"/>
              <w:rPr>
                <w:b/>
                <w:bCs/>
                <w:color w:val="00000A"/>
                <w:sz w:val="22"/>
                <w:szCs w:val="22"/>
              </w:rPr>
            </w:pPr>
            <w:r w:rsidRPr="005D1AC9">
              <w:rPr>
                <w:color w:val="00000A"/>
                <w:sz w:val="20"/>
                <w:szCs w:val="20"/>
              </w:rPr>
              <w:t>ДОКУМЕНТ ИСПОЛНЕН</w:t>
            </w:r>
          </w:p>
          <w:p w:rsidR="005D1AC9" w:rsidRPr="005D1AC9" w:rsidRDefault="005D1AC9" w:rsidP="005D1AC9">
            <w:pPr>
              <w:suppressAutoHyphens/>
              <w:spacing w:line="228" w:lineRule="auto"/>
              <w:jc w:val="center"/>
              <w:rPr>
                <w:color w:val="00000A"/>
                <w:sz w:val="20"/>
                <w:szCs w:val="20"/>
              </w:rPr>
            </w:pPr>
            <w:r w:rsidRPr="005D1AC9">
              <w:rPr>
                <w:color w:val="00000A"/>
                <w:sz w:val="20"/>
                <w:szCs w:val="20"/>
              </w:rPr>
              <w:t xml:space="preserve">СПРАВКИ ПО ТЕЛЕФОНУ </w:t>
            </w:r>
            <w:r w:rsidRPr="005D1AC9">
              <w:rPr>
                <w:color w:val="00000A"/>
                <w:sz w:val="20"/>
                <w:szCs w:val="20"/>
                <w:lang w:val="en-US"/>
              </w:rPr>
              <w:t>XXX</w:t>
            </w:r>
            <w:r w:rsidRPr="005D1AC9">
              <w:rPr>
                <w:color w:val="00000A"/>
                <w:sz w:val="20"/>
                <w:szCs w:val="20"/>
              </w:rPr>
              <w:t>-</w:t>
            </w:r>
            <w:r w:rsidRPr="005D1AC9">
              <w:rPr>
                <w:color w:val="00000A"/>
                <w:sz w:val="20"/>
                <w:szCs w:val="20"/>
                <w:lang w:val="en-US"/>
              </w:rPr>
              <w:t>XX</w:t>
            </w:r>
            <w:r w:rsidRPr="005D1AC9">
              <w:rPr>
                <w:color w:val="00000A"/>
                <w:sz w:val="20"/>
                <w:szCs w:val="20"/>
              </w:rPr>
              <w:t>-</w:t>
            </w:r>
            <w:r w:rsidRPr="005D1AC9">
              <w:rPr>
                <w:color w:val="00000A"/>
                <w:sz w:val="20"/>
                <w:szCs w:val="20"/>
                <w:lang w:val="en-US"/>
              </w:rPr>
              <w:t>XX</w:t>
            </w:r>
          </w:p>
        </w:tc>
        <w:tc>
          <w:tcPr>
            <w:tcW w:w="439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0"/>
              </w:tabs>
              <w:suppressAutoHyphens/>
              <w:ind w:firstLine="720"/>
              <w:rPr>
                <w:color w:val="00000A"/>
                <w:sz w:val="20"/>
                <w:szCs w:val="20"/>
              </w:rPr>
            </w:pPr>
            <w:r w:rsidRPr="005D1AC9">
              <w:rPr>
                <w:color w:val="00000A"/>
                <w:sz w:val="20"/>
                <w:szCs w:val="20"/>
              </w:rPr>
              <w:t>ЧЕК - ОРДЕР</w:t>
            </w:r>
          </w:p>
          <w:p w:rsidR="005D1AC9" w:rsidRPr="005D1AC9" w:rsidRDefault="005D1AC9" w:rsidP="005D1AC9">
            <w:pPr>
              <w:tabs>
                <w:tab w:val="left" w:pos="0"/>
              </w:tabs>
              <w:suppressAutoHyphens/>
              <w:rPr>
                <w:color w:val="00000A"/>
                <w:sz w:val="20"/>
                <w:szCs w:val="20"/>
              </w:rPr>
            </w:pPr>
            <w:r w:rsidRPr="005D1AC9">
              <w:rPr>
                <w:color w:val="00000A"/>
                <w:sz w:val="20"/>
                <w:szCs w:val="20"/>
              </w:rPr>
              <w:t>--------------------------------------------------</w:t>
            </w:r>
          </w:p>
          <w:p w:rsidR="005D1AC9" w:rsidRPr="005D1AC9" w:rsidRDefault="005D1AC9" w:rsidP="005D1AC9">
            <w:pPr>
              <w:tabs>
                <w:tab w:val="left" w:pos="0"/>
              </w:tabs>
              <w:suppressAutoHyphens/>
              <w:rPr>
                <w:color w:val="00000A"/>
                <w:sz w:val="20"/>
                <w:szCs w:val="20"/>
              </w:rPr>
            </w:pPr>
            <w:r w:rsidRPr="005D1AC9">
              <w:rPr>
                <w:color w:val="00000A"/>
                <w:sz w:val="20"/>
                <w:szCs w:val="20"/>
              </w:rPr>
              <w:t>ОПЕРУ</w:t>
            </w:r>
          </w:p>
          <w:p w:rsidR="005D1AC9" w:rsidRPr="005D1AC9" w:rsidRDefault="005D1AC9" w:rsidP="005D1AC9">
            <w:pPr>
              <w:tabs>
                <w:tab w:val="left" w:pos="0"/>
              </w:tabs>
              <w:suppressAutoHyphens/>
              <w:ind w:hanging="108"/>
              <w:rPr>
                <w:color w:val="00000A"/>
                <w:sz w:val="20"/>
                <w:szCs w:val="20"/>
              </w:rPr>
            </w:pPr>
            <w:r w:rsidRPr="005D1AC9">
              <w:rPr>
                <w:color w:val="00000A"/>
                <w:sz w:val="20"/>
                <w:szCs w:val="20"/>
              </w:rPr>
              <w:t>----------------------------------------------------</w:t>
            </w:r>
          </w:p>
          <w:p w:rsidR="005D1AC9" w:rsidRPr="005D1AC9" w:rsidRDefault="005D1AC9" w:rsidP="005D1AC9">
            <w:pPr>
              <w:tabs>
                <w:tab w:val="left" w:pos="0"/>
              </w:tabs>
              <w:suppressAutoHyphens/>
              <w:rPr>
                <w:color w:val="00000A"/>
                <w:sz w:val="20"/>
                <w:szCs w:val="20"/>
              </w:rPr>
            </w:pPr>
            <w:r w:rsidRPr="005D1AC9">
              <w:rPr>
                <w:color w:val="00000A"/>
                <w:sz w:val="20"/>
                <w:szCs w:val="20"/>
              </w:rPr>
              <w:t xml:space="preserve">Оператор: </w:t>
            </w:r>
            <w:r w:rsidRPr="005D1AC9">
              <w:rPr>
                <w:color w:val="00000A"/>
                <w:sz w:val="20"/>
                <w:szCs w:val="20"/>
              </w:rPr>
              <w:tab/>
              <w:t>960</w:t>
            </w:r>
          </w:p>
          <w:p w:rsidR="005D1AC9" w:rsidRPr="005D1AC9" w:rsidRDefault="005D1AC9" w:rsidP="005D1AC9">
            <w:pPr>
              <w:tabs>
                <w:tab w:val="left" w:pos="0"/>
              </w:tabs>
              <w:suppressAutoHyphens/>
              <w:rPr>
                <w:color w:val="00000A"/>
                <w:sz w:val="20"/>
                <w:szCs w:val="20"/>
              </w:rPr>
            </w:pPr>
            <w:r w:rsidRPr="005D1AC9">
              <w:rPr>
                <w:color w:val="00000A"/>
                <w:sz w:val="20"/>
                <w:szCs w:val="20"/>
              </w:rPr>
              <w:t xml:space="preserve">Операция: </w:t>
            </w:r>
            <w:r w:rsidRPr="005D1AC9">
              <w:rPr>
                <w:color w:val="00000A"/>
                <w:sz w:val="20"/>
                <w:szCs w:val="20"/>
              </w:rPr>
              <w:tab/>
              <w:t>37</w:t>
            </w:r>
          </w:p>
          <w:p w:rsidR="005D1AC9" w:rsidRPr="005D1AC9" w:rsidRDefault="005D1AC9" w:rsidP="005D1AC9">
            <w:pPr>
              <w:tabs>
                <w:tab w:val="left" w:pos="0"/>
              </w:tabs>
              <w:suppressAutoHyphens/>
              <w:ind w:firstLine="34"/>
              <w:rPr>
                <w:color w:val="00000A"/>
                <w:sz w:val="20"/>
                <w:szCs w:val="20"/>
              </w:rPr>
            </w:pPr>
            <w:r w:rsidRPr="005D1AC9">
              <w:rPr>
                <w:color w:val="00000A"/>
                <w:sz w:val="20"/>
                <w:szCs w:val="20"/>
              </w:rPr>
              <w:t xml:space="preserve">Дата: </w:t>
            </w:r>
            <w:r w:rsidRPr="005D1AC9">
              <w:rPr>
                <w:color w:val="00000A"/>
                <w:sz w:val="20"/>
                <w:szCs w:val="20"/>
              </w:rPr>
              <w:tab/>
            </w:r>
            <w:r w:rsidRPr="005D1AC9">
              <w:rPr>
                <w:color w:val="00000A"/>
                <w:sz w:val="20"/>
                <w:szCs w:val="20"/>
              </w:rPr>
              <w:tab/>
              <w:t>11.01.2010 09:52</w:t>
            </w:r>
          </w:p>
          <w:p w:rsidR="005D1AC9" w:rsidRPr="005D1AC9" w:rsidRDefault="005D1AC9" w:rsidP="005D1AC9">
            <w:pPr>
              <w:tabs>
                <w:tab w:val="left" w:pos="0"/>
              </w:tabs>
              <w:suppressAutoHyphens/>
              <w:rPr>
                <w:color w:val="00000A"/>
                <w:sz w:val="20"/>
                <w:szCs w:val="20"/>
              </w:rPr>
            </w:pPr>
            <w:r w:rsidRPr="005D1AC9">
              <w:rPr>
                <w:color w:val="00000A"/>
                <w:sz w:val="20"/>
                <w:szCs w:val="20"/>
              </w:rPr>
              <w:t xml:space="preserve">Терминал: </w:t>
            </w:r>
            <w:r w:rsidRPr="005D1AC9">
              <w:rPr>
                <w:color w:val="00000A"/>
                <w:sz w:val="20"/>
                <w:szCs w:val="20"/>
              </w:rPr>
              <w:tab/>
              <w:t>604010001733</w:t>
            </w:r>
          </w:p>
          <w:p w:rsidR="005D1AC9" w:rsidRPr="005D1AC9" w:rsidRDefault="005D1AC9" w:rsidP="005D1AC9">
            <w:pPr>
              <w:tabs>
                <w:tab w:val="left" w:pos="0"/>
              </w:tabs>
              <w:suppressAutoHyphens/>
              <w:ind w:firstLine="34"/>
              <w:rPr>
                <w:color w:val="00000A"/>
                <w:sz w:val="20"/>
                <w:szCs w:val="20"/>
              </w:rPr>
            </w:pPr>
            <w:r w:rsidRPr="005D1AC9">
              <w:rPr>
                <w:color w:val="00000A"/>
                <w:sz w:val="20"/>
                <w:szCs w:val="20"/>
              </w:rPr>
              <w:t xml:space="preserve">Сумма: </w:t>
            </w:r>
            <w:r w:rsidRPr="005D1AC9">
              <w:rPr>
                <w:color w:val="00000A"/>
                <w:sz w:val="20"/>
                <w:szCs w:val="20"/>
              </w:rPr>
              <w:tab/>
              <w:t>250.22</w:t>
            </w:r>
          </w:p>
          <w:p w:rsidR="005D1AC9" w:rsidRPr="005D1AC9" w:rsidRDefault="005D1AC9" w:rsidP="005D1AC9">
            <w:pPr>
              <w:tabs>
                <w:tab w:val="left" w:pos="0"/>
              </w:tabs>
              <w:suppressAutoHyphens/>
              <w:ind w:firstLine="34"/>
              <w:rPr>
                <w:color w:val="00000A"/>
                <w:sz w:val="20"/>
                <w:szCs w:val="20"/>
              </w:rPr>
            </w:pPr>
            <w:r w:rsidRPr="005D1AC9">
              <w:rPr>
                <w:color w:val="00000A"/>
                <w:sz w:val="20"/>
                <w:szCs w:val="20"/>
              </w:rPr>
              <w:t>Итого: 250.22</w:t>
            </w:r>
          </w:p>
          <w:p w:rsidR="005D1AC9" w:rsidRPr="005D1AC9" w:rsidRDefault="005D1AC9" w:rsidP="005D1AC9">
            <w:pPr>
              <w:tabs>
                <w:tab w:val="left" w:pos="0"/>
                <w:tab w:val="left" w:pos="7448"/>
              </w:tabs>
              <w:suppressAutoHyphens/>
              <w:rPr>
                <w:color w:val="00000A"/>
                <w:sz w:val="20"/>
                <w:szCs w:val="20"/>
              </w:rPr>
            </w:pPr>
            <w:r w:rsidRPr="005D1AC9">
              <w:rPr>
                <w:color w:val="00000A"/>
                <w:sz w:val="20"/>
                <w:szCs w:val="20"/>
              </w:rPr>
              <w:t>Двести пятьдесят руб. 22 коп.</w:t>
            </w:r>
            <w:r w:rsidRPr="005D1AC9">
              <w:rPr>
                <w:color w:val="00000A"/>
                <w:sz w:val="20"/>
                <w:szCs w:val="20"/>
              </w:rPr>
              <w:tab/>
            </w:r>
          </w:p>
          <w:p w:rsidR="005D1AC9" w:rsidRPr="005D1AC9" w:rsidRDefault="005D1AC9" w:rsidP="005D1AC9">
            <w:pPr>
              <w:tabs>
                <w:tab w:val="left" w:pos="0"/>
              </w:tabs>
              <w:suppressAutoHyphens/>
              <w:ind w:firstLine="34"/>
              <w:rPr>
                <w:color w:val="00000A"/>
                <w:sz w:val="20"/>
                <w:szCs w:val="20"/>
              </w:rPr>
            </w:pPr>
            <w:r w:rsidRPr="005D1AC9">
              <w:rPr>
                <w:color w:val="00000A"/>
                <w:sz w:val="20"/>
                <w:szCs w:val="20"/>
              </w:rPr>
              <w:t>---------------------------------------------------</w:t>
            </w:r>
          </w:p>
          <w:p w:rsidR="005D1AC9" w:rsidRPr="005D1AC9" w:rsidRDefault="005D1AC9" w:rsidP="005D1AC9">
            <w:pPr>
              <w:tabs>
                <w:tab w:val="left" w:pos="0"/>
              </w:tabs>
              <w:suppressAutoHyphens/>
              <w:rPr>
                <w:color w:val="00000A"/>
                <w:sz w:val="20"/>
                <w:szCs w:val="20"/>
              </w:rPr>
            </w:pPr>
            <w:r w:rsidRPr="005D1AC9">
              <w:rPr>
                <w:color w:val="00000A"/>
                <w:sz w:val="20"/>
                <w:szCs w:val="20"/>
              </w:rPr>
              <w:t>№ лицевого счета: 9874563219</w:t>
            </w:r>
          </w:p>
          <w:p w:rsidR="005D1AC9" w:rsidRPr="005D1AC9" w:rsidRDefault="005D1AC9" w:rsidP="005D1AC9">
            <w:pPr>
              <w:tabs>
                <w:tab w:val="left" w:pos="0"/>
              </w:tabs>
              <w:suppressAutoHyphens/>
              <w:rPr>
                <w:color w:val="00000A"/>
                <w:sz w:val="20"/>
                <w:szCs w:val="20"/>
              </w:rPr>
            </w:pPr>
            <w:r w:rsidRPr="005D1AC9">
              <w:rPr>
                <w:color w:val="00000A"/>
                <w:sz w:val="20"/>
                <w:szCs w:val="20"/>
              </w:rPr>
              <w:t>---------------------------------------------------</w:t>
            </w:r>
          </w:p>
          <w:p w:rsidR="005D1AC9" w:rsidRPr="005D1AC9" w:rsidRDefault="005D1AC9" w:rsidP="005D1AC9">
            <w:pPr>
              <w:tabs>
                <w:tab w:val="left" w:pos="0"/>
              </w:tabs>
              <w:suppressAutoHyphens/>
              <w:ind w:firstLine="34"/>
              <w:rPr>
                <w:color w:val="00000A"/>
                <w:sz w:val="20"/>
                <w:szCs w:val="20"/>
              </w:rPr>
            </w:pPr>
            <w:r w:rsidRPr="005D1AC9">
              <w:rPr>
                <w:color w:val="00000A"/>
                <w:sz w:val="20"/>
                <w:szCs w:val="20"/>
              </w:rPr>
              <w:t>Получатель:</w:t>
            </w:r>
            <w:r w:rsidRPr="005D1AC9">
              <w:rPr>
                <w:color w:val="00000A"/>
                <w:sz w:val="20"/>
                <w:szCs w:val="20"/>
              </w:rPr>
              <w:tab/>
            </w:r>
          </w:p>
          <w:p w:rsidR="005D1AC9" w:rsidRPr="005D1AC9" w:rsidRDefault="005D1AC9" w:rsidP="005D1AC9">
            <w:pPr>
              <w:tabs>
                <w:tab w:val="left" w:pos="0"/>
              </w:tabs>
              <w:suppressAutoHyphens/>
              <w:rPr>
                <w:color w:val="00000A"/>
                <w:sz w:val="20"/>
                <w:szCs w:val="20"/>
              </w:rPr>
            </w:pPr>
            <w:r w:rsidRPr="005D1AC9">
              <w:rPr>
                <w:color w:val="00000A"/>
                <w:sz w:val="20"/>
                <w:szCs w:val="20"/>
              </w:rPr>
              <w:t xml:space="preserve">ИНН: </w:t>
            </w:r>
          </w:p>
          <w:p w:rsidR="005D1AC9" w:rsidRPr="005D1AC9" w:rsidRDefault="005D1AC9" w:rsidP="005D1AC9">
            <w:pPr>
              <w:tabs>
                <w:tab w:val="left" w:pos="0"/>
              </w:tabs>
              <w:suppressAutoHyphens/>
              <w:ind w:firstLine="34"/>
              <w:rPr>
                <w:color w:val="00000A"/>
                <w:sz w:val="20"/>
                <w:szCs w:val="20"/>
              </w:rPr>
            </w:pPr>
            <w:r w:rsidRPr="005D1AC9">
              <w:rPr>
                <w:color w:val="00000A"/>
                <w:sz w:val="20"/>
                <w:szCs w:val="20"/>
              </w:rPr>
              <w:t xml:space="preserve">Счет: </w:t>
            </w:r>
            <w:r w:rsidRPr="005D1AC9">
              <w:rPr>
                <w:color w:val="00000A"/>
                <w:sz w:val="20"/>
                <w:szCs w:val="20"/>
              </w:rPr>
              <w:tab/>
            </w:r>
          </w:p>
          <w:p w:rsidR="005D1AC9" w:rsidRPr="005D1AC9" w:rsidRDefault="005D1AC9" w:rsidP="005D1AC9">
            <w:pPr>
              <w:tabs>
                <w:tab w:val="left" w:pos="0"/>
              </w:tabs>
              <w:suppressAutoHyphens/>
              <w:rPr>
                <w:color w:val="00000A"/>
                <w:sz w:val="20"/>
                <w:szCs w:val="20"/>
              </w:rPr>
            </w:pPr>
            <w:r w:rsidRPr="005D1AC9">
              <w:rPr>
                <w:color w:val="00000A"/>
                <w:sz w:val="20"/>
                <w:szCs w:val="20"/>
              </w:rPr>
              <w:t xml:space="preserve">Банк: </w:t>
            </w:r>
            <w:r w:rsidRPr="005D1AC9">
              <w:rPr>
                <w:color w:val="00000A"/>
                <w:sz w:val="20"/>
                <w:szCs w:val="20"/>
              </w:rPr>
              <w:tab/>
            </w:r>
          </w:p>
          <w:p w:rsidR="005D1AC9" w:rsidRPr="005D1AC9" w:rsidRDefault="005D1AC9" w:rsidP="005D1AC9">
            <w:pPr>
              <w:tabs>
                <w:tab w:val="left" w:pos="0"/>
              </w:tabs>
              <w:suppressAutoHyphens/>
              <w:rPr>
                <w:color w:val="00000A"/>
                <w:sz w:val="20"/>
                <w:szCs w:val="20"/>
              </w:rPr>
            </w:pPr>
            <w:r w:rsidRPr="005D1AC9">
              <w:rPr>
                <w:color w:val="00000A"/>
                <w:sz w:val="20"/>
                <w:szCs w:val="20"/>
              </w:rPr>
              <w:t xml:space="preserve">БИК: </w:t>
            </w:r>
            <w:r w:rsidRPr="005D1AC9">
              <w:rPr>
                <w:color w:val="00000A"/>
                <w:sz w:val="20"/>
                <w:szCs w:val="20"/>
              </w:rPr>
              <w:tab/>
            </w:r>
          </w:p>
          <w:p w:rsidR="005D1AC9" w:rsidRPr="005D1AC9" w:rsidRDefault="005D1AC9" w:rsidP="005D1AC9">
            <w:pPr>
              <w:tabs>
                <w:tab w:val="left" w:pos="0"/>
              </w:tabs>
              <w:suppressAutoHyphens/>
              <w:ind w:firstLine="34"/>
              <w:rPr>
                <w:color w:val="00000A"/>
                <w:sz w:val="20"/>
                <w:szCs w:val="20"/>
              </w:rPr>
            </w:pPr>
            <w:r w:rsidRPr="005D1AC9">
              <w:rPr>
                <w:color w:val="00000A"/>
                <w:sz w:val="20"/>
                <w:szCs w:val="20"/>
              </w:rPr>
              <w:t xml:space="preserve">Кор.счет: </w:t>
            </w:r>
          </w:p>
          <w:p w:rsidR="005D1AC9" w:rsidRPr="005D1AC9" w:rsidRDefault="005D1AC9" w:rsidP="005D1AC9">
            <w:pPr>
              <w:tabs>
                <w:tab w:val="left" w:pos="0"/>
              </w:tabs>
              <w:suppressAutoHyphens/>
              <w:rPr>
                <w:color w:val="00000A"/>
                <w:sz w:val="20"/>
                <w:szCs w:val="20"/>
              </w:rPr>
            </w:pPr>
            <w:r w:rsidRPr="005D1AC9">
              <w:rPr>
                <w:color w:val="00000A"/>
                <w:sz w:val="20"/>
                <w:szCs w:val="20"/>
              </w:rPr>
              <w:t>-------------------------------------------</w:t>
            </w:r>
          </w:p>
          <w:p w:rsidR="005D1AC9" w:rsidRPr="005D1AC9" w:rsidRDefault="005D1AC9" w:rsidP="005D1AC9">
            <w:pPr>
              <w:tabs>
                <w:tab w:val="left" w:pos="0"/>
              </w:tabs>
              <w:suppressAutoHyphens/>
              <w:ind w:firstLine="34"/>
              <w:rPr>
                <w:color w:val="00000A"/>
                <w:sz w:val="20"/>
                <w:szCs w:val="20"/>
              </w:rPr>
            </w:pPr>
            <w:r w:rsidRPr="005D1AC9">
              <w:rPr>
                <w:color w:val="00000A"/>
                <w:sz w:val="20"/>
                <w:szCs w:val="20"/>
              </w:rPr>
              <w:t xml:space="preserve">Сертификат чека:--------------------------------- </w:t>
            </w:r>
          </w:p>
        </w:tc>
      </w:tr>
    </w:tbl>
    <w:p w:rsidR="005D1AC9" w:rsidRPr="005D1AC9" w:rsidRDefault="005D1AC9" w:rsidP="005D1AC9">
      <w:pPr>
        <w:suppressAutoHyphens/>
        <w:ind w:left="-284"/>
        <w:jc w:val="center"/>
        <w:rPr>
          <w:color w:val="00000A"/>
          <w:sz w:val="20"/>
          <w:szCs w:val="20"/>
        </w:rPr>
      </w:pPr>
      <w:r w:rsidRPr="005D1AC9">
        <w:rPr>
          <w:color w:val="00000A"/>
          <w:sz w:val="20"/>
          <w:szCs w:val="20"/>
        </w:rPr>
        <w:br w:type="page"/>
      </w:r>
    </w:p>
    <w:p w:rsidR="005D1AC9" w:rsidRPr="005D1AC9" w:rsidRDefault="005D1AC9" w:rsidP="005D1AC9">
      <w:pPr>
        <w:suppressAutoHyphens/>
        <w:ind w:firstLine="709"/>
        <w:jc w:val="right"/>
        <w:rPr>
          <w:bCs/>
          <w:color w:val="00000A"/>
          <w:sz w:val="22"/>
          <w:szCs w:val="22"/>
        </w:rPr>
      </w:pPr>
      <w:r w:rsidRPr="005D1AC9">
        <w:rPr>
          <w:bCs/>
          <w:color w:val="00000A"/>
          <w:sz w:val="22"/>
          <w:szCs w:val="22"/>
        </w:rPr>
        <w:lastRenderedPageBreak/>
        <w:t>Приложение 3</w:t>
      </w:r>
    </w:p>
    <w:p w:rsidR="005D1AC9" w:rsidRPr="005D1AC9" w:rsidRDefault="005D1AC9" w:rsidP="005D1AC9">
      <w:pPr>
        <w:suppressAutoHyphens/>
        <w:ind w:firstLine="709"/>
        <w:jc w:val="right"/>
        <w:rPr>
          <w:bCs/>
          <w:color w:val="00000A"/>
          <w:sz w:val="22"/>
          <w:szCs w:val="22"/>
        </w:rPr>
      </w:pPr>
      <w:r w:rsidRPr="005D1AC9">
        <w:rPr>
          <w:color w:val="00000A"/>
          <w:sz w:val="22"/>
          <w:szCs w:val="22"/>
        </w:rPr>
        <w:t xml:space="preserve"> </w:t>
      </w:r>
      <w:r w:rsidRPr="005D1AC9">
        <w:rPr>
          <w:bCs/>
          <w:color w:val="00000A"/>
          <w:sz w:val="22"/>
          <w:szCs w:val="22"/>
        </w:rPr>
        <w:t>к Муниципальному контракту №_________</w:t>
      </w:r>
    </w:p>
    <w:p w:rsidR="005D1AC9" w:rsidRPr="005D1AC9" w:rsidRDefault="005D1AC9" w:rsidP="005D1AC9">
      <w:pPr>
        <w:suppressAutoHyphens/>
        <w:ind w:firstLine="709"/>
        <w:jc w:val="right"/>
        <w:rPr>
          <w:color w:val="00000A"/>
          <w:sz w:val="22"/>
          <w:szCs w:val="22"/>
        </w:rPr>
      </w:pPr>
      <w:r w:rsidRPr="005D1AC9">
        <w:rPr>
          <w:bCs/>
          <w:color w:val="00000A"/>
          <w:sz w:val="22"/>
          <w:szCs w:val="22"/>
        </w:rPr>
        <w:t>от «____» ___________ 2018г.</w:t>
      </w:r>
    </w:p>
    <w:p w:rsidR="005D1AC9" w:rsidRPr="005D1AC9" w:rsidRDefault="005D1AC9" w:rsidP="005D1AC9">
      <w:pPr>
        <w:suppressAutoHyphens/>
        <w:ind w:firstLine="709"/>
        <w:jc w:val="right"/>
        <w:rPr>
          <w:b/>
          <w:bCs/>
          <w:color w:val="00000A"/>
          <w:sz w:val="20"/>
          <w:szCs w:val="20"/>
        </w:rPr>
      </w:pPr>
    </w:p>
    <w:p w:rsidR="005D1AC9" w:rsidRPr="005D1AC9" w:rsidRDefault="005D1AC9" w:rsidP="005D1AC9">
      <w:pPr>
        <w:suppressAutoHyphens/>
        <w:ind w:firstLine="709"/>
        <w:jc w:val="center"/>
        <w:rPr>
          <w:b/>
          <w:bCs/>
          <w:color w:val="00000A"/>
          <w:sz w:val="20"/>
          <w:szCs w:val="20"/>
        </w:rPr>
      </w:pPr>
      <w:r w:rsidRPr="005D1AC9">
        <w:rPr>
          <w:b/>
          <w:bCs/>
          <w:color w:val="00000A"/>
          <w:sz w:val="20"/>
          <w:szCs w:val="20"/>
        </w:rPr>
        <w:t>Характеристика реестров переводов физических лиц, принятых в наличной и безналичной форме</w:t>
      </w:r>
    </w:p>
    <w:p w:rsidR="005D1AC9" w:rsidRPr="005D1AC9" w:rsidRDefault="005D1AC9" w:rsidP="00CD1B9C">
      <w:pPr>
        <w:numPr>
          <w:ilvl w:val="0"/>
          <w:numId w:val="14"/>
        </w:numPr>
        <w:tabs>
          <w:tab w:val="left" w:pos="567"/>
          <w:tab w:val="left" w:pos="1134"/>
        </w:tabs>
        <w:suppressAutoHyphens/>
        <w:ind w:left="851"/>
        <w:jc w:val="both"/>
        <w:rPr>
          <w:bCs/>
          <w:color w:val="00000A"/>
          <w:sz w:val="20"/>
          <w:szCs w:val="20"/>
        </w:rPr>
      </w:pPr>
      <w:r w:rsidRPr="005D1AC9">
        <w:rPr>
          <w:color w:val="00000A"/>
          <w:sz w:val="20"/>
          <w:szCs w:val="20"/>
        </w:rPr>
        <w:t xml:space="preserve">Передаваемый реестр представляет собой текстовый файл, разделитель полей ";". </w:t>
      </w:r>
    </w:p>
    <w:p w:rsidR="005D1AC9" w:rsidRPr="005D1AC9" w:rsidRDefault="005D1AC9" w:rsidP="00CD1B9C">
      <w:pPr>
        <w:numPr>
          <w:ilvl w:val="0"/>
          <w:numId w:val="14"/>
        </w:numPr>
        <w:tabs>
          <w:tab w:val="left" w:pos="567"/>
          <w:tab w:val="left" w:pos="1134"/>
        </w:tabs>
        <w:suppressAutoHyphens/>
        <w:ind w:left="851"/>
        <w:jc w:val="both"/>
        <w:rPr>
          <w:bCs/>
          <w:color w:val="00000A"/>
          <w:sz w:val="20"/>
          <w:szCs w:val="20"/>
        </w:rPr>
      </w:pPr>
      <w:r w:rsidRPr="005D1AC9">
        <w:rPr>
          <w:color w:val="00000A"/>
          <w:sz w:val="20"/>
          <w:szCs w:val="20"/>
        </w:rPr>
        <w:t>Каждая запись в реестре начинается с новой строки.</w:t>
      </w:r>
    </w:p>
    <w:p w:rsidR="005D1AC9" w:rsidRPr="005D1AC9" w:rsidRDefault="005D1AC9" w:rsidP="00CD1B9C">
      <w:pPr>
        <w:numPr>
          <w:ilvl w:val="0"/>
          <w:numId w:val="14"/>
        </w:numPr>
        <w:tabs>
          <w:tab w:val="left" w:pos="567"/>
          <w:tab w:val="left" w:pos="1134"/>
        </w:tabs>
        <w:suppressAutoHyphens/>
        <w:ind w:left="851"/>
        <w:jc w:val="both"/>
        <w:rPr>
          <w:bCs/>
          <w:color w:val="00000A"/>
          <w:sz w:val="20"/>
          <w:szCs w:val="20"/>
        </w:rPr>
      </w:pPr>
      <w:r w:rsidRPr="005D1AC9">
        <w:rPr>
          <w:color w:val="00000A"/>
          <w:sz w:val="20"/>
          <w:szCs w:val="20"/>
        </w:rPr>
        <w:t>Первая строка реестра, называемая заглавной (ЗС), отличается по структуре от остальных строк реестра, называемых детальными (ДС).</w:t>
      </w:r>
    </w:p>
    <w:p w:rsidR="005D1AC9" w:rsidRPr="005D1AC9" w:rsidRDefault="005D1AC9" w:rsidP="00CD1B9C">
      <w:pPr>
        <w:numPr>
          <w:ilvl w:val="0"/>
          <w:numId w:val="14"/>
        </w:numPr>
        <w:tabs>
          <w:tab w:val="left" w:pos="567"/>
          <w:tab w:val="left" w:pos="1134"/>
        </w:tabs>
        <w:suppressAutoHyphens/>
        <w:ind w:left="851"/>
        <w:jc w:val="both"/>
        <w:rPr>
          <w:bCs/>
          <w:color w:val="00000A"/>
          <w:sz w:val="20"/>
          <w:szCs w:val="20"/>
        </w:rPr>
      </w:pPr>
      <w:r w:rsidRPr="005D1AC9">
        <w:rPr>
          <w:color w:val="00000A"/>
          <w:sz w:val="20"/>
          <w:szCs w:val="20"/>
        </w:rPr>
        <w:t>Реестр содержит как минимум одну заглавную и одну детальную строку.</w:t>
      </w:r>
    </w:p>
    <w:p w:rsidR="005D1AC9" w:rsidRPr="005D1AC9" w:rsidRDefault="005D1AC9" w:rsidP="00CD1B9C">
      <w:pPr>
        <w:numPr>
          <w:ilvl w:val="0"/>
          <w:numId w:val="14"/>
        </w:numPr>
        <w:tabs>
          <w:tab w:val="left" w:pos="567"/>
          <w:tab w:val="left" w:pos="1134"/>
        </w:tabs>
        <w:suppressAutoHyphens/>
        <w:ind w:left="851"/>
        <w:jc w:val="both"/>
        <w:rPr>
          <w:bCs/>
          <w:color w:val="00000A"/>
          <w:sz w:val="20"/>
          <w:szCs w:val="20"/>
        </w:rPr>
      </w:pPr>
      <w:r w:rsidRPr="005D1AC9">
        <w:rPr>
          <w:color w:val="00000A"/>
          <w:sz w:val="20"/>
          <w:szCs w:val="20"/>
        </w:rPr>
        <w:t>В реестре по переводам, принятым через УКО, в поле  ВСП отражается номер УС (в т.ч. «виртуальный» номер).</w:t>
      </w:r>
    </w:p>
    <w:p w:rsidR="005D1AC9" w:rsidRPr="005D1AC9" w:rsidRDefault="005D1AC9" w:rsidP="00CD1B9C">
      <w:pPr>
        <w:numPr>
          <w:ilvl w:val="0"/>
          <w:numId w:val="14"/>
        </w:numPr>
        <w:tabs>
          <w:tab w:val="left" w:pos="567"/>
          <w:tab w:val="left" w:pos="1134"/>
        </w:tabs>
        <w:suppressAutoHyphens/>
        <w:ind w:left="851"/>
        <w:contextualSpacing/>
        <w:jc w:val="both"/>
        <w:rPr>
          <w:bCs/>
          <w:color w:val="00000A"/>
          <w:sz w:val="20"/>
          <w:szCs w:val="20"/>
        </w:rPr>
      </w:pPr>
      <w:r w:rsidRPr="005D1AC9">
        <w:rPr>
          <w:color w:val="00000A"/>
          <w:sz w:val="20"/>
          <w:szCs w:val="20"/>
        </w:rPr>
        <w:t>Наименование файлов по переводам:</w:t>
      </w:r>
    </w:p>
    <w:tbl>
      <w:tblPr>
        <w:tblW w:w="9495" w:type="dxa"/>
        <w:tblInd w:w="3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2308"/>
        <w:gridCol w:w="7187"/>
      </w:tblGrid>
      <w:tr w:rsidR="005D1AC9" w:rsidRPr="005D1AC9" w:rsidTr="005D1AC9">
        <w:tc>
          <w:tcPr>
            <w:tcW w:w="2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eastAsia="en-US"/>
              </w:rPr>
              <w:t>Имя передаваемого файла:</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val="en-US" w:eastAsia="en-US"/>
              </w:rPr>
              <w:t>VK</w:t>
            </w:r>
            <w:r w:rsidRPr="005D1AC9">
              <w:rPr>
                <w:color w:val="00000A"/>
                <w:sz w:val="20"/>
                <w:szCs w:val="20"/>
                <w:lang w:eastAsia="en-US"/>
              </w:rPr>
              <w:t>ддммгг</w:t>
            </w:r>
            <w:r w:rsidRPr="005D1AC9">
              <w:rPr>
                <w:color w:val="00000A"/>
                <w:sz w:val="20"/>
                <w:szCs w:val="20"/>
                <w:lang w:val="en-US" w:eastAsia="en-US"/>
              </w:rPr>
              <w:t>NN.txt</w:t>
            </w:r>
            <w:r w:rsidRPr="005D1AC9">
              <w:rPr>
                <w:color w:val="00000A"/>
                <w:sz w:val="20"/>
                <w:szCs w:val="20"/>
                <w:lang w:eastAsia="en-US"/>
              </w:rPr>
              <w:t>, где:</w:t>
            </w:r>
          </w:p>
        </w:tc>
      </w:tr>
      <w:tr w:rsidR="005D1AC9" w:rsidRPr="005D1AC9" w:rsidTr="005D1AC9">
        <w:tc>
          <w:tcPr>
            <w:tcW w:w="2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jc w:val="center"/>
              <w:rPr>
                <w:color w:val="00000A"/>
                <w:sz w:val="20"/>
                <w:szCs w:val="20"/>
                <w:lang w:eastAsia="en-US"/>
              </w:rPr>
            </w:pPr>
            <w:r w:rsidRPr="005D1AC9">
              <w:rPr>
                <w:color w:val="00000A"/>
                <w:sz w:val="20"/>
                <w:szCs w:val="20"/>
                <w:lang w:val="en-US" w:eastAsia="en-US"/>
              </w:rPr>
              <w:t>VK</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eastAsia="en-US"/>
              </w:rPr>
              <w:t>константа</w:t>
            </w:r>
          </w:p>
        </w:tc>
      </w:tr>
      <w:tr w:rsidR="005D1AC9" w:rsidRPr="005D1AC9" w:rsidTr="005D1AC9">
        <w:tc>
          <w:tcPr>
            <w:tcW w:w="2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jc w:val="center"/>
              <w:rPr>
                <w:color w:val="00000A"/>
                <w:sz w:val="20"/>
                <w:szCs w:val="20"/>
                <w:lang w:eastAsia="en-US"/>
              </w:rPr>
            </w:pPr>
            <w:r w:rsidRPr="005D1AC9">
              <w:rPr>
                <w:color w:val="00000A"/>
                <w:sz w:val="20"/>
                <w:szCs w:val="20"/>
                <w:lang w:eastAsia="en-US"/>
              </w:rPr>
              <w:t>ддммгг</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eastAsia="en-US"/>
              </w:rPr>
              <w:t>день осуществления перевода (2 цифры)</w:t>
            </w:r>
          </w:p>
        </w:tc>
      </w:tr>
      <w:tr w:rsidR="005D1AC9" w:rsidRPr="005D1AC9" w:rsidTr="005D1AC9">
        <w:tc>
          <w:tcPr>
            <w:tcW w:w="2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jc w:val="center"/>
              <w:rPr>
                <w:color w:val="00000A"/>
                <w:sz w:val="20"/>
                <w:szCs w:val="20"/>
                <w:lang w:eastAsia="en-US"/>
              </w:rPr>
            </w:pPr>
            <w:r w:rsidRPr="005D1AC9">
              <w:rPr>
                <w:color w:val="00000A"/>
                <w:sz w:val="20"/>
                <w:szCs w:val="20"/>
                <w:lang w:val="en-US" w:eastAsia="en-US"/>
              </w:rPr>
              <w:t>NN</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eastAsia="en-US"/>
              </w:rPr>
              <w:t>порядковый номер файла</w:t>
            </w:r>
          </w:p>
        </w:tc>
      </w:tr>
    </w:tbl>
    <w:p w:rsidR="005D1AC9" w:rsidRPr="005D1AC9" w:rsidRDefault="005D1AC9" w:rsidP="00CD1B9C">
      <w:pPr>
        <w:numPr>
          <w:ilvl w:val="0"/>
          <w:numId w:val="14"/>
        </w:numPr>
        <w:tabs>
          <w:tab w:val="left" w:pos="567"/>
          <w:tab w:val="left" w:pos="1134"/>
        </w:tabs>
        <w:suppressAutoHyphens/>
        <w:ind w:left="1134"/>
        <w:jc w:val="both"/>
        <w:rPr>
          <w:bCs/>
          <w:color w:val="00000A"/>
          <w:sz w:val="20"/>
          <w:szCs w:val="20"/>
        </w:rPr>
      </w:pPr>
      <w:r w:rsidRPr="005D1AC9">
        <w:rPr>
          <w:color w:val="00000A"/>
          <w:sz w:val="20"/>
          <w:szCs w:val="20"/>
        </w:rPr>
        <w:t xml:space="preserve">Наименование транспортных файлов. Реестры переводов направляются Клиенту в заархивированном виде. </w:t>
      </w:r>
    </w:p>
    <w:tbl>
      <w:tblPr>
        <w:tblW w:w="9495" w:type="dxa"/>
        <w:tblInd w:w="3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2308"/>
        <w:gridCol w:w="7187"/>
      </w:tblGrid>
      <w:tr w:rsidR="005D1AC9" w:rsidRPr="005D1AC9" w:rsidTr="005D1AC9">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eastAsia="en-US"/>
              </w:rPr>
              <w:t>Имя передаваемого архива:</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tabs>
                <w:tab w:val="left" w:pos="567"/>
              </w:tabs>
              <w:suppressAutoHyphens/>
              <w:ind w:left="851"/>
              <w:contextualSpacing/>
              <w:rPr>
                <w:color w:val="00000A"/>
                <w:sz w:val="20"/>
                <w:szCs w:val="20"/>
                <w:lang w:val="en-US" w:eastAsia="en-US"/>
              </w:rPr>
            </w:pPr>
            <w:r w:rsidRPr="005D1AC9">
              <w:rPr>
                <w:color w:val="00000A"/>
                <w:sz w:val="20"/>
                <w:szCs w:val="20"/>
                <w:lang w:eastAsia="en-US"/>
              </w:rPr>
              <w:t>z0364ддд.tr</w:t>
            </w:r>
            <w:r w:rsidRPr="005D1AC9">
              <w:rPr>
                <w:color w:val="00000A"/>
                <w:sz w:val="20"/>
                <w:szCs w:val="20"/>
                <w:lang w:val="en-US" w:eastAsia="en-US"/>
              </w:rPr>
              <w:t>N</w:t>
            </w:r>
          </w:p>
        </w:tc>
      </w:tr>
      <w:tr w:rsidR="005D1AC9" w:rsidRPr="005D1AC9" w:rsidTr="005D1AC9">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jc w:val="center"/>
              <w:rPr>
                <w:color w:val="00000A"/>
                <w:sz w:val="20"/>
                <w:szCs w:val="20"/>
                <w:lang w:val="en-US" w:eastAsia="en-US"/>
              </w:rPr>
            </w:pPr>
            <w:r w:rsidRPr="005D1AC9">
              <w:rPr>
                <w:color w:val="00000A"/>
                <w:sz w:val="20"/>
                <w:szCs w:val="20"/>
                <w:lang w:val="en-US" w:eastAsia="en-US"/>
              </w:rPr>
              <w:t>Z0364</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eastAsia="en-US"/>
              </w:rPr>
              <w:t>константа</w:t>
            </w:r>
          </w:p>
        </w:tc>
      </w:tr>
      <w:tr w:rsidR="005D1AC9" w:rsidRPr="005D1AC9" w:rsidTr="005D1AC9">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jc w:val="center"/>
              <w:rPr>
                <w:color w:val="00000A"/>
                <w:sz w:val="20"/>
                <w:szCs w:val="20"/>
                <w:lang w:eastAsia="en-US"/>
              </w:rPr>
            </w:pPr>
            <w:r w:rsidRPr="005D1AC9">
              <w:rPr>
                <w:color w:val="00000A"/>
                <w:sz w:val="20"/>
                <w:szCs w:val="20"/>
                <w:lang w:eastAsia="en-US"/>
              </w:rPr>
              <w:t>ддд</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eastAsia="en-US"/>
              </w:rPr>
              <w:t>порядковый номер дня в году</w:t>
            </w:r>
          </w:p>
        </w:tc>
      </w:tr>
      <w:tr w:rsidR="005D1AC9" w:rsidRPr="005D1AC9" w:rsidTr="005D1AC9">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jc w:val="center"/>
              <w:rPr>
                <w:color w:val="00000A"/>
                <w:sz w:val="20"/>
                <w:szCs w:val="20"/>
                <w:lang w:val="en-US" w:eastAsia="en-US"/>
              </w:rPr>
            </w:pPr>
            <w:r w:rsidRPr="005D1AC9">
              <w:rPr>
                <w:color w:val="00000A"/>
                <w:sz w:val="20"/>
                <w:szCs w:val="20"/>
                <w:lang w:val="en-US" w:eastAsia="en-US"/>
              </w:rPr>
              <w:t>tr</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eastAsia="en-US"/>
              </w:rPr>
              <w:t>константа</w:t>
            </w:r>
          </w:p>
        </w:tc>
      </w:tr>
      <w:tr w:rsidR="005D1AC9" w:rsidRPr="005D1AC9" w:rsidTr="005D1AC9">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jc w:val="center"/>
              <w:rPr>
                <w:color w:val="00000A"/>
                <w:sz w:val="20"/>
                <w:szCs w:val="20"/>
                <w:lang w:eastAsia="en-US"/>
              </w:rPr>
            </w:pPr>
            <w:r w:rsidRPr="005D1AC9">
              <w:rPr>
                <w:color w:val="00000A"/>
                <w:sz w:val="20"/>
                <w:szCs w:val="20"/>
                <w:lang w:val="en-US" w:eastAsia="en-US"/>
              </w:rPr>
              <w:t>N</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567"/>
              </w:tabs>
              <w:suppressAutoHyphens/>
              <w:ind w:left="851"/>
              <w:contextualSpacing/>
              <w:rPr>
                <w:color w:val="00000A"/>
                <w:sz w:val="20"/>
                <w:szCs w:val="20"/>
                <w:lang w:eastAsia="en-US"/>
              </w:rPr>
            </w:pPr>
            <w:r w:rsidRPr="005D1AC9">
              <w:rPr>
                <w:color w:val="00000A"/>
                <w:sz w:val="20"/>
                <w:szCs w:val="20"/>
                <w:lang w:eastAsia="en-US"/>
              </w:rPr>
              <w:t>порядковый номер файла</w:t>
            </w:r>
          </w:p>
        </w:tc>
      </w:tr>
    </w:tbl>
    <w:p w:rsidR="005D1AC9" w:rsidRPr="005D1AC9" w:rsidRDefault="005D1AC9" w:rsidP="00CD1B9C">
      <w:pPr>
        <w:numPr>
          <w:ilvl w:val="0"/>
          <w:numId w:val="14"/>
        </w:numPr>
        <w:tabs>
          <w:tab w:val="left" w:pos="567"/>
          <w:tab w:val="left" w:pos="1134"/>
        </w:tabs>
        <w:suppressAutoHyphens/>
        <w:ind w:left="1134"/>
        <w:jc w:val="both"/>
        <w:rPr>
          <w:bCs/>
          <w:color w:val="00000A"/>
          <w:sz w:val="20"/>
          <w:szCs w:val="20"/>
        </w:rPr>
      </w:pPr>
      <w:r w:rsidRPr="005D1AC9">
        <w:rPr>
          <w:color w:val="00000A"/>
          <w:sz w:val="20"/>
          <w:szCs w:val="20"/>
        </w:rPr>
        <w:t>Формат и структура реестра:</w:t>
      </w:r>
    </w:p>
    <w:p w:rsidR="005D1AC9" w:rsidRPr="005D1AC9" w:rsidRDefault="005D1AC9" w:rsidP="00CD1B9C">
      <w:pPr>
        <w:numPr>
          <w:ilvl w:val="1"/>
          <w:numId w:val="14"/>
        </w:numPr>
        <w:tabs>
          <w:tab w:val="left" w:pos="567"/>
        </w:tabs>
        <w:suppressAutoHyphens/>
        <w:ind w:left="1134"/>
        <w:jc w:val="both"/>
        <w:rPr>
          <w:color w:val="00000A"/>
          <w:sz w:val="20"/>
          <w:szCs w:val="20"/>
        </w:rPr>
      </w:pPr>
      <w:r w:rsidRPr="005D1AC9">
        <w:rPr>
          <w:bCs/>
          <w:color w:val="00000A"/>
          <w:sz w:val="20"/>
          <w:szCs w:val="20"/>
        </w:rPr>
        <w:t>С</w:t>
      </w:r>
      <w:r w:rsidRPr="005D1AC9">
        <w:rPr>
          <w:color w:val="00000A"/>
          <w:sz w:val="20"/>
          <w:szCs w:val="20"/>
        </w:rPr>
        <w:t>труктуры и формата заглавной строки:</w:t>
      </w:r>
    </w:p>
    <w:tbl>
      <w:tblPr>
        <w:tblW w:w="817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1677"/>
        <w:gridCol w:w="4032"/>
        <w:gridCol w:w="2462"/>
      </w:tblGrid>
      <w:tr w:rsidR="005D1AC9" w:rsidRPr="005D1AC9" w:rsidTr="005D1AC9">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b/>
                <w:color w:val="00000A"/>
                <w:sz w:val="20"/>
                <w:szCs w:val="20"/>
              </w:rPr>
            </w:pPr>
            <w:r w:rsidRPr="005D1AC9">
              <w:rPr>
                <w:b/>
                <w:color w:val="00000A"/>
                <w:sz w:val="20"/>
                <w:szCs w:val="20"/>
              </w:rPr>
              <w:t>№п/п</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b/>
                <w:color w:val="00000A"/>
                <w:sz w:val="20"/>
                <w:szCs w:val="20"/>
              </w:rPr>
            </w:pPr>
            <w:r w:rsidRPr="005D1AC9">
              <w:rPr>
                <w:b/>
                <w:color w:val="00000A"/>
                <w:sz w:val="20"/>
                <w:szCs w:val="20"/>
              </w:rPr>
              <w:t xml:space="preserve">Содержание </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b/>
                <w:color w:val="00000A"/>
                <w:sz w:val="20"/>
                <w:szCs w:val="20"/>
              </w:rPr>
            </w:pPr>
            <w:r w:rsidRPr="005D1AC9">
              <w:rPr>
                <w:b/>
                <w:color w:val="00000A"/>
                <w:sz w:val="20"/>
                <w:szCs w:val="20"/>
              </w:rPr>
              <w:t>Формат</w:t>
            </w:r>
          </w:p>
        </w:tc>
      </w:tr>
      <w:tr w:rsidR="005D1AC9" w:rsidRPr="005D1AC9" w:rsidTr="005D1AC9">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1.</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Наименование Получателя</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 xml:space="preserve">Буквы </w:t>
            </w:r>
          </w:p>
        </w:tc>
      </w:tr>
      <w:tr w:rsidR="005D1AC9" w:rsidRPr="005D1AC9" w:rsidTr="005D1AC9">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2.</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Код Получателя</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Цифры</w:t>
            </w:r>
          </w:p>
        </w:tc>
      </w:tr>
      <w:tr w:rsidR="005D1AC9" w:rsidRPr="005D1AC9" w:rsidTr="005D1AC9">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3.</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БИК</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Цифры</w:t>
            </w:r>
          </w:p>
        </w:tc>
      </w:tr>
      <w:tr w:rsidR="005D1AC9" w:rsidRPr="005D1AC9" w:rsidTr="005D1AC9">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4.</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р/с</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Цифры</w:t>
            </w:r>
          </w:p>
        </w:tc>
      </w:tr>
      <w:tr w:rsidR="005D1AC9" w:rsidRPr="005D1AC9" w:rsidTr="005D1AC9">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lang w:val="en-US"/>
              </w:rPr>
              <w:t>5</w:t>
            </w:r>
            <w:r w:rsidRPr="005D1AC9">
              <w:rPr>
                <w:color w:val="00000A"/>
                <w:sz w:val="20"/>
                <w:szCs w:val="20"/>
              </w:rPr>
              <w:t>.</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дата п/п</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ДД.ММ.ГГГГ</w:t>
            </w:r>
          </w:p>
        </w:tc>
      </w:tr>
      <w:tr w:rsidR="005D1AC9" w:rsidRPr="005D1AC9" w:rsidTr="005D1AC9">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lang w:val="en-US"/>
              </w:rPr>
              <w:t>6</w:t>
            </w:r>
            <w:r w:rsidRPr="005D1AC9">
              <w:rPr>
                <w:color w:val="00000A"/>
                <w:sz w:val="20"/>
                <w:szCs w:val="20"/>
              </w:rPr>
              <w:t>.</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п/п №</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Цифры</w:t>
            </w:r>
          </w:p>
        </w:tc>
      </w:tr>
      <w:tr w:rsidR="005D1AC9" w:rsidRPr="005D1AC9" w:rsidTr="005D1AC9">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lang w:val="en-US"/>
              </w:rPr>
              <w:t>7</w:t>
            </w:r>
            <w:r w:rsidRPr="005D1AC9">
              <w:rPr>
                <w:color w:val="00000A"/>
                <w:sz w:val="20"/>
                <w:szCs w:val="20"/>
              </w:rPr>
              <w:t>.</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сумма п/п</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р.кк</w:t>
            </w:r>
          </w:p>
        </w:tc>
      </w:tr>
    </w:tbl>
    <w:p w:rsidR="005D1AC9" w:rsidRPr="005D1AC9" w:rsidRDefault="005D1AC9" w:rsidP="00CD1B9C">
      <w:pPr>
        <w:numPr>
          <w:ilvl w:val="1"/>
          <w:numId w:val="14"/>
        </w:numPr>
        <w:tabs>
          <w:tab w:val="left" w:pos="567"/>
        </w:tabs>
        <w:suppressAutoHyphens/>
        <w:ind w:left="1134"/>
        <w:jc w:val="both"/>
        <w:rPr>
          <w:bCs/>
          <w:color w:val="00000A"/>
          <w:sz w:val="20"/>
          <w:szCs w:val="20"/>
        </w:rPr>
      </w:pPr>
      <w:r w:rsidRPr="005D1AC9">
        <w:rPr>
          <w:bCs/>
          <w:color w:val="00000A"/>
          <w:sz w:val="20"/>
          <w:szCs w:val="20"/>
        </w:rPr>
        <w:t>Структуры и формата детальной строки:</w:t>
      </w:r>
    </w:p>
    <w:tbl>
      <w:tblPr>
        <w:tblW w:w="88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1678"/>
        <w:gridCol w:w="3979"/>
        <w:gridCol w:w="3217"/>
      </w:tblGrid>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b/>
                <w:color w:val="00000A"/>
                <w:sz w:val="20"/>
                <w:szCs w:val="20"/>
              </w:rPr>
            </w:pPr>
            <w:r w:rsidRPr="005D1AC9">
              <w:rPr>
                <w:b/>
                <w:color w:val="00000A"/>
                <w:sz w:val="20"/>
                <w:szCs w:val="20"/>
              </w:rPr>
              <w:t>№п/п</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b/>
                <w:color w:val="00000A"/>
                <w:sz w:val="20"/>
                <w:szCs w:val="20"/>
              </w:rPr>
            </w:pPr>
            <w:r w:rsidRPr="005D1AC9">
              <w:rPr>
                <w:b/>
                <w:color w:val="00000A"/>
                <w:sz w:val="20"/>
                <w:szCs w:val="20"/>
              </w:rPr>
              <w:t>Содержание</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b/>
                <w:color w:val="00000A"/>
                <w:sz w:val="20"/>
                <w:szCs w:val="20"/>
              </w:rPr>
            </w:pPr>
            <w:r w:rsidRPr="005D1AC9">
              <w:rPr>
                <w:b/>
                <w:color w:val="00000A"/>
                <w:sz w:val="20"/>
                <w:szCs w:val="20"/>
              </w:rPr>
              <w:t>Формат</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1.</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Номер перевода</w:t>
            </w:r>
            <w:r w:rsidRPr="005D1AC9">
              <w:rPr>
                <w:color w:val="00000A"/>
                <w:sz w:val="20"/>
                <w:szCs w:val="20"/>
                <w:lang w:val="en-US"/>
              </w:rPr>
              <w:t xml:space="preserve"> (ID </w:t>
            </w:r>
            <w:r w:rsidRPr="005D1AC9">
              <w:rPr>
                <w:color w:val="00000A"/>
                <w:sz w:val="20"/>
                <w:szCs w:val="20"/>
              </w:rPr>
              <w:t>Платежа)</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Цифры</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2.</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Дата перевода</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ГГГММДД(без разделителей)</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3.</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Время перевода</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ЧЧММСС</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4.</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lang w:val="en-US"/>
              </w:rPr>
            </w:pPr>
            <w:r w:rsidRPr="005D1AC9">
              <w:rPr>
                <w:color w:val="00000A"/>
                <w:sz w:val="20"/>
                <w:szCs w:val="20"/>
              </w:rPr>
              <w:t>Номер терминала/ВСП</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Пример: 861400024</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5.</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лицевой счет</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1234567</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6.</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ФИО</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И.Иван Иванович</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7.</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Сумма перевода в копейках</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35400</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8</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Наименование счетчика 1*</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х/в Кухня:77</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9</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Показание счетчика 1*</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81</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10</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Наименование счетчика 2*</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х/вТуалет:40</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r w:rsidRPr="005D1AC9">
              <w:rPr>
                <w:color w:val="00000A"/>
                <w:sz w:val="20"/>
                <w:szCs w:val="20"/>
              </w:rPr>
              <w:t>11</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Показание счетчика 2*</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44</w:t>
            </w: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Наименование счетчика 6*</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Показание счетчика 6*</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p>
        </w:tc>
      </w:tr>
      <w:tr w:rsidR="005D1AC9" w:rsidRPr="005D1AC9" w:rsidTr="005D1AC9">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jc w:val="center"/>
              <w:rPr>
                <w:color w:val="00000A"/>
                <w:sz w:val="20"/>
                <w:szCs w:val="20"/>
              </w:rPr>
            </w:pP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5D1AC9" w:rsidRPr="005D1AC9" w:rsidRDefault="005D1AC9" w:rsidP="005D1AC9">
            <w:pPr>
              <w:suppressAutoHyphens/>
              <w:ind w:left="1134"/>
              <w:rPr>
                <w:color w:val="00000A"/>
                <w:sz w:val="20"/>
                <w:szCs w:val="20"/>
              </w:rPr>
            </w:pPr>
            <w:r w:rsidRPr="005D1AC9">
              <w:rPr>
                <w:color w:val="00000A"/>
                <w:sz w:val="20"/>
                <w:szCs w:val="20"/>
              </w:rPr>
              <w:t>Тип платежа (0-оплата водоснабжения, 7-установка ОДПУ</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5D1AC9" w:rsidRPr="005D1AC9" w:rsidRDefault="005D1AC9" w:rsidP="005D1AC9">
            <w:pPr>
              <w:suppressAutoHyphens/>
              <w:ind w:left="1134"/>
              <w:jc w:val="center"/>
              <w:rPr>
                <w:color w:val="00000A"/>
                <w:sz w:val="20"/>
                <w:szCs w:val="20"/>
              </w:rPr>
            </w:pPr>
            <w:r w:rsidRPr="005D1AC9">
              <w:rPr>
                <w:color w:val="00000A"/>
                <w:sz w:val="20"/>
                <w:szCs w:val="20"/>
              </w:rPr>
              <w:t>0</w:t>
            </w:r>
          </w:p>
        </w:tc>
      </w:tr>
    </w:tbl>
    <w:p w:rsidR="005D1AC9" w:rsidRPr="005D1AC9" w:rsidRDefault="005D1AC9" w:rsidP="005D1AC9">
      <w:pPr>
        <w:suppressAutoHyphens/>
        <w:rPr>
          <w:color w:val="00000A"/>
          <w:sz w:val="20"/>
          <w:szCs w:val="20"/>
        </w:rPr>
      </w:pPr>
      <w:r w:rsidRPr="005D1AC9">
        <w:rPr>
          <w:color w:val="00000A"/>
          <w:sz w:val="20"/>
          <w:szCs w:val="20"/>
        </w:rPr>
        <w:t>* Не заполняется при приеме перевода с использованием услуги «Автоплатеж ЖКХ»</w:t>
      </w:r>
    </w:p>
    <w:p w:rsidR="005D1AC9" w:rsidRPr="005D1AC9" w:rsidRDefault="005D1AC9" w:rsidP="005D1AC9">
      <w:pPr>
        <w:suppressAutoHyphens/>
        <w:rPr>
          <w:color w:val="00000A"/>
          <w:sz w:val="20"/>
          <w:szCs w:val="20"/>
        </w:rPr>
      </w:pPr>
      <w:r w:rsidRPr="005D1AC9">
        <w:rPr>
          <w:color w:val="00000A"/>
          <w:sz w:val="20"/>
          <w:szCs w:val="20"/>
        </w:rPr>
        <w:br w:type="page"/>
      </w:r>
    </w:p>
    <w:p w:rsidR="005D1AC9" w:rsidRPr="005D1AC9" w:rsidRDefault="005D1AC9" w:rsidP="005D1AC9">
      <w:pPr>
        <w:suppressAutoHyphens/>
        <w:jc w:val="right"/>
        <w:rPr>
          <w:color w:val="00000A"/>
          <w:sz w:val="22"/>
          <w:szCs w:val="22"/>
        </w:rPr>
      </w:pPr>
      <w:r w:rsidRPr="005D1AC9">
        <w:rPr>
          <w:color w:val="00000A"/>
          <w:sz w:val="22"/>
          <w:szCs w:val="22"/>
        </w:rPr>
        <w:lastRenderedPageBreak/>
        <w:t>Приложение №4</w:t>
      </w:r>
    </w:p>
    <w:p w:rsidR="005D1AC9" w:rsidRPr="005D1AC9" w:rsidRDefault="005D1AC9" w:rsidP="005D1AC9">
      <w:pPr>
        <w:suppressAutoHyphens/>
        <w:jc w:val="right"/>
        <w:rPr>
          <w:bCs/>
          <w:color w:val="00000A"/>
          <w:sz w:val="22"/>
          <w:szCs w:val="22"/>
        </w:rPr>
      </w:pPr>
      <w:r w:rsidRPr="005D1AC9">
        <w:rPr>
          <w:color w:val="00000A"/>
          <w:sz w:val="22"/>
          <w:szCs w:val="22"/>
        </w:rPr>
        <w:t xml:space="preserve"> </w:t>
      </w:r>
      <w:r w:rsidRPr="005D1AC9">
        <w:rPr>
          <w:bCs/>
          <w:color w:val="00000A"/>
          <w:sz w:val="22"/>
          <w:szCs w:val="22"/>
        </w:rPr>
        <w:t>к Муниципальному контракту №_________</w:t>
      </w:r>
    </w:p>
    <w:p w:rsidR="005D1AC9" w:rsidRPr="005D1AC9" w:rsidRDefault="005D1AC9" w:rsidP="005D1AC9">
      <w:pPr>
        <w:suppressAutoHyphens/>
        <w:jc w:val="right"/>
        <w:rPr>
          <w:color w:val="00000A"/>
          <w:sz w:val="22"/>
          <w:szCs w:val="22"/>
        </w:rPr>
      </w:pPr>
      <w:r w:rsidRPr="005D1AC9">
        <w:rPr>
          <w:bCs/>
          <w:color w:val="00000A"/>
          <w:sz w:val="22"/>
          <w:szCs w:val="22"/>
        </w:rPr>
        <w:t>от «____» ___________ 2018г.</w:t>
      </w:r>
    </w:p>
    <w:p w:rsidR="005D1AC9" w:rsidRPr="005D1AC9" w:rsidRDefault="005D1AC9" w:rsidP="005D1AC9">
      <w:pPr>
        <w:suppressAutoHyphens/>
        <w:jc w:val="center"/>
        <w:rPr>
          <w:b/>
          <w:bCs/>
          <w:color w:val="00000A"/>
          <w:sz w:val="20"/>
          <w:szCs w:val="20"/>
        </w:rPr>
      </w:pPr>
    </w:p>
    <w:p w:rsidR="005D1AC9" w:rsidRPr="005D1AC9" w:rsidRDefault="005D1AC9" w:rsidP="005D1AC9">
      <w:pPr>
        <w:suppressAutoHyphens/>
        <w:jc w:val="center"/>
        <w:rPr>
          <w:b/>
          <w:bCs/>
          <w:color w:val="00000A"/>
          <w:sz w:val="20"/>
          <w:szCs w:val="20"/>
        </w:rPr>
      </w:pPr>
      <w:r w:rsidRPr="005D1AC9">
        <w:rPr>
          <w:b/>
          <w:bCs/>
          <w:color w:val="00000A"/>
          <w:sz w:val="20"/>
          <w:szCs w:val="20"/>
        </w:rPr>
        <w:t>Формат данных, вводимых/выбираемых плательщиком при совершении переводов через удаленные каналы обслуживания</w:t>
      </w:r>
    </w:p>
    <w:p w:rsidR="005D1AC9" w:rsidRPr="005D1AC9" w:rsidRDefault="005D1AC9" w:rsidP="005D1AC9">
      <w:pPr>
        <w:suppressAutoHyphens/>
        <w:jc w:val="center"/>
        <w:rPr>
          <w:b/>
          <w:bCs/>
          <w:color w:val="00000A"/>
          <w:sz w:val="20"/>
          <w:szCs w:val="20"/>
        </w:rPr>
      </w:pPr>
    </w:p>
    <w:p w:rsidR="005D1AC9" w:rsidRPr="005D1AC9" w:rsidRDefault="005D1AC9" w:rsidP="005D1AC9">
      <w:pPr>
        <w:suppressAutoHyphens/>
        <w:rPr>
          <w:bCs/>
          <w:i/>
          <w:color w:val="7030A0"/>
          <w:sz w:val="20"/>
          <w:szCs w:val="20"/>
        </w:rPr>
      </w:pPr>
    </w:p>
    <w:tbl>
      <w:tblPr>
        <w:tblW w:w="9497" w:type="dxa"/>
        <w:tblInd w:w="5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1"/>
        <w:gridCol w:w="4821"/>
        <w:gridCol w:w="2551"/>
        <w:gridCol w:w="1424"/>
      </w:tblGrid>
      <w:tr w:rsidR="005D1AC9" w:rsidRPr="005D1AC9" w:rsidTr="005D1AC9">
        <w:trPr>
          <w:trHeight w:val="52"/>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92" w:firstLine="392"/>
              <w:jc w:val="center"/>
              <w:rPr>
                <w:b/>
                <w:color w:val="00000A"/>
                <w:sz w:val="20"/>
                <w:szCs w:val="20"/>
              </w:rPr>
            </w:pPr>
            <w:r w:rsidRPr="005D1AC9">
              <w:rPr>
                <w:b/>
                <w:color w:val="00000A"/>
                <w:sz w:val="20"/>
                <w:szCs w:val="20"/>
              </w:rPr>
              <w:t>№</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rPr>
                <w:b/>
                <w:color w:val="00000A"/>
                <w:sz w:val="20"/>
                <w:szCs w:val="20"/>
              </w:rPr>
            </w:pPr>
            <w:r w:rsidRPr="005D1AC9">
              <w:rPr>
                <w:b/>
                <w:color w:val="00000A"/>
                <w:sz w:val="20"/>
                <w:szCs w:val="20"/>
              </w:rPr>
              <w:t>Наименование реквизита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4" w:hanging="34"/>
              <w:jc w:val="center"/>
              <w:rPr>
                <w:b/>
                <w:color w:val="00000A"/>
                <w:sz w:val="20"/>
                <w:szCs w:val="20"/>
              </w:rPr>
            </w:pPr>
            <w:r w:rsidRPr="005D1AC9">
              <w:rPr>
                <w:b/>
                <w:color w:val="00000A"/>
                <w:sz w:val="20"/>
                <w:szCs w:val="20"/>
              </w:rPr>
              <w:t>Тип</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1851"/>
              </w:tabs>
              <w:suppressAutoHyphens/>
              <w:ind w:left="34" w:hanging="34"/>
              <w:jc w:val="center"/>
              <w:rPr>
                <w:b/>
                <w:color w:val="00000A"/>
                <w:sz w:val="20"/>
                <w:szCs w:val="20"/>
              </w:rPr>
            </w:pPr>
            <w:r w:rsidRPr="005D1AC9">
              <w:rPr>
                <w:b/>
                <w:color w:val="00000A"/>
                <w:sz w:val="20"/>
                <w:szCs w:val="20"/>
              </w:rPr>
              <w:t>Длина</w:t>
            </w:r>
          </w:p>
        </w:tc>
      </w:tr>
      <w:tr w:rsidR="005D1AC9" w:rsidRPr="005D1AC9" w:rsidTr="005D1AC9">
        <w:trPr>
          <w:trHeight w:val="127"/>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92" w:firstLine="392"/>
              <w:jc w:val="center"/>
              <w:rPr>
                <w:color w:val="00000A"/>
                <w:sz w:val="20"/>
                <w:szCs w:val="20"/>
              </w:rPr>
            </w:pPr>
            <w:r w:rsidRPr="005D1AC9">
              <w:rPr>
                <w:color w:val="00000A"/>
                <w:sz w:val="20"/>
                <w:szCs w:val="20"/>
              </w:rPr>
              <w:t>1</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rPr>
                <w:color w:val="00000A"/>
                <w:sz w:val="20"/>
                <w:szCs w:val="20"/>
              </w:rPr>
            </w:pPr>
            <w:r w:rsidRPr="005D1AC9">
              <w:rPr>
                <w:color w:val="00000A"/>
                <w:sz w:val="20"/>
                <w:szCs w:val="20"/>
              </w:rPr>
              <w:t>Вид платежа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4" w:hanging="34"/>
              <w:jc w:val="center"/>
              <w:rPr>
                <w:color w:val="00000A"/>
                <w:sz w:val="20"/>
                <w:szCs w:val="20"/>
              </w:rPr>
            </w:pPr>
            <w:r w:rsidRPr="005D1AC9">
              <w:rPr>
                <w:color w:val="00000A"/>
                <w:sz w:val="20"/>
                <w:szCs w:val="20"/>
              </w:rPr>
              <w:t>-</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1851"/>
              </w:tabs>
              <w:suppressAutoHyphens/>
              <w:ind w:left="34" w:hanging="34"/>
              <w:jc w:val="center"/>
              <w:rPr>
                <w:color w:val="00000A"/>
                <w:sz w:val="20"/>
                <w:szCs w:val="20"/>
              </w:rPr>
            </w:pPr>
            <w:r w:rsidRPr="005D1AC9">
              <w:rPr>
                <w:color w:val="00000A"/>
                <w:sz w:val="20"/>
                <w:szCs w:val="20"/>
              </w:rPr>
              <w:t>-</w:t>
            </w:r>
          </w:p>
        </w:tc>
      </w:tr>
      <w:tr w:rsidR="005D1AC9" w:rsidRPr="005D1AC9" w:rsidTr="005D1AC9">
        <w:trPr>
          <w:trHeight w:val="127"/>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92" w:firstLine="392"/>
              <w:jc w:val="center"/>
              <w:rPr>
                <w:color w:val="00000A"/>
                <w:sz w:val="20"/>
                <w:szCs w:val="20"/>
              </w:rPr>
            </w:pPr>
            <w:r w:rsidRPr="005D1AC9">
              <w:rPr>
                <w:color w:val="00000A"/>
                <w:sz w:val="20"/>
                <w:szCs w:val="20"/>
              </w:rPr>
              <w:t>2</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rPr>
                <w:color w:val="00000A"/>
                <w:sz w:val="20"/>
                <w:szCs w:val="20"/>
              </w:rPr>
            </w:pPr>
            <w:r w:rsidRPr="005D1AC9">
              <w:rPr>
                <w:color w:val="00000A"/>
                <w:sz w:val="20"/>
                <w:szCs w:val="20"/>
              </w:rPr>
              <w:t>Лицевой счет</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4" w:hanging="34"/>
              <w:jc w:val="center"/>
              <w:rPr>
                <w:color w:val="00000A"/>
                <w:sz w:val="20"/>
                <w:szCs w:val="20"/>
              </w:rPr>
            </w:pPr>
            <w:r w:rsidRPr="005D1AC9">
              <w:rPr>
                <w:color w:val="00000A"/>
                <w:sz w:val="20"/>
                <w:szCs w:val="20"/>
              </w:rPr>
              <w:t>цифры</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1851"/>
              </w:tabs>
              <w:suppressAutoHyphens/>
              <w:ind w:left="34" w:hanging="34"/>
              <w:jc w:val="center"/>
              <w:rPr>
                <w:color w:val="00000A"/>
                <w:sz w:val="20"/>
                <w:szCs w:val="20"/>
              </w:rPr>
            </w:pPr>
            <w:r w:rsidRPr="005D1AC9">
              <w:rPr>
                <w:color w:val="00000A"/>
                <w:sz w:val="20"/>
                <w:szCs w:val="20"/>
              </w:rPr>
              <w:t>7</w:t>
            </w:r>
          </w:p>
        </w:tc>
      </w:tr>
      <w:tr w:rsidR="005D1AC9" w:rsidRPr="005D1AC9" w:rsidTr="005D1AC9">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92" w:firstLine="392"/>
              <w:jc w:val="center"/>
              <w:rPr>
                <w:color w:val="00000A"/>
                <w:sz w:val="20"/>
                <w:szCs w:val="20"/>
              </w:rPr>
            </w:pPr>
            <w:r w:rsidRPr="005D1AC9">
              <w:rPr>
                <w:color w:val="00000A"/>
                <w:sz w:val="20"/>
                <w:szCs w:val="20"/>
              </w:rPr>
              <w:t>3</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rPr>
                <w:color w:val="00000A"/>
                <w:sz w:val="20"/>
                <w:szCs w:val="20"/>
              </w:rPr>
            </w:pPr>
            <w:r w:rsidRPr="005D1AC9">
              <w:rPr>
                <w:color w:val="00000A"/>
                <w:sz w:val="20"/>
                <w:szCs w:val="20"/>
              </w:rPr>
              <w:t>Сумма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4" w:hanging="34"/>
              <w:jc w:val="center"/>
              <w:rPr>
                <w:color w:val="00000A"/>
                <w:sz w:val="20"/>
                <w:szCs w:val="20"/>
              </w:rPr>
            </w:pPr>
            <w:r w:rsidRPr="005D1AC9">
              <w:rPr>
                <w:color w:val="00000A"/>
                <w:sz w:val="20"/>
                <w:szCs w:val="20"/>
              </w:rPr>
              <w:t>р.кк</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1851"/>
              </w:tabs>
              <w:suppressAutoHyphens/>
              <w:ind w:left="34" w:hanging="34"/>
              <w:jc w:val="center"/>
              <w:rPr>
                <w:color w:val="00000A"/>
                <w:sz w:val="20"/>
                <w:szCs w:val="20"/>
              </w:rPr>
            </w:pPr>
            <w:r w:rsidRPr="005D1AC9">
              <w:rPr>
                <w:color w:val="00000A"/>
                <w:sz w:val="20"/>
                <w:szCs w:val="20"/>
              </w:rPr>
              <w:t>-6.2</w:t>
            </w:r>
          </w:p>
        </w:tc>
      </w:tr>
      <w:tr w:rsidR="005D1AC9" w:rsidRPr="005D1AC9" w:rsidTr="005D1AC9">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92" w:firstLine="392"/>
              <w:jc w:val="center"/>
              <w:rPr>
                <w:color w:val="00000A"/>
                <w:sz w:val="20"/>
                <w:szCs w:val="20"/>
              </w:rPr>
            </w:pPr>
            <w:r w:rsidRPr="005D1AC9">
              <w:rPr>
                <w:color w:val="00000A"/>
                <w:sz w:val="20"/>
                <w:szCs w:val="20"/>
              </w:rPr>
              <w:t>4</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ind w:left="38"/>
              <w:rPr>
                <w:color w:val="00000A"/>
                <w:sz w:val="20"/>
                <w:szCs w:val="20"/>
              </w:rPr>
            </w:pPr>
            <w:r w:rsidRPr="005D1AC9">
              <w:rPr>
                <w:color w:val="00000A"/>
                <w:sz w:val="20"/>
                <w:szCs w:val="20"/>
              </w:rPr>
              <w:t>Показания ИПУ (при наличии ИПУ по конкретному лицевому счету в информации, полученной согласно п.2.3.8. Договора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suppressAutoHyphens/>
              <w:jc w:val="center"/>
              <w:rPr>
                <w:color w:val="00000A"/>
                <w:sz w:val="20"/>
                <w:szCs w:val="20"/>
              </w:rPr>
            </w:pPr>
            <w:r w:rsidRPr="005D1AC9">
              <w:rPr>
                <w:color w:val="00000A"/>
                <w:sz w:val="20"/>
                <w:szCs w:val="20"/>
              </w:rPr>
              <w:t>ТТТТ , где ТТТТ- текущее показание счетчика</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D1AC9" w:rsidRPr="005D1AC9" w:rsidRDefault="005D1AC9" w:rsidP="005D1AC9">
            <w:pPr>
              <w:tabs>
                <w:tab w:val="left" w:pos="1851"/>
              </w:tabs>
              <w:suppressAutoHyphens/>
              <w:ind w:left="34" w:hanging="34"/>
              <w:jc w:val="center"/>
              <w:rPr>
                <w:color w:val="00000A"/>
                <w:sz w:val="20"/>
                <w:szCs w:val="20"/>
              </w:rPr>
            </w:pPr>
          </w:p>
        </w:tc>
      </w:tr>
    </w:tbl>
    <w:p w:rsidR="005D1AC9" w:rsidRPr="005D1AC9" w:rsidRDefault="005D1AC9" w:rsidP="005D1AC9">
      <w:pPr>
        <w:suppressAutoHyphens/>
        <w:spacing w:before="120"/>
        <w:jc w:val="right"/>
        <w:rPr>
          <w:color w:val="00000A"/>
          <w:sz w:val="20"/>
          <w:szCs w:val="20"/>
        </w:rPr>
      </w:pPr>
    </w:p>
    <w:p w:rsidR="005D1AC9" w:rsidRPr="005D1AC9" w:rsidRDefault="005D1AC9" w:rsidP="005D1AC9">
      <w:pPr>
        <w:suppressAutoHyphens/>
        <w:jc w:val="right"/>
        <w:rPr>
          <w:color w:val="00000A"/>
          <w:sz w:val="20"/>
          <w:szCs w:val="20"/>
        </w:rPr>
      </w:pPr>
    </w:p>
    <w:p w:rsidR="005D1AC9" w:rsidRPr="005D1AC9" w:rsidRDefault="005D1AC9" w:rsidP="005D1AC9">
      <w:pPr>
        <w:suppressAutoHyphens/>
        <w:jc w:val="right"/>
        <w:rPr>
          <w:color w:val="00000A"/>
          <w:sz w:val="22"/>
          <w:szCs w:val="22"/>
        </w:rPr>
      </w:pPr>
      <w:r w:rsidRPr="005D1AC9">
        <w:rPr>
          <w:color w:val="00000A"/>
          <w:sz w:val="22"/>
          <w:szCs w:val="22"/>
        </w:rPr>
        <w:t>Приложение №5</w:t>
      </w:r>
    </w:p>
    <w:p w:rsidR="005D1AC9" w:rsidRPr="005D1AC9" w:rsidRDefault="005D1AC9" w:rsidP="005D1AC9">
      <w:pPr>
        <w:suppressAutoHyphens/>
        <w:jc w:val="right"/>
        <w:rPr>
          <w:bCs/>
          <w:color w:val="00000A"/>
          <w:sz w:val="22"/>
          <w:szCs w:val="22"/>
        </w:rPr>
      </w:pPr>
      <w:r w:rsidRPr="005D1AC9">
        <w:rPr>
          <w:color w:val="00000A"/>
          <w:sz w:val="22"/>
          <w:szCs w:val="22"/>
        </w:rPr>
        <w:t xml:space="preserve"> </w:t>
      </w:r>
      <w:r w:rsidRPr="005D1AC9">
        <w:rPr>
          <w:bCs/>
          <w:color w:val="00000A"/>
          <w:sz w:val="22"/>
          <w:szCs w:val="22"/>
        </w:rPr>
        <w:t>к Муниципальному контракту №_________</w:t>
      </w:r>
    </w:p>
    <w:p w:rsidR="005D1AC9" w:rsidRPr="005D1AC9" w:rsidRDefault="005D1AC9" w:rsidP="005D1AC9">
      <w:pPr>
        <w:suppressAutoHyphens/>
        <w:jc w:val="right"/>
        <w:rPr>
          <w:color w:val="00000A"/>
          <w:sz w:val="22"/>
          <w:szCs w:val="22"/>
        </w:rPr>
      </w:pPr>
      <w:r w:rsidRPr="005D1AC9">
        <w:rPr>
          <w:bCs/>
          <w:color w:val="00000A"/>
          <w:sz w:val="22"/>
          <w:szCs w:val="22"/>
        </w:rPr>
        <w:t>от «____» ___________ 2018г.</w:t>
      </w:r>
    </w:p>
    <w:p w:rsidR="005D1AC9" w:rsidRPr="005D1AC9" w:rsidRDefault="005D1AC9" w:rsidP="005D1AC9">
      <w:pPr>
        <w:suppressAutoHyphens/>
        <w:jc w:val="center"/>
        <w:rPr>
          <w:b/>
          <w:bCs/>
          <w:color w:val="00000A"/>
          <w:sz w:val="20"/>
          <w:szCs w:val="20"/>
        </w:rPr>
      </w:pPr>
    </w:p>
    <w:p w:rsidR="005D1AC9" w:rsidRPr="005D1AC9" w:rsidRDefault="005D1AC9" w:rsidP="005D1AC9">
      <w:pPr>
        <w:suppressAutoHyphens/>
        <w:jc w:val="center"/>
        <w:rPr>
          <w:b/>
          <w:color w:val="00000A"/>
          <w:sz w:val="20"/>
          <w:szCs w:val="20"/>
        </w:rPr>
      </w:pPr>
      <w:r w:rsidRPr="005D1AC9">
        <w:rPr>
          <w:b/>
          <w:color w:val="00000A"/>
          <w:sz w:val="20"/>
          <w:szCs w:val="20"/>
        </w:rPr>
        <w:t>Порядок организации работы с применением штрих-кода</w:t>
      </w:r>
    </w:p>
    <w:p w:rsidR="005D1AC9" w:rsidRPr="005D1AC9" w:rsidRDefault="005D1AC9" w:rsidP="005D1AC9">
      <w:pPr>
        <w:suppressAutoHyphens/>
        <w:jc w:val="center"/>
        <w:rPr>
          <w:b/>
          <w:color w:val="00000A"/>
          <w:sz w:val="20"/>
          <w:szCs w:val="20"/>
        </w:rPr>
      </w:pPr>
    </w:p>
    <w:p w:rsidR="005D1AC9" w:rsidRPr="005D1AC9" w:rsidRDefault="005D1AC9" w:rsidP="005D1AC9">
      <w:pPr>
        <w:tabs>
          <w:tab w:val="left" w:pos="567"/>
        </w:tabs>
        <w:suppressAutoHyphens/>
        <w:autoSpaceDE w:val="0"/>
        <w:autoSpaceDN w:val="0"/>
        <w:ind w:left="284" w:right="-1"/>
        <w:rPr>
          <w:sz w:val="20"/>
          <w:szCs w:val="20"/>
        </w:rPr>
      </w:pPr>
      <w:r w:rsidRPr="005D1AC9">
        <w:rPr>
          <w:sz w:val="20"/>
          <w:szCs w:val="20"/>
        </w:rPr>
        <w:t>1. Двумерный штрих-код формируется Клиентом в соответствии с ГОСТ 56042-2014</w:t>
      </w:r>
      <w:r w:rsidRPr="005D1AC9">
        <w:rPr>
          <w:sz w:val="20"/>
          <w:szCs w:val="20"/>
          <w:vertAlign w:val="superscript"/>
        </w:rPr>
        <w:footnoteReference w:id="2"/>
      </w:r>
      <w:r w:rsidRPr="005D1AC9">
        <w:rPr>
          <w:sz w:val="20"/>
          <w:szCs w:val="20"/>
        </w:rPr>
        <w:t>.</w:t>
      </w:r>
    </w:p>
    <w:p w:rsidR="005D1AC9" w:rsidRPr="005D1AC9" w:rsidRDefault="005D1AC9" w:rsidP="005D1AC9">
      <w:pPr>
        <w:tabs>
          <w:tab w:val="left" w:pos="567"/>
        </w:tabs>
        <w:suppressAutoHyphens/>
        <w:autoSpaceDN w:val="0"/>
        <w:ind w:left="284" w:right="-1"/>
        <w:rPr>
          <w:sz w:val="20"/>
          <w:szCs w:val="20"/>
        </w:rPr>
      </w:pPr>
      <w:r w:rsidRPr="005D1AC9">
        <w:rPr>
          <w:sz w:val="20"/>
          <w:szCs w:val="20"/>
        </w:rPr>
        <w:t xml:space="preserve">2. </w:t>
      </w:r>
      <w:r w:rsidRPr="005D1AC9">
        <w:rPr>
          <w:color w:val="00000A"/>
          <w:sz w:val="20"/>
          <w:szCs w:val="20"/>
        </w:rPr>
        <w:t>Штрих-код наносится только на платежный документ физического лица.</w:t>
      </w:r>
    </w:p>
    <w:p w:rsidR="005D1AC9" w:rsidRPr="005D1AC9" w:rsidRDefault="005D1AC9" w:rsidP="005D1AC9">
      <w:pPr>
        <w:tabs>
          <w:tab w:val="left" w:pos="567"/>
        </w:tabs>
        <w:suppressAutoHyphens/>
        <w:autoSpaceDN w:val="0"/>
        <w:ind w:left="284" w:right="-1"/>
        <w:rPr>
          <w:sz w:val="20"/>
          <w:szCs w:val="20"/>
        </w:rPr>
      </w:pPr>
      <w:r w:rsidRPr="005D1AC9">
        <w:rPr>
          <w:sz w:val="20"/>
          <w:szCs w:val="20"/>
        </w:rPr>
        <w:t>3. Перечень обязательных реквизитов приведен в таблице:</w:t>
      </w:r>
    </w:p>
    <w:p w:rsidR="005D1AC9" w:rsidRPr="005D1AC9" w:rsidRDefault="005D1AC9" w:rsidP="005D1AC9">
      <w:pPr>
        <w:tabs>
          <w:tab w:val="left" w:pos="567"/>
        </w:tabs>
        <w:suppressAutoHyphens/>
        <w:autoSpaceDN w:val="0"/>
        <w:ind w:left="284" w:right="-1"/>
      </w:pPr>
    </w:p>
    <w:tbl>
      <w:tblPr>
        <w:tblW w:w="6965" w:type="dxa"/>
        <w:jc w:val="center"/>
        <w:tblInd w:w="108" w:type="dxa"/>
        <w:tblCellMar>
          <w:left w:w="0" w:type="dxa"/>
          <w:right w:w="0" w:type="dxa"/>
        </w:tblCellMar>
        <w:tblLook w:val="04A0"/>
      </w:tblPr>
      <w:tblGrid>
        <w:gridCol w:w="709"/>
        <w:gridCol w:w="1822"/>
        <w:gridCol w:w="4434"/>
      </w:tblGrid>
      <w:tr w:rsidR="005D1AC9" w:rsidRPr="005D1AC9" w:rsidTr="005D1AC9">
        <w:trPr>
          <w:trHeight w:val="258"/>
          <w:jc w:val="center"/>
        </w:trPr>
        <w:tc>
          <w:tcPr>
            <w:tcW w:w="709" w:type="dxa"/>
            <w:tcBorders>
              <w:top w:val="single" w:sz="8" w:space="0" w:color="4BACC6"/>
              <w:left w:val="single" w:sz="8" w:space="0" w:color="4BACC6"/>
              <w:bottom w:val="single" w:sz="8" w:space="0" w:color="4BACC6"/>
              <w:right w:val="single" w:sz="8" w:space="0" w:color="4BACC6"/>
            </w:tcBorders>
            <w:shd w:val="clear" w:color="auto" w:fill="4BACC6"/>
            <w:noWrap/>
            <w:tcMar>
              <w:top w:w="0" w:type="dxa"/>
              <w:left w:w="108" w:type="dxa"/>
              <w:bottom w:w="0" w:type="dxa"/>
              <w:right w:w="108" w:type="dxa"/>
            </w:tcMar>
            <w:vAlign w:val="center"/>
            <w:hideMark/>
          </w:tcPr>
          <w:p w:rsidR="005D1AC9" w:rsidRPr="005D1AC9" w:rsidRDefault="005D1AC9" w:rsidP="005D1AC9">
            <w:pPr>
              <w:suppressAutoHyphens/>
              <w:spacing w:line="276" w:lineRule="auto"/>
              <w:jc w:val="center"/>
              <w:rPr>
                <w:b/>
                <w:bCs/>
                <w:color w:val="FFFFFF"/>
                <w:sz w:val="22"/>
                <w:szCs w:val="21"/>
                <w:lang w:eastAsia="en-US"/>
              </w:rPr>
            </w:pPr>
            <w:r w:rsidRPr="005D1AC9">
              <w:rPr>
                <w:b/>
                <w:bCs/>
                <w:color w:val="FFFFFF"/>
                <w:sz w:val="22"/>
                <w:szCs w:val="21"/>
              </w:rPr>
              <w:t>№ п/п</w:t>
            </w:r>
          </w:p>
        </w:tc>
        <w:tc>
          <w:tcPr>
            <w:tcW w:w="1822" w:type="dxa"/>
            <w:tcBorders>
              <w:top w:val="single" w:sz="8" w:space="0" w:color="4BACC6"/>
              <w:left w:val="nil"/>
              <w:bottom w:val="single" w:sz="8" w:space="0" w:color="4BACC6"/>
              <w:right w:val="single" w:sz="8" w:space="0" w:color="4BACC6"/>
            </w:tcBorders>
            <w:shd w:val="clear" w:color="auto" w:fill="4BACC6"/>
            <w:noWrap/>
            <w:tcMar>
              <w:top w:w="0" w:type="dxa"/>
              <w:left w:w="108" w:type="dxa"/>
              <w:bottom w:w="0" w:type="dxa"/>
              <w:right w:w="108" w:type="dxa"/>
            </w:tcMar>
            <w:vAlign w:val="center"/>
            <w:hideMark/>
          </w:tcPr>
          <w:p w:rsidR="005D1AC9" w:rsidRPr="005D1AC9" w:rsidRDefault="005D1AC9" w:rsidP="005D1AC9">
            <w:pPr>
              <w:suppressAutoHyphens/>
              <w:spacing w:line="276" w:lineRule="auto"/>
              <w:rPr>
                <w:b/>
                <w:bCs/>
                <w:color w:val="FFFFFF"/>
                <w:sz w:val="22"/>
                <w:szCs w:val="21"/>
                <w:lang w:eastAsia="en-US"/>
              </w:rPr>
            </w:pPr>
            <w:r w:rsidRPr="005D1AC9">
              <w:rPr>
                <w:b/>
                <w:bCs/>
                <w:color w:val="FFFFFF"/>
                <w:sz w:val="22"/>
                <w:szCs w:val="21"/>
              </w:rPr>
              <w:t>Наименование реквизита</w:t>
            </w:r>
          </w:p>
        </w:tc>
        <w:tc>
          <w:tcPr>
            <w:tcW w:w="4434" w:type="dxa"/>
            <w:tcBorders>
              <w:top w:val="single" w:sz="8" w:space="0" w:color="4BACC6"/>
              <w:left w:val="nil"/>
              <w:bottom w:val="single" w:sz="8" w:space="0" w:color="4BACC6"/>
              <w:right w:val="single" w:sz="8" w:space="0" w:color="4BACC6"/>
            </w:tcBorders>
            <w:shd w:val="clear" w:color="auto" w:fill="4BACC6"/>
            <w:noWrap/>
            <w:tcMar>
              <w:top w:w="0" w:type="dxa"/>
              <w:left w:w="108" w:type="dxa"/>
              <w:bottom w:w="0" w:type="dxa"/>
              <w:right w:w="108" w:type="dxa"/>
            </w:tcMar>
            <w:vAlign w:val="center"/>
            <w:hideMark/>
          </w:tcPr>
          <w:p w:rsidR="005D1AC9" w:rsidRPr="005D1AC9" w:rsidRDefault="005D1AC9" w:rsidP="005D1AC9">
            <w:pPr>
              <w:suppressAutoHyphens/>
              <w:spacing w:line="276" w:lineRule="auto"/>
              <w:jc w:val="center"/>
              <w:rPr>
                <w:b/>
                <w:bCs/>
                <w:color w:val="FFFFFF"/>
                <w:sz w:val="22"/>
                <w:szCs w:val="21"/>
                <w:lang w:eastAsia="en-US"/>
              </w:rPr>
            </w:pPr>
            <w:r w:rsidRPr="005D1AC9">
              <w:rPr>
                <w:b/>
                <w:bCs/>
                <w:color w:val="FFFFFF"/>
                <w:sz w:val="22"/>
                <w:szCs w:val="21"/>
              </w:rPr>
              <w:t>Описание параметра</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5D1AC9">
            <w:pPr>
              <w:suppressAutoHyphens/>
              <w:spacing w:line="276" w:lineRule="auto"/>
              <w:contextualSpacing/>
              <w:rPr>
                <w:color w:val="404040"/>
                <w:sz w:val="22"/>
                <w:szCs w:val="21"/>
                <w:lang w:eastAsia="en-US"/>
              </w:rPr>
            </w:pPr>
            <w:r w:rsidRPr="005D1AC9">
              <w:rPr>
                <w:color w:val="404040"/>
                <w:sz w:val="22"/>
                <w:szCs w:val="21"/>
                <w:lang w:eastAsia="en-US"/>
              </w:rPr>
              <w:t>1.</w:t>
            </w: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CodeVersion</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версия стандарта штрих-кода (начинается с 1 и т.д.)</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CodePage</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код кодировки текста:</w:t>
            </w:r>
          </w:p>
          <w:p w:rsidR="005D1AC9" w:rsidRPr="005D1AC9" w:rsidRDefault="005D1AC9" w:rsidP="005D1AC9">
            <w:pPr>
              <w:suppressAutoHyphens/>
              <w:spacing w:line="276" w:lineRule="auto"/>
              <w:rPr>
                <w:color w:val="404040"/>
                <w:sz w:val="22"/>
                <w:szCs w:val="21"/>
                <w:lang w:val="en-US" w:eastAsia="en-US"/>
              </w:rPr>
            </w:pPr>
            <w:r w:rsidRPr="005D1AC9">
              <w:rPr>
                <w:color w:val="404040"/>
                <w:sz w:val="22"/>
                <w:szCs w:val="21"/>
              </w:rPr>
              <w:t xml:space="preserve">2 – </w:t>
            </w:r>
            <w:r w:rsidRPr="005D1AC9">
              <w:rPr>
                <w:color w:val="404040"/>
                <w:sz w:val="22"/>
                <w:szCs w:val="21"/>
                <w:lang w:val="en-US"/>
              </w:rPr>
              <w:t>UTF8</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Name</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Наименование получателя перевода</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PersonalAcc</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Номер счета получателя перевода</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BankName</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Наименование банка получателя перевода</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BIC</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БИК</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CorrespAcc</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Номер кор./сч. банка получателя перевода</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PayeeINN</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ИНН получателя перевода</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tcPr>
          <w:p w:rsidR="005D1AC9" w:rsidRPr="005D1AC9" w:rsidRDefault="005D1AC9" w:rsidP="005D1AC9">
            <w:pPr>
              <w:suppressAutoHyphens/>
              <w:spacing w:line="276" w:lineRule="auto"/>
              <w:rPr>
                <w:color w:val="404040"/>
                <w:sz w:val="22"/>
                <w:szCs w:val="21"/>
              </w:rPr>
            </w:pPr>
            <w:r w:rsidRPr="005D1AC9">
              <w:rPr>
                <w:color w:val="404040"/>
                <w:sz w:val="22"/>
                <w:szCs w:val="21"/>
              </w:rPr>
              <w:t>KPP</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tcPr>
          <w:p w:rsidR="005D1AC9" w:rsidRPr="005D1AC9" w:rsidRDefault="005D1AC9" w:rsidP="005D1AC9">
            <w:pPr>
              <w:suppressAutoHyphens/>
              <w:spacing w:line="276" w:lineRule="auto"/>
              <w:rPr>
                <w:color w:val="404040"/>
                <w:sz w:val="22"/>
                <w:szCs w:val="21"/>
              </w:rPr>
            </w:pPr>
            <w:r w:rsidRPr="005D1AC9">
              <w:rPr>
                <w:color w:val="404040"/>
                <w:sz w:val="22"/>
                <w:szCs w:val="21"/>
              </w:rPr>
              <w:t>КПП получателя платежа</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PersAcc</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Номер лицевого счета плательщика в организации</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tcPr>
          <w:p w:rsidR="005D1AC9" w:rsidRPr="005D1AC9" w:rsidRDefault="005D1AC9" w:rsidP="005D1AC9">
            <w:pPr>
              <w:suppressAutoHyphens/>
              <w:spacing w:line="276" w:lineRule="auto"/>
              <w:rPr>
                <w:color w:val="404040"/>
                <w:sz w:val="22"/>
                <w:szCs w:val="21"/>
              </w:rPr>
            </w:pPr>
            <w:r w:rsidRPr="005D1AC9">
              <w:rPr>
                <w:color w:val="404040"/>
                <w:sz w:val="22"/>
                <w:szCs w:val="21"/>
              </w:rPr>
              <w:t>Rekvizit</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tcPr>
          <w:p w:rsidR="005D1AC9" w:rsidRPr="005D1AC9" w:rsidRDefault="005D1AC9" w:rsidP="005D1AC9">
            <w:pPr>
              <w:suppressAutoHyphens/>
              <w:spacing w:line="276" w:lineRule="auto"/>
              <w:rPr>
                <w:color w:val="404040"/>
                <w:sz w:val="22"/>
                <w:szCs w:val="21"/>
              </w:rPr>
            </w:pPr>
            <w:r w:rsidRPr="005D1AC9">
              <w:rPr>
                <w:color w:val="404040"/>
                <w:sz w:val="22"/>
                <w:szCs w:val="21"/>
              </w:rPr>
              <w:t>Вид платежа, принимает значение:</w:t>
            </w:r>
          </w:p>
          <w:p w:rsidR="005D1AC9" w:rsidRPr="005D1AC9" w:rsidRDefault="005D1AC9" w:rsidP="005D1AC9">
            <w:pPr>
              <w:suppressAutoHyphens/>
              <w:spacing w:line="276" w:lineRule="auto"/>
              <w:rPr>
                <w:color w:val="404040"/>
                <w:sz w:val="22"/>
                <w:szCs w:val="21"/>
              </w:rPr>
            </w:pPr>
            <w:r w:rsidRPr="005D1AC9">
              <w:rPr>
                <w:color w:val="404040"/>
                <w:sz w:val="22"/>
                <w:szCs w:val="21"/>
              </w:rPr>
              <w:t>«1» – квитанция по виду платежа  водоснабжение;</w:t>
            </w:r>
          </w:p>
          <w:p w:rsidR="005D1AC9" w:rsidRPr="005D1AC9" w:rsidRDefault="005D1AC9" w:rsidP="005D1AC9">
            <w:pPr>
              <w:suppressAutoHyphens/>
              <w:spacing w:line="276" w:lineRule="auto"/>
              <w:rPr>
                <w:color w:val="404040"/>
                <w:sz w:val="22"/>
                <w:szCs w:val="21"/>
              </w:rPr>
            </w:pPr>
            <w:r w:rsidRPr="005D1AC9">
              <w:rPr>
                <w:color w:val="404040"/>
                <w:sz w:val="22"/>
                <w:szCs w:val="21"/>
              </w:rPr>
              <w:t>«2» –квитанция по виду платежа за установку ОДПУ</w:t>
            </w:r>
          </w:p>
        </w:tc>
      </w:tr>
      <w:tr w:rsidR="005D1AC9" w:rsidRPr="005D1AC9" w:rsidTr="005D1AC9">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5D1AC9" w:rsidRPr="005D1AC9" w:rsidRDefault="005D1AC9" w:rsidP="00CD1B9C">
            <w:pPr>
              <w:numPr>
                <w:ilvl w:val="0"/>
                <w:numId w:val="16"/>
              </w:numPr>
              <w:suppressAutoHyphens/>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Sum</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5D1AC9" w:rsidRPr="005D1AC9" w:rsidRDefault="005D1AC9" w:rsidP="005D1AC9">
            <w:pPr>
              <w:suppressAutoHyphens/>
              <w:spacing w:line="276" w:lineRule="auto"/>
              <w:rPr>
                <w:color w:val="404040"/>
                <w:sz w:val="22"/>
                <w:szCs w:val="21"/>
                <w:lang w:eastAsia="en-US"/>
              </w:rPr>
            </w:pPr>
            <w:r w:rsidRPr="005D1AC9">
              <w:rPr>
                <w:color w:val="404040"/>
                <w:sz w:val="22"/>
                <w:szCs w:val="21"/>
              </w:rPr>
              <w:t>Сумма платежа, в копейках</w:t>
            </w:r>
          </w:p>
        </w:tc>
      </w:tr>
    </w:tbl>
    <w:p w:rsidR="005D1AC9" w:rsidRPr="005D1AC9" w:rsidRDefault="005D1AC9" w:rsidP="005D1AC9">
      <w:pPr>
        <w:suppressAutoHyphens/>
        <w:jc w:val="center"/>
        <w:rPr>
          <w:b/>
          <w:bCs/>
          <w:color w:val="00000A"/>
          <w:sz w:val="20"/>
          <w:szCs w:val="20"/>
        </w:rPr>
      </w:pPr>
    </w:p>
    <w:p w:rsidR="005D1AC9" w:rsidRPr="005D1AC9" w:rsidRDefault="005D1AC9" w:rsidP="005D1AC9">
      <w:pPr>
        <w:tabs>
          <w:tab w:val="left" w:pos="567"/>
        </w:tabs>
        <w:suppressAutoHyphens/>
        <w:jc w:val="both"/>
        <w:rPr>
          <w:color w:val="00000A"/>
          <w:sz w:val="20"/>
          <w:szCs w:val="20"/>
        </w:rPr>
      </w:pPr>
    </w:p>
    <w:p w:rsidR="005D1AC9" w:rsidRPr="005D1AC9" w:rsidRDefault="005D1AC9" w:rsidP="005D1AC9">
      <w:pPr>
        <w:suppressAutoHyphens/>
        <w:jc w:val="right"/>
        <w:rPr>
          <w:color w:val="00000A"/>
          <w:sz w:val="22"/>
          <w:szCs w:val="22"/>
        </w:rPr>
      </w:pPr>
      <w:r w:rsidRPr="005D1AC9">
        <w:rPr>
          <w:color w:val="00000A"/>
          <w:sz w:val="22"/>
          <w:szCs w:val="22"/>
        </w:rPr>
        <w:lastRenderedPageBreak/>
        <w:t>Приложение №6</w:t>
      </w:r>
    </w:p>
    <w:p w:rsidR="005D1AC9" w:rsidRPr="005D1AC9" w:rsidRDefault="005D1AC9" w:rsidP="005D1AC9">
      <w:pPr>
        <w:suppressAutoHyphens/>
        <w:jc w:val="right"/>
        <w:rPr>
          <w:bCs/>
          <w:color w:val="00000A"/>
          <w:sz w:val="22"/>
          <w:szCs w:val="22"/>
        </w:rPr>
      </w:pPr>
      <w:r w:rsidRPr="005D1AC9">
        <w:rPr>
          <w:color w:val="00000A"/>
          <w:sz w:val="22"/>
          <w:szCs w:val="22"/>
        </w:rPr>
        <w:t xml:space="preserve"> </w:t>
      </w:r>
      <w:r w:rsidRPr="005D1AC9">
        <w:rPr>
          <w:bCs/>
          <w:color w:val="00000A"/>
          <w:sz w:val="22"/>
          <w:szCs w:val="22"/>
        </w:rPr>
        <w:t>к Муниципальному контракту №_________</w:t>
      </w:r>
    </w:p>
    <w:p w:rsidR="005D1AC9" w:rsidRPr="005D1AC9" w:rsidRDefault="005D1AC9" w:rsidP="005D1AC9">
      <w:pPr>
        <w:suppressAutoHyphens/>
        <w:jc w:val="right"/>
        <w:rPr>
          <w:color w:val="00000A"/>
          <w:sz w:val="22"/>
          <w:szCs w:val="22"/>
        </w:rPr>
      </w:pPr>
      <w:r w:rsidRPr="005D1AC9">
        <w:rPr>
          <w:bCs/>
          <w:color w:val="00000A"/>
          <w:sz w:val="22"/>
          <w:szCs w:val="22"/>
        </w:rPr>
        <w:t>от «____» ___________ 2018г.</w:t>
      </w:r>
    </w:p>
    <w:p w:rsidR="005D1AC9" w:rsidRPr="005D1AC9" w:rsidRDefault="005D1AC9" w:rsidP="005D1AC9">
      <w:pPr>
        <w:suppressAutoHyphens/>
        <w:jc w:val="center"/>
        <w:rPr>
          <w:b/>
          <w:bCs/>
          <w:color w:val="00000A"/>
          <w:sz w:val="20"/>
          <w:szCs w:val="20"/>
        </w:rPr>
      </w:pPr>
    </w:p>
    <w:p w:rsidR="005D1AC9" w:rsidRPr="005D1AC9" w:rsidRDefault="005D1AC9" w:rsidP="005D1AC9">
      <w:pPr>
        <w:suppressAutoHyphens/>
        <w:jc w:val="center"/>
        <w:rPr>
          <w:b/>
          <w:color w:val="00000A"/>
          <w:sz w:val="20"/>
          <w:szCs w:val="20"/>
        </w:rPr>
      </w:pPr>
      <w:r w:rsidRPr="005D1AC9">
        <w:rPr>
          <w:b/>
          <w:bCs/>
          <w:color w:val="00000A"/>
          <w:sz w:val="20"/>
          <w:szCs w:val="20"/>
        </w:rPr>
        <w:t>Порядок организации работы при</w:t>
      </w:r>
      <w:r w:rsidRPr="005D1AC9">
        <w:rPr>
          <w:b/>
          <w:color w:val="00000A"/>
          <w:sz w:val="20"/>
          <w:szCs w:val="20"/>
        </w:rPr>
        <w:t xml:space="preserve"> предоставлении базы задолженности</w:t>
      </w:r>
    </w:p>
    <w:p w:rsidR="005D1AC9" w:rsidRPr="005D1AC9" w:rsidRDefault="005D1AC9" w:rsidP="005D1AC9">
      <w:pPr>
        <w:tabs>
          <w:tab w:val="left" w:pos="567"/>
        </w:tabs>
        <w:suppressAutoHyphens/>
        <w:jc w:val="both"/>
        <w:rPr>
          <w:color w:val="00000A"/>
          <w:sz w:val="20"/>
          <w:szCs w:val="20"/>
        </w:rPr>
      </w:pPr>
    </w:p>
    <w:p w:rsidR="005D1AC9" w:rsidRPr="005D1AC9" w:rsidRDefault="005D1AC9" w:rsidP="00CD1B9C">
      <w:pPr>
        <w:numPr>
          <w:ilvl w:val="0"/>
          <w:numId w:val="15"/>
        </w:numPr>
        <w:suppressAutoHyphens/>
        <w:contextualSpacing/>
        <w:rPr>
          <w:color w:val="00000A"/>
          <w:sz w:val="20"/>
          <w:szCs w:val="20"/>
        </w:rPr>
      </w:pPr>
      <w:r w:rsidRPr="005D1AC9">
        <w:rPr>
          <w:color w:val="00000A"/>
          <w:sz w:val="20"/>
          <w:szCs w:val="20"/>
        </w:rPr>
        <w:t>Клиент направляет в банк 2 базы задолженностей: для оплаты по виду платежа «Водоснабжение» и «Установка ОДПУ»;</w:t>
      </w:r>
    </w:p>
    <w:p w:rsidR="005D1AC9" w:rsidRPr="005D1AC9" w:rsidRDefault="005D1AC9" w:rsidP="00CD1B9C">
      <w:pPr>
        <w:numPr>
          <w:ilvl w:val="0"/>
          <w:numId w:val="15"/>
        </w:numPr>
        <w:suppressAutoHyphens/>
        <w:contextualSpacing/>
        <w:rPr>
          <w:color w:val="00000A"/>
          <w:sz w:val="20"/>
          <w:szCs w:val="20"/>
        </w:rPr>
      </w:pPr>
      <w:r w:rsidRPr="005D1AC9">
        <w:rPr>
          <w:color w:val="00000A"/>
          <w:sz w:val="20"/>
          <w:szCs w:val="20"/>
        </w:rPr>
        <w:t>Формат файлов: текстовый, в каждой строке значения полей отделены точкой с запятой, каждая запись содержит информацию об одном переводе и начинается с новой строки.</w:t>
      </w:r>
    </w:p>
    <w:p w:rsidR="005D1AC9" w:rsidRPr="005D1AC9" w:rsidRDefault="005D1AC9" w:rsidP="00CD1B9C">
      <w:pPr>
        <w:numPr>
          <w:ilvl w:val="0"/>
          <w:numId w:val="15"/>
        </w:numPr>
        <w:suppressAutoHyphens/>
        <w:contextualSpacing/>
        <w:rPr>
          <w:color w:val="00000A"/>
          <w:sz w:val="20"/>
          <w:szCs w:val="20"/>
        </w:rPr>
      </w:pPr>
      <w:r w:rsidRPr="005D1AC9">
        <w:rPr>
          <w:color w:val="00000A"/>
          <w:sz w:val="20"/>
          <w:szCs w:val="20"/>
        </w:rPr>
        <w:t>Кодовая страница файлов: win-1251;</w:t>
      </w:r>
    </w:p>
    <w:p w:rsidR="005D1AC9" w:rsidRPr="005D1AC9" w:rsidRDefault="005D1AC9" w:rsidP="00CD1B9C">
      <w:pPr>
        <w:numPr>
          <w:ilvl w:val="0"/>
          <w:numId w:val="15"/>
        </w:numPr>
        <w:suppressAutoHyphens/>
        <w:contextualSpacing/>
        <w:rPr>
          <w:color w:val="00000A"/>
          <w:sz w:val="20"/>
          <w:szCs w:val="20"/>
        </w:rPr>
      </w:pPr>
      <w:r w:rsidRPr="005D1AC9">
        <w:rPr>
          <w:color w:val="00000A"/>
          <w:sz w:val="20"/>
          <w:szCs w:val="20"/>
        </w:rPr>
        <w:t xml:space="preserve">Имя файла по виду «Водоснабжение» </w:t>
      </w:r>
      <w:r w:rsidRPr="005D1AC9">
        <w:rPr>
          <w:color w:val="00000A"/>
          <w:sz w:val="20"/>
          <w:szCs w:val="20"/>
          <w:lang w:val="en-US"/>
        </w:rPr>
        <w:t>SB</w:t>
      </w:r>
      <w:r w:rsidRPr="005D1AC9">
        <w:rPr>
          <w:color w:val="00000A"/>
          <w:sz w:val="20"/>
          <w:szCs w:val="20"/>
        </w:rPr>
        <w:t>_</w:t>
      </w:r>
      <w:r w:rsidRPr="005D1AC9">
        <w:rPr>
          <w:color w:val="00000A"/>
          <w:sz w:val="20"/>
          <w:szCs w:val="20"/>
          <w:lang w:val="en-US"/>
        </w:rPr>
        <w:t>VODmmgg</w:t>
      </w:r>
      <w:r w:rsidRPr="005D1AC9">
        <w:rPr>
          <w:color w:val="00000A"/>
          <w:sz w:val="20"/>
          <w:szCs w:val="20"/>
        </w:rPr>
        <w:t>.</w:t>
      </w:r>
      <w:r w:rsidRPr="005D1AC9">
        <w:rPr>
          <w:color w:val="00000A"/>
          <w:sz w:val="20"/>
          <w:szCs w:val="20"/>
          <w:lang w:val="en-US"/>
        </w:rPr>
        <w:t>txt</w:t>
      </w:r>
      <w:r w:rsidRPr="005D1AC9">
        <w:rPr>
          <w:color w:val="00000A"/>
          <w:sz w:val="20"/>
          <w:szCs w:val="20"/>
        </w:rPr>
        <w:t xml:space="preserve"> (файл упакован в архив </w:t>
      </w:r>
      <w:r w:rsidRPr="005D1AC9">
        <w:rPr>
          <w:color w:val="00000A"/>
          <w:sz w:val="20"/>
          <w:szCs w:val="20"/>
          <w:lang w:val="en-US"/>
        </w:rPr>
        <w:t>SB</w:t>
      </w:r>
      <w:r w:rsidRPr="005D1AC9">
        <w:rPr>
          <w:color w:val="00000A"/>
          <w:sz w:val="20"/>
          <w:szCs w:val="20"/>
        </w:rPr>
        <w:t>_</w:t>
      </w:r>
      <w:r w:rsidRPr="005D1AC9">
        <w:rPr>
          <w:color w:val="00000A"/>
          <w:sz w:val="20"/>
          <w:szCs w:val="20"/>
          <w:lang w:val="en-US"/>
        </w:rPr>
        <w:t>VODmmgg</w:t>
      </w:r>
      <w:r w:rsidRPr="005D1AC9">
        <w:rPr>
          <w:color w:val="00000A"/>
          <w:sz w:val="20"/>
          <w:szCs w:val="20"/>
        </w:rPr>
        <w:t>.</w:t>
      </w:r>
      <w:r w:rsidRPr="005D1AC9">
        <w:rPr>
          <w:color w:val="00000A"/>
          <w:sz w:val="20"/>
          <w:szCs w:val="20"/>
          <w:lang w:val="en-US"/>
        </w:rPr>
        <w:t>zip</w:t>
      </w:r>
      <w:r w:rsidRPr="005D1AC9">
        <w:rPr>
          <w:color w:val="00000A"/>
          <w:sz w:val="20"/>
          <w:szCs w:val="20"/>
        </w:rPr>
        <w:t xml:space="preserve">), по виду «ОДПУ» </w:t>
      </w:r>
      <w:r w:rsidRPr="005D1AC9">
        <w:rPr>
          <w:color w:val="00000A"/>
          <w:sz w:val="20"/>
          <w:szCs w:val="20"/>
          <w:lang w:val="en-US"/>
        </w:rPr>
        <w:t>ODPUmmgg</w:t>
      </w:r>
      <w:r w:rsidRPr="005D1AC9">
        <w:rPr>
          <w:color w:val="00000A"/>
          <w:sz w:val="20"/>
          <w:szCs w:val="20"/>
        </w:rPr>
        <w:t>.</w:t>
      </w:r>
      <w:r w:rsidRPr="005D1AC9">
        <w:rPr>
          <w:color w:val="00000A"/>
          <w:sz w:val="20"/>
          <w:szCs w:val="20"/>
          <w:lang w:val="en-US"/>
        </w:rPr>
        <w:t>txt</w:t>
      </w:r>
      <w:r w:rsidRPr="005D1AC9">
        <w:rPr>
          <w:color w:val="00000A"/>
          <w:sz w:val="20"/>
          <w:szCs w:val="20"/>
        </w:rPr>
        <w:t xml:space="preserve"> (файл упакован в архив </w:t>
      </w:r>
      <w:r w:rsidRPr="005D1AC9">
        <w:rPr>
          <w:color w:val="00000A"/>
          <w:sz w:val="20"/>
          <w:szCs w:val="20"/>
          <w:lang w:val="en-US"/>
        </w:rPr>
        <w:t>ODPUmmgg</w:t>
      </w:r>
      <w:r w:rsidRPr="005D1AC9">
        <w:rPr>
          <w:color w:val="00000A"/>
          <w:sz w:val="20"/>
          <w:szCs w:val="20"/>
        </w:rPr>
        <w:t>.</w:t>
      </w:r>
      <w:r w:rsidRPr="005D1AC9">
        <w:rPr>
          <w:color w:val="00000A"/>
          <w:sz w:val="20"/>
          <w:szCs w:val="20"/>
          <w:lang w:val="en-US"/>
        </w:rPr>
        <w:t>zip</w:t>
      </w:r>
      <w:r w:rsidRPr="005D1AC9">
        <w:rPr>
          <w:color w:val="00000A"/>
          <w:sz w:val="20"/>
          <w:szCs w:val="20"/>
        </w:rPr>
        <w:t>);</w:t>
      </w:r>
    </w:p>
    <w:p w:rsidR="005D1AC9" w:rsidRPr="005D1AC9" w:rsidRDefault="005D1AC9" w:rsidP="00CD1B9C">
      <w:pPr>
        <w:numPr>
          <w:ilvl w:val="0"/>
          <w:numId w:val="15"/>
        </w:numPr>
        <w:suppressAutoHyphens/>
        <w:contextualSpacing/>
        <w:rPr>
          <w:color w:val="00000A"/>
          <w:sz w:val="20"/>
          <w:szCs w:val="20"/>
        </w:rPr>
      </w:pPr>
      <w:r w:rsidRPr="005D1AC9">
        <w:rPr>
          <w:color w:val="00000A"/>
          <w:sz w:val="20"/>
          <w:szCs w:val="20"/>
        </w:rPr>
        <w:t>Данные файлы подписаны электронно-цифровой подписью уполномоченного лица Клиента с помощью ПО SberSign;</w:t>
      </w:r>
    </w:p>
    <w:p w:rsidR="005D1AC9" w:rsidRPr="005D1AC9" w:rsidRDefault="005D1AC9" w:rsidP="00CD1B9C">
      <w:pPr>
        <w:numPr>
          <w:ilvl w:val="0"/>
          <w:numId w:val="15"/>
        </w:numPr>
        <w:suppressAutoHyphens/>
        <w:contextualSpacing/>
        <w:rPr>
          <w:color w:val="00000A"/>
          <w:sz w:val="20"/>
          <w:szCs w:val="20"/>
        </w:rPr>
      </w:pPr>
      <w:r w:rsidRPr="005D1AC9">
        <w:rPr>
          <w:color w:val="00000A"/>
          <w:sz w:val="20"/>
          <w:szCs w:val="20"/>
        </w:rPr>
        <w:t>Структура файла:</w:t>
      </w:r>
    </w:p>
    <w:p w:rsidR="005D1AC9" w:rsidRPr="005D1AC9" w:rsidRDefault="005D1AC9" w:rsidP="00CD1B9C">
      <w:pPr>
        <w:numPr>
          <w:ilvl w:val="1"/>
          <w:numId w:val="15"/>
        </w:numPr>
        <w:suppressAutoHyphens/>
        <w:contextualSpacing/>
        <w:rPr>
          <w:color w:val="00000A"/>
          <w:sz w:val="20"/>
          <w:szCs w:val="20"/>
        </w:rPr>
      </w:pPr>
      <w:r w:rsidRPr="005D1AC9">
        <w:rPr>
          <w:color w:val="00000A"/>
          <w:sz w:val="20"/>
          <w:szCs w:val="20"/>
        </w:rPr>
        <w:t>по виду платежа «Водоснабжение»</w:t>
      </w:r>
    </w:p>
    <w:tbl>
      <w:tblPr>
        <w:tblW w:w="10485" w:type="dxa"/>
        <w:tblInd w:w="-69" w:type="dxa"/>
        <w:tblBorders>
          <w:top w:val="single" w:sz="4" w:space="0" w:color="00000A"/>
          <w:left w:val="single" w:sz="8" w:space="0" w:color="00000A"/>
          <w:bottom w:val="double" w:sz="4" w:space="0" w:color="00000A"/>
          <w:right w:val="single" w:sz="4" w:space="0" w:color="00000A"/>
          <w:insideH w:val="double" w:sz="4" w:space="0" w:color="00000A"/>
          <w:insideV w:val="single" w:sz="4" w:space="0" w:color="00000A"/>
        </w:tblBorders>
        <w:tblCellMar>
          <w:left w:w="73" w:type="dxa"/>
        </w:tblCellMar>
        <w:tblLook w:val="04A0"/>
      </w:tblPr>
      <w:tblGrid>
        <w:gridCol w:w="2877"/>
        <w:gridCol w:w="1264"/>
        <w:gridCol w:w="3415"/>
        <w:gridCol w:w="2929"/>
      </w:tblGrid>
      <w:tr w:rsidR="005D1AC9" w:rsidRPr="005D1AC9" w:rsidTr="005D1AC9">
        <w:tc>
          <w:tcPr>
            <w:tcW w:w="2877" w:type="dxa"/>
            <w:tcBorders>
              <w:top w:val="single" w:sz="4" w:space="0" w:color="00000A"/>
              <w:left w:val="single" w:sz="8" w:space="0" w:color="00000A"/>
              <w:bottom w:val="double" w:sz="4" w:space="0" w:color="00000A"/>
              <w:right w:val="single" w:sz="4" w:space="0" w:color="00000A"/>
            </w:tcBorders>
            <w:shd w:val="clear" w:color="auto" w:fill="auto"/>
            <w:tcMar>
              <w:left w:w="73" w:type="dxa"/>
            </w:tcMar>
            <w:vAlign w:val="center"/>
          </w:tcPr>
          <w:p w:rsidR="005D1AC9" w:rsidRPr="005D1AC9" w:rsidRDefault="005D1AC9" w:rsidP="005D1AC9">
            <w:pPr>
              <w:suppressAutoHyphens/>
              <w:jc w:val="center"/>
              <w:rPr>
                <w:color w:val="00000A"/>
                <w:sz w:val="20"/>
                <w:szCs w:val="20"/>
              </w:rPr>
            </w:pPr>
            <w:r w:rsidRPr="005D1AC9">
              <w:rPr>
                <w:color w:val="00000A"/>
                <w:sz w:val="20"/>
                <w:szCs w:val="20"/>
              </w:rPr>
              <w:t>Содержание информации</w:t>
            </w:r>
          </w:p>
        </w:tc>
        <w:tc>
          <w:tcPr>
            <w:tcW w:w="1264" w:type="dxa"/>
            <w:tcBorders>
              <w:top w:val="single" w:sz="4" w:space="0" w:color="00000A"/>
              <w:left w:val="single" w:sz="4" w:space="0" w:color="00000A"/>
              <w:bottom w:val="double" w:sz="4" w:space="0" w:color="00000A"/>
              <w:right w:val="single" w:sz="4" w:space="0" w:color="00000A"/>
            </w:tcBorders>
            <w:shd w:val="clear" w:color="auto" w:fill="auto"/>
            <w:tcMar>
              <w:left w:w="93" w:type="dxa"/>
            </w:tcMar>
            <w:vAlign w:val="center"/>
          </w:tcPr>
          <w:p w:rsidR="005D1AC9" w:rsidRPr="005D1AC9" w:rsidRDefault="005D1AC9" w:rsidP="005D1AC9">
            <w:pPr>
              <w:suppressAutoHyphens/>
              <w:jc w:val="center"/>
              <w:rPr>
                <w:color w:val="00000A"/>
                <w:sz w:val="20"/>
                <w:szCs w:val="20"/>
              </w:rPr>
            </w:pPr>
            <w:r w:rsidRPr="005D1AC9">
              <w:rPr>
                <w:color w:val="00000A"/>
                <w:sz w:val="20"/>
                <w:szCs w:val="20"/>
              </w:rPr>
              <w:t>Формат поля</w:t>
            </w:r>
          </w:p>
        </w:tc>
        <w:tc>
          <w:tcPr>
            <w:tcW w:w="3415" w:type="dxa"/>
            <w:tcBorders>
              <w:top w:val="single" w:sz="4" w:space="0" w:color="00000A"/>
              <w:left w:val="single" w:sz="4" w:space="0" w:color="00000A"/>
              <w:bottom w:val="doub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Примечание</w:t>
            </w:r>
          </w:p>
        </w:tc>
        <w:tc>
          <w:tcPr>
            <w:tcW w:w="2929" w:type="dxa"/>
            <w:tcBorders>
              <w:top w:val="single" w:sz="4" w:space="0" w:color="00000A"/>
              <w:left w:val="single" w:sz="4" w:space="0" w:color="00000A"/>
              <w:bottom w:val="doub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Пример</w:t>
            </w: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Код лицевого счета плательщика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Текстовое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 xml:space="preserve">Длина поля =7 </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1234567</w:t>
            </w: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Месяц и год актуальности данных</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Строка в формате: &lt;месяц  от 01 до 12&gt;&lt; Две последние цифры года &gt;</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0914</w:t>
            </w: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ФИО</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Ф.Имя Отчество</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И.Отчество</w:t>
            </w: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Адрес плательщика (неполный)</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 xml:space="preserve">Адрес в формате: </w:t>
            </w:r>
          </w:p>
          <w:p w:rsidR="005D1AC9" w:rsidRPr="005D1AC9" w:rsidRDefault="005D1AC9" w:rsidP="005D1AC9">
            <w:pPr>
              <w:suppressAutoHyphens/>
              <w:rPr>
                <w:color w:val="00000A"/>
                <w:sz w:val="20"/>
                <w:szCs w:val="20"/>
              </w:rPr>
            </w:pPr>
            <w:r w:rsidRPr="005D1AC9">
              <w:rPr>
                <w:color w:val="00000A"/>
                <w:sz w:val="20"/>
                <w:szCs w:val="20"/>
              </w:rPr>
              <w:t>&lt;№ дома&gt; - &lt;№ квартиры&gt;</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57-12</w:t>
            </w: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Сумма к оплате на конец месяца актуальности</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Числовое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Число с двумя знаками в дробной части. Разделитель целой и дробной части – точка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4560.23</w:t>
            </w: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Наименование 1-го счетчика: предыдущее показания счетчика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В случае отсутствия счетчика, пустая строка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г/в кухня:456</w:t>
            </w: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Наименование 2-го счетчика: предыдущее показания счетчика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В случае отсутствия счетчика, пустая строка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х/в туалет:45</w:t>
            </w: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Наименование 3-го счетчика: предыдущее показания счетчика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В случае отсутствия счетчика, пустая строка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х/в кухня:45</w:t>
            </w: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p>
        </w:tc>
      </w:tr>
      <w:tr w:rsidR="005D1AC9" w:rsidRPr="005D1AC9" w:rsidTr="005D1AC9">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Наименование 6-го счетчика: предыдущее показания счетчика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В случае отсутствия счетчика, пустая строка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p>
        </w:tc>
      </w:tr>
    </w:tbl>
    <w:p w:rsidR="005D1AC9" w:rsidRPr="005D1AC9" w:rsidRDefault="005D1AC9" w:rsidP="00CD1B9C">
      <w:pPr>
        <w:numPr>
          <w:ilvl w:val="1"/>
          <w:numId w:val="15"/>
        </w:numPr>
        <w:suppressAutoHyphens/>
        <w:contextualSpacing/>
        <w:rPr>
          <w:color w:val="00000A"/>
          <w:sz w:val="20"/>
          <w:szCs w:val="20"/>
        </w:rPr>
      </w:pPr>
      <w:r w:rsidRPr="005D1AC9">
        <w:rPr>
          <w:color w:val="00000A"/>
          <w:sz w:val="20"/>
          <w:szCs w:val="20"/>
        </w:rPr>
        <w:t>по виду платежа «Установка ОДПУ»</w:t>
      </w:r>
    </w:p>
    <w:tbl>
      <w:tblPr>
        <w:tblW w:w="10455" w:type="dxa"/>
        <w:tblInd w:w="-69" w:type="dxa"/>
        <w:tblBorders>
          <w:top w:val="single" w:sz="4" w:space="0" w:color="00000A"/>
          <w:left w:val="single" w:sz="8" w:space="0" w:color="00000A"/>
          <w:bottom w:val="double" w:sz="4" w:space="0" w:color="00000A"/>
          <w:right w:val="single" w:sz="4" w:space="0" w:color="00000A"/>
          <w:insideH w:val="double" w:sz="4" w:space="0" w:color="00000A"/>
          <w:insideV w:val="single" w:sz="4" w:space="0" w:color="00000A"/>
        </w:tblBorders>
        <w:tblCellMar>
          <w:left w:w="73" w:type="dxa"/>
        </w:tblCellMar>
        <w:tblLook w:val="04A0"/>
      </w:tblPr>
      <w:tblGrid>
        <w:gridCol w:w="2841"/>
        <w:gridCol w:w="1370"/>
        <w:gridCol w:w="3360"/>
        <w:gridCol w:w="2884"/>
      </w:tblGrid>
      <w:tr w:rsidR="005D1AC9" w:rsidRPr="005D1AC9" w:rsidTr="000E0BEA">
        <w:tc>
          <w:tcPr>
            <w:tcW w:w="2841" w:type="dxa"/>
            <w:tcBorders>
              <w:top w:val="single" w:sz="4" w:space="0" w:color="00000A"/>
              <w:left w:val="single" w:sz="8" w:space="0" w:color="00000A"/>
              <w:bottom w:val="double" w:sz="4" w:space="0" w:color="00000A"/>
              <w:right w:val="single" w:sz="4" w:space="0" w:color="00000A"/>
            </w:tcBorders>
            <w:shd w:val="clear" w:color="auto" w:fill="auto"/>
            <w:tcMar>
              <w:left w:w="73" w:type="dxa"/>
            </w:tcMar>
            <w:vAlign w:val="center"/>
          </w:tcPr>
          <w:p w:rsidR="005D1AC9" w:rsidRPr="005D1AC9" w:rsidRDefault="005D1AC9" w:rsidP="005D1AC9">
            <w:pPr>
              <w:suppressAutoHyphens/>
              <w:jc w:val="center"/>
              <w:rPr>
                <w:color w:val="00000A"/>
                <w:sz w:val="20"/>
                <w:szCs w:val="20"/>
              </w:rPr>
            </w:pPr>
            <w:r w:rsidRPr="005D1AC9">
              <w:rPr>
                <w:color w:val="00000A"/>
                <w:sz w:val="20"/>
                <w:szCs w:val="20"/>
              </w:rPr>
              <w:t>Содержание информации</w:t>
            </w:r>
          </w:p>
        </w:tc>
        <w:tc>
          <w:tcPr>
            <w:tcW w:w="1370" w:type="dxa"/>
            <w:tcBorders>
              <w:top w:val="single" w:sz="4" w:space="0" w:color="00000A"/>
              <w:left w:val="single" w:sz="4" w:space="0" w:color="00000A"/>
              <w:bottom w:val="double" w:sz="4" w:space="0" w:color="00000A"/>
              <w:right w:val="single" w:sz="4" w:space="0" w:color="00000A"/>
            </w:tcBorders>
            <w:shd w:val="clear" w:color="auto" w:fill="auto"/>
            <w:tcMar>
              <w:left w:w="93" w:type="dxa"/>
            </w:tcMar>
            <w:vAlign w:val="center"/>
          </w:tcPr>
          <w:p w:rsidR="005D1AC9" w:rsidRPr="005D1AC9" w:rsidRDefault="005D1AC9" w:rsidP="005D1AC9">
            <w:pPr>
              <w:suppressAutoHyphens/>
              <w:jc w:val="center"/>
              <w:rPr>
                <w:color w:val="00000A"/>
                <w:sz w:val="20"/>
                <w:szCs w:val="20"/>
              </w:rPr>
            </w:pPr>
            <w:r w:rsidRPr="005D1AC9">
              <w:rPr>
                <w:color w:val="00000A"/>
                <w:sz w:val="20"/>
                <w:szCs w:val="20"/>
              </w:rPr>
              <w:t>Формат поля</w:t>
            </w:r>
          </w:p>
        </w:tc>
        <w:tc>
          <w:tcPr>
            <w:tcW w:w="3360" w:type="dxa"/>
            <w:tcBorders>
              <w:top w:val="single" w:sz="4" w:space="0" w:color="00000A"/>
              <w:left w:val="single" w:sz="4" w:space="0" w:color="00000A"/>
              <w:bottom w:val="doub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Примечание</w:t>
            </w:r>
          </w:p>
        </w:tc>
        <w:tc>
          <w:tcPr>
            <w:tcW w:w="2884" w:type="dxa"/>
            <w:tcBorders>
              <w:top w:val="single" w:sz="4" w:space="0" w:color="00000A"/>
              <w:left w:val="single" w:sz="4" w:space="0" w:color="00000A"/>
              <w:bottom w:val="doub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Пример</w:t>
            </w:r>
          </w:p>
        </w:tc>
      </w:tr>
      <w:tr w:rsidR="005D1AC9" w:rsidRPr="005D1AC9" w:rsidTr="000E0BEA">
        <w:tc>
          <w:tcPr>
            <w:tcW w:w="2841"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Код лицевого счета плательщика</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Текстовое</w:t>
            </w:r>
          </w:p>
        </w:tc>
        <w:tc>
          <w:tcPr>
            <w:tcW w:w="3360"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 xml:space="preserve">Длина поля =7 </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1234567</w:t>
            </w:r>
          </w:p>
        </w:tc>
      </w:tr>
      <w:tr w:rsidR="005D1AC9" w:rsidRPr="005D1AC9" w:rsidTr="000E0BEA">
        <w:tc>
          <w:tcPr>
            <w:tcW w:w="2841"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Адрес плательщика (неполный)</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Символьное</w:t>
            </w:r>
          </w:p>
        </w:tc>
        <w:tc>
          <w:tcPr>
            <w:tcW w:w="3360"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 xml:space="preserve">Адрес в формате: </w:t>
            </w:r>
          </w:p>
          <w:p w:rsidR="005D1AC9" w:rsidRPr="005D1AC9" w:rsidRDefault="005D1AC9" w:rsidP="005D1AC9">
            <w:pPr>
              <w:suppressAutoHyphens/>
              <w:rPr>
                <w:color w:val="00000A"/>
                <w:sz w:val="20"/>
                <w:szCs w:val="20"/>
              </w:rPr>
            </w:pPr>
            <w:r w:rsidRPr="005D1AC9">
              <w:rPr>
                <w:color w:val="00000A"/>
                <w:sz w:val="20"/>
                <w:szCs w:val="20"/>
              </w:rPr>
              <w:t>&lt;№ дома&gt; - &lt;№ квартиры&gt;</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57-12</w:t>
            </w:r>
          </w:p>
        </w:tc>
      </w:tr>
      <w:tr w:rsidR="005D1AC9" w:rsidRPr="005D1AC9" w:rsidTr="000E0BEA">
        <w:tc>
          <w:tcPr>
            <w:tcW w:w="2841"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Информация для плательщика</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Символьное</w:t>
            </w:r>
          </w:p>
        </w:tc>
        <w:tc>
          <w:tcPr>
            <w:tcW w:w="3360"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Сообщение для плательщика</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b/>
                <w:color w:val="00000A"/>
                <w:sz w:val="20"/>
                <w:szCs w:val="20"/>
              </w:rPr>
            </w:pPr>
            <w:r w:rsidRPr="005D1AC9">
              <w:rPr>
                <w:b/>
                <w:color w:val="00000A"/>
                <w:sz w:val="20"/>
                <w:szCs w:val="20"/>
              </w:rPr>
              <w:t>Внимание! Вы оплачиваете установку общедомового прибора учета!</w:t>
            </w:r>
          </w:p>
        </w:tc>
      </w:tr>
      <w:tr w:rsidR="005D1AC9" w:rsidRPr="005D1AC9" w:rsidTr="000E0BEA">
        <w:tc>
          <w:tcPr>
            <w:tcW w:w="2841"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Сумма к оплате на конец месяца актуальности</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5D1AC9" w:rsidRPr="005D1AC9" w:rsidRDefault="005D1AC9" w:rsidP="005D1AC9">
            <w:pPr>
              <w:suppressAutoHyphens/>
              <w:rPr>
                <w:color w:val="00000A"/>
                <w:sz w:val="20"/>
                <w:szCs w:val="20"/>
              </w:rPr>
            </w:pPr>
            <w:r w:rsidRPr="005D1AC9">
              <w:rPr>
                <w:color w:val="00000A"/>
                <w:sz w:val="20"/>
                <w:szCs w:val="20"/>
              </w:rPr>
              <w:t>Числовое</w:t>
            </w:r>
          </w:p>
        </w:tc>
        <w:tc>
          <w:tcPr>
            <w:tcW w:w="3360"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Число с двумя знаками в дробной части. Разделитель целой и дробной части – точка</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5D1AC9" w:rsidRPr="005D1AC9" w:rsidRDefault="005D1AC9" w:rsidP="005D1AC9">
            <w:pPr>
              <w:suppressAutoHyphens/>
              <w:rPr>
                <w:color w:val="00000A"/>
                <w:sz w:val="20"/>
                <w:szCs w:val="20"/>
              </w:rPr>
            </w:pPr>
            <w:r w:rsidRPr="005D1AC9">
              <w:rPr>
                <w:color w:val="00000A"/>
                <w:sz w:val="20"/>
                <w:szCs w:val="20"/>
              </w:rPr>
              <w:t>4560.23</w:t>
            </w:r>
          </w:p>
        </w:tc>
      </w:tr>
    </w:tbl>
    <w:p w:rsidR="005D1AC9" w:rsidRPr="005D1AC9" w:rsidRDefault="005D1AC9" w:rsidP="00CD1B9C">
      <w:pPr>
        <w:numPr>
          <w:ilvl w:val="0"/>
          <w:numId w:val="15"/>
        </w:numPr>
        <w:suppressAutoHyphens/>
        <w:contextualSpacing/>
        <w:rPr>
          <w:color w:val="00000A"/>
          <w:sz w:val="20"/>
          <w:szCs w:val="20"/>
        </w:rPr>
      </w:pPr>
      <w:r w:rsidRPr="005D1AC9">
        <w:rPr>
          <w:color w:val="00000A"/>
          <w:sz w:val="20"/>
          <w:szCs w:val="20"/>
        </w:rPr>
        <w:t>Последовательность полей с наименованиями счетчиков в строгом соответствии с последовательностью полей в платежном документе Плательщика.</w:t>
      </w:r>
    </w:p>
    <w:p w:rsidR="005D1AC9" w:rsidRPr="005D1AC9" w:rsidRDefault="005D1AC9" w:rsidP="005D1AC9">
      <w:pPr>
        <w:suppressAutoHyphens/>
        <w:rPr>
          <w:color w:val="00000A"/>
          <w:sz w:val="20"/>
          <w:szCs w:val="20"/>
        </w:rPr>
      </w:pPr>
    </w:p>
    <w:p w:rsidR="005D1AC9" w:rsidRPr="005D1AC9" w:rsidRDefault="005D1AC9" w:rsidP="005D1AC9">
      <w:pPr>
        <w:widowControl w:val="0"/>
        <w:suppressAutoHyphens/>
        <w:ind w:firstLine="851"/>
        <w:rPr>
          <w:bCs/>
          <w:color w:val="000000"/>
          <w:sz w:val="22"/>
          <w:szCs w:val="22"/>
        </w:rPr>
      </w:pPr>
    </w:p>
    <w:p w:rsidR="005D1AC9" w:rsidRPr="005D1AC9" w:rsidRDefault="005D1AC9" w:rsidP="005D1AC9">
      <w:pPr>
        <w:widowControl w:val="0"/>
        <w:suppressAutoHyphens/>
        <w:ind w:firstLine="851"/>
        <w:rPr>
          <w:bCs/>
          <w:color w:val="000000"/>
          <w:sz w:val="22"/>
          <w:szCs w:val="22"/>
        </w:rPr>
      </w:pPr>
    </w:p>
    <w:p w:rsidR="005D1AC9" w:rsidRPr="005D1AC9" w:rsidRDefault="005D1AC9" w:rsidP="005D1AC9">
      <w:pPr>
        <w:widowControl w:val="0"/>
        <w:suppressAutoHyphens/>
        <w:ind w:firstLine="851"/>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r w:rsidRPr="005D1AC9">
        <w:rPr>
          <w:bCs/>
          <w:color w:val="000000"/>
          <w:sz w:val="22"/>
          <w:szCs w:val="22"/>
        </w:rPr>
        <w:lastRenderedPageBreak/>
        <w:t xml:space="preserve">Приложение №  7 </w:t>
      </w:r>
    </w:p>
    <w:p w:rsidR="005D1AC9" w:rsidRPr="005D1AC9" w:rsidRDefault="005D1AC9" w:rsidP="005D1AC9">
      <w:pPr>
        <w:widowControl w:val="0"/>
        <w:suppressAutoHyphens/>
        <w:ind w:firstLine="851"/>
        <w:jc w:val="right"/>
        <w:rPr>
          <w:bCs/>
          <w:color w:val="000000"/>
          <w:sz w:val="22"/>
          <w:szCs w:val="22"/>
        </w:rPr>
      </w:pPr>
      <w:r w:rsidRPr="005D1AC9">
        <w:rPr>
          <w:bCs/>
          <w:color w:val="000000"/>
          <w:sz w:val="22"/>
          <w:szCs w:val="22"/>
        </w:rPr>
        <w:t>К Муниципальному контракту №______</w:t>
      </w:r>
    </w:p>
    <w:p w:rsidR="005D1AC9" w:rsidRPr="005D1AC9" w:rsidRDefault="005D1AC9" w:rsidP="005D1AC9">
      <w:pPr>
        <w:widowControl w:val="0"/>
        <w:suppressAutoHyphens/>
        <w:ind w:firstLine="851"/>
        <w:jc w:val="right"/>
        <w:rPr>
          <w:bCs/>
          <w:color w:val="000000"/>
          <w:sz w:val="22"/>
          <w:szCs w:val="22"/>
        </w:rPr>
      </w:pPr>
      <w:r w:rsidRPr="005D1AC9">
        <w:rPr>
          <w:bCs/>
          <w:color w:val="000000"/>
          <w:sz w:val="22"/>
          <w:szCs w:val="22"/>
        </w:rPr>
        <w:t>от «___» _________ 2018г.</w:t>
      </w:r>
    </w:p>
    <w:tbl>
      <w:tblPr>
        <w:tblpPr w:leftFromText="180" w:rightFromText="180" w:vertAnchor="text" w:horzAnchor="margin" w:tblpXSpec="right" w:tblpY="415"/>
        <w:tblW w:w="10259" w:type="dxa"/>
        <w:tblLayout w:type="fixed"/>
        <w:tblLook w:val="04A0"/>
      </w:tblPr>
      <w:tblGrid>
        <w:gridCol w:w="1289"/>
        <w:gridCol w:w="1090"/>
        <w:gridCol w:w="1360"/>
        <w:gridCol w:w="1096"/>
        <w:gridCol w:w="992"/>
        <w:gridCol w:w="2216"/>
        <w:gridCol w:w="2216"/>
      </w:tblGrid>
      <w:tr w:rsidR="005D1AC9" w:rsidRPr="005D1AC9" w:rsidTr="005D1AC9">
        <w:trPr>
          <w:trHeight w:val="300"/>
        </w:trPr>
        <w:tc>
          <w:tcPr>
            <w:tcW w:w="1289" w:type="dxa"/>
            <w:tcBorders>
              <w:top w:val="nil"/>
              <w:left w:val="nil"/>
              <w:bottom w:val="nil"/>
              <w:right w:val="nil"/>
            </w:tcBorders>
            <w:shd w:val="clear" w:color="auto" w:fill="auto"/>
            <w:noWrap/>
            <w:vAlign w:val="bottom"/>
            <w:hideMark/>
          </w:tcPr>
          <w:p w:rsidR="005D1AC9" w:rsidRPr="005D1AC9" w:rsidRDefault="005D1AC9" w:rsidP="005D1AC9">
            <w:pPr>
              <w:rPr>
                <w:rFonts w:ascii="Calibri" w:hAnsi="Calibri"/>
                <w:color w:val="000000"/>
                <w:sz w:val="22"/>
                <w:szCs w:val="22"/>
              </w:rPr>
            </w:pPr>
          </w:p>
        </w:tc>
        <w:tc>
          <w:tcPr>
            <w:tcW w:w="1090" w:type="dxa"/>
            <w:tcBorders>
              <w:top w:val="nil"/>
              <w:left w:val="nil"/>
              <w:bottom w:val="nil"/>
              <w:right w:val="nil"/>
            </w:tcBorders>
            <w:shd w:val="clear" w:color="auto" w:fill="auto"/>
            <w:noWrap/>
            <w:vAlign w:val="bottom"/>
            <w:hideMark/>
          </w:tcPr>
          <w:p w:rsidR="005D1AC9" w:rsidRPr="005D1AC9" w:rsidRDefault="005D1AC9" w:rsidP="005D1AC9">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5D1AC9" w:rsidRPr="005D1AC9" w:rsidRDefault="005D1AC9" w:rsidP="005D1AC9">
            <w:pPr>
              <w:rPr>
                <w:rFonts w:ascii="Calibri" w:hAnsi="Calibri"/>
                <w:color w:val="000000"/>
                <w:sz w:val="22"/>
                <w:szCs w:val="22"/>
              </w:rPr>
            </w:pPr>
          </w:p>
        </w:tc>
        <w:tc>
          <w:tcPr>
            <w:tcW w:w="4304" w:type="dxa"/>
            <w:gridSpan w:val="3"/>
            <w:tcBorders>
              <w:top w:val="nil"/>
              <w:left w:val="nil"/>
              <w:bottom w:val="nil"/>
              <w:right w:val="nil"/>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РЕЕСТР ИСПОЛНИТЕЛЯ  (реестр переводов)</w:t>
            </w:r>
          </w:p>
        </w:tc>
        <w:tc>
          <w:tcPr>
            <w:tcW w:w="2216" w:type="dxa"/>
            <w:tcBorders>
              <w:top w:val="nil"/>
              <w:left w:val="nil"/>
              <w:bottom w:val="nil"/>
              <w:right w:val="nil"/>
            </w:tcBorders>
            <w:shd w:val="clear" w:color="auto" w:fill="auto"/>
            <w:noWrap/>
            <w:vAlign w:val="bottom"/>
            <w:hideMark/>
          </w:tcPr>
          <w:p w:rsidR="005D1AC9" w:rsidRPr="005D1AC9" w:rsidRDefault="005D1AC9" w:rsidP="005D1AC9">
            <w:pPr>
              <w:rPr>
                <w:rFonts w:ascii="Calibri" w:hAnsi="Calibri"/>
                <w:color w:val="000000"/>
                <w:sz w:val="22"/>
                <w:szCs w:val="22"/>
              </w:rPr>
            </w:pPr>
          </w:p>
        </w:tc>
      </w:tr>
      <w:tr w:rsidR="005D1AC9" w:rsidRPr="005D1AC9" w:rsidTr="005D1AC9">
        <w:trPr>
          <w:trHeight w:val="5325"/>
        </w:trPr>
        <w:tc>
          <w:tcPr>
            <w:tcW w:w="12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Лицевой номер абонета (указанный в квитанции)</w:t>
            </w:r>
          </w:p>
        </w:tc>
        <w:tc>
          <w:tcPr>
            <w:tcW w:w="1090" w:type="dxa"/>
            <w:tcBorders>
              <w:top w:val="single" w:sz="4" w:space="0" w:color="auto"/>
              <w:left w:val="nil"/>
              <w:bottom w:val="single" w:sz="4" w:space="0" w:color="auto"/>
              <w:right w:val="single" w:sz="4" w:space="0" w:color="auto"/>
            </w:tcBorders>
            <w:shd w:val="clear" w:color="auto" w:fill="auto"/>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Сумма оплаты абонента</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ФИО абонента</w:t>
            </w:r>
          </w:p>
        </w:tc>
        <w:tc>
          <w:tcPr>
            <w:tcW w:w="1096" w:type="dxa"/>
            <w:tcBorders>
              <w:top w:val="single" w:sz="4" w:space="0" w:color="auto"/>
              <w:left w:val="nil"/>
              <w:bottom w:val="single" w:sz="4" w:space="0" w:color="auto"/>
              <w:right w:val="single" w:sz="4" w:space="0" w:color="auto"/>
            </w:tcBorders>
            <w:shd w:val="clear" w:color="auto" w:fill="auto"/>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Адрес абонента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Расчётный период</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Показания счётчиков холодной воды по формату: имя счётчика:показания счётчика. Каждый отдельный счётчик разграничиваеться запятой, при неимении какого либо счётчика поля остаются пустыми , обязательное количество 3 счётчика;</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Показания счётчиков горячей воды по формату: имя счётчика:показания счётчика. Каждый отдельный счётчик разграничиваеться запятой, при неимении какого либо счётчика поля остаются пустыми , обязательное количество 3 счётчика;</w:t>
            </w:r>
          </w:p>
        </w:tc>
      </w:tr>
      <w:tr w:rsidR="005D1AC9" w:rsidRPr="005D1AC9" w:rsidTr="005D1AC9">
        <w:trPr>
          <w:trHeight w:val="315"/>
        </w:trPr>
        <w:tc>
          <w:tcPr>
            <w:tcW w:w="1289" w:type="dxa"/>
            <w:tcBorders>
              <w:top w:val="nil"/>
              <w:left w:val="single" w:sz="4" w:space="0" w:color="auto"/>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1090000</w:t>
            </w:r>
          </w:p>
        </w:tc>
        <w:tc>
          <w:tcPr>
            <w:tcW w:w="109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550.88</w:t>
            </w:r>
          </w:p>
        </w:tc>
        <w:tc>
          <w:tcPr>
            <w:tcW w:w="136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Иванов И.И</w:t>
            </w:r>
          </w:p>
        </w:tc>
        <w:tc>
          <w:tcPr>
            <w:tcW w:w="1096"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Звездная ул дом 99 кв 9</w:t>
            </w:r>
          </w:p>
        </w:tc>
        <w:tc>
          <w:tcPr>
            <w:tcW w:w="992"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118</w:t>
            </w:r>
          </w:p>
        </w:tc>
        <w:tc>
          <w:tcPr>
            <w:tcW w:w="2216"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Кухня:84,Туалет:143,:</w:t>
            </w:r>
          </w:p>
        </w:tc>
        <w:tc>
          <w:tcPr>
            <w:tcW w:w="2216"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Кухня:99,Туалет:227,:</w:t>
            </w:r>
          </w:p>
        </w:tc>
      </w:tr>
      <w:tr w:rsidR="005D1AC9" w:rsidRPr="005D1AC9" w:rsidTr="005D1AC9">
        <w:trPr>
          <w:trHeight w:val="300"/>
        </w:trPr>
        <w:tc>
          <w:tcPr>
            <w:tcW w:w="1289" w:type="dxa"/>
            <w:tcBorders>
              <w:top w:val="nil"/>
              <w:left w:val="single" w:sz="4" w:space="0" w:color="auto"/>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1190000</w:t>
            </w:r>
          </w:p>
        </w:tc>
        <w:tc>
          <w:tcPr>
            <w:tcW w:w="109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1066.80</w:t>
            </w:r>
          </w:p>
        </w:tc>
        <w:tc>
          <w:tcPr>
            <w:tcW w:w="136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Федоров Ф.Ф.</w:t>
            </w:r>
          </w:p>
        </w:tc>
        <w:tc>
          <w:tcPr>
            <w:tcW w:w="1096"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Звездная ул дом 99 кв 199</w:t>
            </w:r>
          </w:p>
        </w:tc>
        <w:tc>
          <w:tcPr>
            <w:tcW w:w="992"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118</w:t>
            </w:r>
          </w:p>
        </w:tc>
        <w:tc>
          <w:tcPr>
            <w:tcW w:w="2216"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Кухня:99,Туалет:143,:</w:t>
            </w:r>
          </w:p>
        </w:tc>
        <w:tc>
          <w:tcPr>
            <w:tcW w:w="2216"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Кухня:99,Туалет:99,:</w:t>
            </w:r>
          </w:p>
        </w:tc>
      </w:tr>
    </w:tbl>
    <w:p w:rsidR="005D1AC9" w:rsidRPr="005D1AC9" w:rsidRDefault="005D1AC9" w:rsidP="005D1AC9">
      <w:pPr>
        <w:widowControl w:val="0"/>
        <w:suppressAutoHyphens/>
        <w:ind w:firstLine="851"/>
        <w:rPr>
          <w:bCs/>
          <w:color w:val="000000"/>
          <w:sz w:val="22"/>
          <w:szCs w:val="22"/>
        </w:rPr>
      </w:pPr>
    </w:p>
    <w:p w:rsidR="005D1AC9" w:rsidRPr="005D1AC9" w:rsidRDefault="005D1AC9" w:rsidP="005D1AC9">
      <w:pPr>
        <w:widowControl w:val="0"/>
        <w:suppressAutoHyphens/>
        <w:ind w:firstLine="851"/>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widowControl w:val="0"/>
        <w:suppressAutoHyphens/>
        <w:ind w:firstLine="851"/>
        <w:jc w:val="right"/>
        <w:rPr>
          <w:bCs/>
          <w:color w:val="000000"/>
          <w:sz w:val="22"/>
          <w:szCs w:val="22"/>
        </w:rPr>
      </w:pPr>
      <w:r w:rsidRPr="005D1AC9">
        <w:rPr>
          <w:bCs/>
          <w:color w:val="000000"/>
          <w:sz w:val="22"/>
          <w:szCs w:val="22"/>
        </w:rPr>
        <w:lastRenderedPageBreak/>
        <w:t xml:space="preserve">Приложение №  8 </w:t>
      </w:r>
    </w:p>
    <w:p w:rsidR="005D1AC9" w:rsidRPr="005D1AC9" w:rsidRDefault="005D1AC9" w:rsidP="005D1AC9">
      <w:pPr>
        <w:widowControl w:val="0"/>
        <w:suppressAutoHyphens/>
        <w:ind w:firstLine="851"/>
        <w:jc w:val="right"/>
        <w:rPr>
          <w:bCs/>
          <w:color w:val="000000"/>
          <w:sz w:val="22"/>
          <w:szCs w:val="22"/>
        </w:rPr>
      </w:pPr>
      <w:r w:rsidRPr="005D1AC9">
        <w:rPr>
          <w:bCs/>
          <w:color w:val="000000"/>
          <w:sz w:val="22"/>
          <w:szCs w:val="22"/>
        </w:rPr>
        <w:t>К Муниципальному контракту №______</w:t>
      </w:r>
    </w:p>
    <w:p w:rsidR="005D1AC9" w:rsidRPr="005D1AC9" w:rsidRDefault="005D1AC9" w:rsidP="005D1AC9">
      <w:pPr>
        <w:widowControl w:val="0"/>
        <w:suppressAutoHyphens/>
        <w:ind w:firstLine="851"/>
        <w:jc w:val="right"/>
        <w:rPr>
          <w:bCs/>
          <w:color w:val="000000"/>
          <w:sz w:val="22"/>
          <w:szCs w:val="22"/>
        </w:rPr>
      </w:pPr>
      <w:r w:rsidRPr="005D1AC9">
        <w:rPr>
          <w:bCs/>
          <w:color w:val="000000"/>
          <w:sz w:val="22"/>
          <w:szCs w:val="22"/>
        </w:rPr>
        <w:t>от «___» _________ 2018г.</w:t>
      </w:r>
    </w:p>
    <w:p w:rsidR="005D1AC9" w:rsidRPr="005D1AC9" w:rsidRDefault="005D1AC9" w:rsidP="005D1AC9">
      <w:pPr>
        <w:widowControl w:val="0"/>
        <w:suppressAutoHyphens/>
        <w:ind w:firstLine="851"/>
        <w:jc w:val="right"/>
        <w:rPr>
          <w:bCs/>
          <w:color w:val="000000"/>
          <w:sz w:val="22"/>
          <w:szCs w:val="22"/>
        </w:rPr>
      </w:pPr>
    </w:p>
    <w:p w:rsidR="005D1AC9" w:rsidRPr="005D1AC9" w:rsidRDefault="005D1AC9" w:rsidP="005D1AC9">
      <w:pPr>
        <w:suppressAutoHyphens/>
      </w:pPr>
    </w:p>
    <w:p w:rsidR="005D1AC9" w:rsidRPr="005D1AC9" w:rsidRDefault="005D1AC9" w:rsidP="005D1AC9">
      <w:pPr>
        <w:suppressAutoHyphens/>
      </w:pPr>
    </w:p>
    <w:tbl>
      <w:tblPr>
        <w:tblW w:w="10490" w:type="dxa"/>
        <w:tblInd w:w="-34" w:type="dxa"/>
        <w:tblLayout w:type="fixed"/>
        <w:tblLook w:val="04A0"/>
      </w:tblPr>
      <w:tblGrid>
        <w:gridCol w:w="992"/>
        <w:gridCol w:w="1106"/>
        <w:gridCol w:w="1660"/>
        <w:gridCol w:w="1602"/>
        <w:gridCol w:w="1420"/>
        <w:gridCol w:w="1867"/>
        <w:gridCol w:w="1843"/>
      </w:tblGrid>
      <w:tr w:rsidR="005D1AC9" w:rsidRPr="005D1AC9" w:rsidTr="000E0BEA">
        <w:trPr>
          <w:trHeight w:val="735"/>
        </w:trPr>
        <w:tc>
          <w:tcPr>
            <w:tcW w:w="992" w:type="dxa"/>
            <w:tcBorders>
              <w:top w:val="nil"/>
              <w:left w:val="nil"/>
              <w:bottom w:val="nil"/>
              <w:right w:val="nil"/>
            </w:tcBorders>
            <w:shd w:val="clear" w:color="auto" w:fill="auto"/>
            <w:noWrap/>
            <w:vAlign w:val="bottom"/>
            <w:hideMark/>
          </w:tcPr>
          <w:p w:rsidR="005D1AC9" w:rsidRPr="005D1AC9" w:rsidRDefault="005D1AC9" w:rsidP="005D1AC9">
            <w:pPr>
              <w:rPr>
                <w:rFonts w:ascii="Calibri" w:hAnsi="Calibri"/>
                <w:color w:val="000000"/>
                <w:sz w:val="22"/>
                <w:szCs w:val="22"/>
              </w:rPr>
            </w:pPr>
          </w:p>
        </w:tc>
        <w:tc>
          <w:tcPr>
            <w:tcW w:w="7655" w:type="dxa"/>
            <w:gridSpan w:val="5"/>
            <w:tcBorders>
              <w:top w:val="nil"/>
              <w:left w:val="nil"/>
              <w:bottom w:val="single" w:sz="4" w:space="0" w:color="auto"/>
              <w:right w:val="nil"/>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РЕЕСТР ЗАКАЗЧИКА (реестр начислений платы за холодной водоснабжение и водоотведение)</w:t>
            </w:r>
          </w:p>
        </w:tc>
        <w:tc>
          <w:tcPr>
            <w:tcW w:w="1843" w:type="dxa"/>
            <w:tcBorders>
              <w:top w:val="nil"/>
              <w:left w:val="nil"/>
              <w:bottom w:val="nil"/>
              <w:right w:val="nil"/>
            </w:tcBorders>
            <w:shd w:val="clear" w:color="auto" w:fill="auto"/>
            <w:noWrap/>
            <w:vAlign w:val="bottom"/>
            <w:hideMark/>
          </w:tcPr>
          <w:p w:rsidR="005D1AC9" w:rsidRPr="005D1AC9" w:rsidRDefault="005D1AC9" w:rsidP="005D1AC9">
            <w:pPr>
              <w:rPr>
                <w:rFonts w:ascii="Calibri" w:hAnsi="Calibri"/>
                <w:color w:val="000000"/>
                <w:sz w:val="22"/>
                <w:szCs w:val="22"/>
              </w:rPr>
            </w:pPr>
          </w:p>
        </w:tc>
      </w:tr>
      <w:tr w:rsidR="005D1AC9" w:rsidRPr="000E0BEA" w:rsidTr="000E0BEA">
        <w:trPr>
          <w:trHeight w:val="3225"/>
        </w:trPr>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1AC9" w:rsidRPr="000E0BEA" w:rsidRDefault="005D1AC9" w:rsidP="005D1AC9">
            <w:pPr>
              <w:jc w:val="center"/>
              <w:rPr>
                <w:rFonts w:ascii="Calibri" w:hAnsi="Calibri"/>
                <w:b/>
                <w:bCs/>
                <w:color w:val="000000"/>
                <w:sz w:val="20"/>
                <w:szCs w:val="20"/>
              </w:rPr>
            </w:pPr>
            <w:r w:rsidRPr="000E0BEA">
              <w:rPr>
                <w:rFonts w:ascii="Calibri" w:hAnsi="Calibri"/>
                <w:b/>
                <w:bCs/>
                <w:color w:val="000000"/>
                <w:sz w:val="20"/>
                <w:szCs w:val="20"/>
              </w:rPr>
              <w:t>Лицевой номер абоне</w:t>
            </w:r>
            <w:r w:rsidR="000E0BEA" w:rsidRPr="000E0BEA">
              <w:rPr>
                <w:rFonts w:ascii="Calibri" w:hAnsi="Calibri"/>
                <w:b/>
                <w:bCs/>
                <w:color w:val="000000"/>
                <w:sz w:val="20"/>
                <w:szCs w:val="20"/>
              </w:rPr>
              <w:t>н</w:t>
            </w:r>
            <w:r w:rsidRPr="000E0BEA">
              <w:rPr>
                <w:rFonts w:ascii="Calibri" w:hAnsi="Calibri"/>
                <w:b/>
                <w:bCs/>
                <w:color w:val="000000"/>
                <w:sz w:val="20"/>
                <w:szCs w:val="20"/>
              </w:rPr>
              <w:t>та (указанный в квитанции)</w:t>
            </w:r>
          </w:p>
        </w:tc>
        <w:tc>
          <w:tcPr>
            <w:tcW w:w="1106" w:type="dxa"/>
            <w:tcBorders>
              <w:top w:val="nil"/>
              <w:left w:val="nil"/>
              <w:bottom w:val="single" w:sz="4" w:space="0" w:color="auto"/>
              <w:right w:val="single" w:sz="4" w:space="0" w:color="auto"/>
            </w:tcBorders>
            <w:shd w:val="clear" w:color="auto" w:fill="auto"/>
            <w:vAlign w:val="bottom"/>
            <w:hideMark/>
          </w:tcPr>
          <w:p w:rsidR="005D1AC9" w:rsidRPr="000E0BEA" w:rsidRDefault="005D1AC9" w:rsidP="005D1AC9">
            <w:pPr>
              <w:jc w:val="center"/>
              <w:rPr>
                <w:rFonts w:ascii="Calibri" w:hAnsi="Calibri"/>
                <w:b/>
                <w:bCs/>
                <w:color w:val="000000"/>
                <w:sz w:val="20"/>
                <w:szCs w:val="20"/>
              </w:rPr>
            </w:pPr>
            <w:r w:rsidRPr="000E0BEA">
              <w:rPr>
                <w:rFonts w:ascii="Calibri" w:hAnsi="Calibri"/>
                <w:b/>
                <w:bCs/>
                <w:color w:val="000000"/>
                <w:sz w:val="20"/>
                <w:szCs w:val="20"/>
              </w:rPr>
              <w:t>Сумма долга абонента</w:t>
            </w:r>
          </w:p>
        </w:tc>
        <w:tc>
          <w:tcPr>
            <w:tcW w:w="1660" w:type="dxa"/>
            <w:tcBorders>
              <w:top w:val="nil"/>
              <w:left w:val="nil"/>
              <w:bottom w:val="single" w:sz="4" w:space="0" w:color="auto"/>
              <w:right w:val="single" w:sz="4" w:space="0" w:color="auto"/>
            </w:tcBorders>
            <w:shd w:val="clear" w:color="auto" w:fill="auto"/>
            <w:vAlign w:val="bottom"/>
            <w:hideMark/>
          </w:tcPr>
          <w:p w:rsidR="005D1AC9" w:rsidRPr="000E0BEA" w:rsidRDefault="005D1AC9" w:rsidP="005D1AC9">
            <w:pPr>
              <w:jc w:val="center"/>
              <w:rPr>
                <w:rFonts w:ascii="Calibri" w:hAnsi="Calibri"/>
                <w:b/>
                <w:bCs/>
                <w:color w:val="000000"/>
                <w:sz w:val="20"/>
                <w:szCs w:val="20"/>
              </w:rPr>
            </w:pPr>
            <w:r w:rsidRPr="000E0BEA">
              <w:rPr>
                <w:rFonts w:ascii="Calibri" w:hAnsi="Calibri"/>
                <w:b/>
                <w:bCs/>
                <w:color w:val="000000"/>
                <w:sz w:val="20"/>
                <w:szCs w:val="20"/>
              </w:rPr>
              <w:t>ФИО абонента</w:t>
            </w:r>
          </w:p>
        </w:tc>
        <w:tc>
          <w:tcPr>
            <w:tcW w:w="1602" w:type="dxa"/>
            <w:tcBorders>
              <w:top w:val="nil"/>
              <w:left w:val="nil"/>
              <w:bottom w:val="single" w:sz="4" w:space="0" w:color="auto"/>
              <w:right w:val="single" w:sz="4" w:space="0" w:color="auto"/>
            </w:tcBorders>
            <w:shd w:val="clear" w:color="auto" w:fill="auto"/>
            <w:vAlign w:val="bottom"/>
            <w:hideMark/>
          </w:tcPr>
          <w:p w:rsidR="005D1AC9" w:rsidRPr="000E0BEA" w:rsidRDefault="005D1AC9" w:rsidP="005D1AC9">
            <w:pPr>
              <w:jc w:val="center"/>
              <w:rPr>
                <w:rFonts w:ascii="Calibri" w:hAnsi="Calibri"/>
                <w:b/>
                <w:bCs/>
                <w:color w:val="000000"/>
                <w:sz w:val="20"/>
                <w:szCs w:val="20"/>
              </w:rPr>
            </w:pPr>
            <w:r w:rsidRPr="000E0BEA">
              <w:rPr>
                <w:rFonts w:ascii="Calibri" w:hAnsi="Calibri"/>
                <w:b/>
                <w:bCs/>
                <w:color w:val="000000"/>
                <w:sz w:val="20"/>
                <w:szCs w:val="20"/>
              </w:rPr>
              <w:t>Адрес абонента</w:t>
            </w:r>
          </w:p>
        </w:tc>
        <w:tc>
          <w:tcPr>
            <w:tcW w:w="1420" w:type="dxa"/>
            <w:tcBorders>
              <w:top w:val="nil"/>
              <w:left w:val="nil"/>
              <w:bottom w:val="single" w:sz="4" w:space="0" w:color="auto"/>
              <w:right w:val="single" w:sz="4" w:space="0" w:color="auto"/>
            </w:tcBorders>
            <w:shd w:val="clear" w:color="auto" w:fill="auto"/>
            <w:vAlign w:val="bottom"/>
            <w:hideMark/>
          </w:tcPr>
          <w:p w:rsidR="005D1AC9" w:rsidRPr="000E0BEA" w:rsidRDefault="005D1AC9" w:rsidP="005D1AC9">
            <w:pPr>
              <w:jc w:val="center"/>
              <w:rPr>
                <w:rFonts w:ascii="Calibri" w:hAnsi="Calibri"/>
                <w:b/>
                <w:bCs/>
                <w:color w:val="000000"/>
                <w:sz w:val="20"/>
                <w:szCs w:val="20"/>
              </w:rPr>
            </w:pPr>
            <w:r w:rsidRPr="000E0BEA">
              <w:rPr>
                <w:rFonts w:ascii="Calibri" w:hAnsi="Calibri"/>
                <w:b/>
                <w:bCs/>
                <w:color w:val="000000"/>
                <w:sz w:val="20"/>
                <w:szCs w:val="20"/>
              </w:rPr>
              <w:t>Расчётный период</w:t>
            </w:r>
          </w:p>
        </w:tc>
        <w:tc>
          <w:tcPr>
            <w:tcW w:w="1867" w:type="dxa"/>
            <w:tcBorders>
              <w:top w:val="nil"/>
              <w:left w:val="nil"/>
              <w:bottom w:val="single" w:sz="4" w:space="0" w:color="auto"/>
              <w:right w:val="single" w:sz="4" w:space="0" w:color="auto"/>
            </w:tcBorders>
            <w:shd w:val="clear" w:color="auto" w:fill="auto"/>
            <w:vAlign w:val="bottom"/>
            <w:hideMark/>
          </w:tcPr>
          <w:p w:rsidR="005D1AC9" w:rsidRPr="000E0BEA" w:rsidRDefault="005D1AC9" w:rsidP="000E0BEA">
            <w:pPr>
              <w:jc w:val="center"/>
              <w:rPr>
                <w:rFonts w:ascii="Calibri" w:hAnsi="Calibri"/>
                <w:b/>
                <w:bCs/>
                <w:color w:val="000000"/>
                <w:sz w:val="20"/>
                <w:szCs w:val="20"/>
              </w:rPr>
            </w:pPr>
            <w:r w:rsidRPr="000E0BEA">
              <w:rPr>
                <w:rFonts w:ascii="Calibri" w:hAnsi="Calibri"/>
                <w:b/>
                <w:bCs/>
                <w:color w:val="000000"/>
                <w:sz w:val="20"/>
                <w:szCs w:val="20"/>
              </w:rPr>
              <w:t>Показания счётчиков холодной воды по формату: имя счётчика:</w:t>
            </w:r>
            <w:r w:rsidR="000E0BEA">
              <w:rPr>
                <w:rFonts w:ascii="Calibri" w:hAnsi="Calibri"/>
                <w:b/>
                <w:bCs/>
                <w:color w:val="000000"/>
                <w:sz w:val="20"/>
                <w:szCs w:val="20"/>
              </w:rPr>
              <w:t xml:space="preserve"> </w:t>
            </w:r>
            <w:r w:rsidRPr="000E0BEA">
              <w:rPr>
                <w:rFonts w:ascii="Calibri" w:hAnsi="Calibri"/>
                <w:b/>
                <w:bCs/>
                <w:color w:val="000000"/>
                <w:sz w:val="20"/>
                <w:szCs w:val="20"/>
              </w:rPr>
              <w:t>показания счётчика. Каждый отдельный счётчик разграничивается запятой, при неимении какого либо счётчика поля остаются пустыми , обязательное количество 3 счётчика;</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5D1AC9" w:rsidRPr="000E0BEA" w:rsidRDefault="005D1AC9" w:rsidP="000E0BEA">
            <w:pPr>
              <w:jc w:val="center"/>
              <w:rPr>
                <w:rFonts w:ascii="Calibri" w:hAnsi="Calibri"/>
                <w:b/>
                <w:bCs/>
                <w:color w:val="000000"/>
                <w:sz w:val="20"/>
                <w:szCs w:val="20"/>
              </w:rPr>
            </w:pPr>
            <w:r w:rsidRPr="000E0BEA">
              <w:rPr>
                <w:rFonts w:ascii="Calibri" w:hAnsi="Calibri"/>
                <w:b/>
                <w:bCs/>
                <w:color w:val="000000"/>
                <w:sz w:val="20"/>
                <w:szCs w:val="20"/>
              </w:rPr>
              <w:t>Показания счётчиков горячей воды по формату: имя счётчика:</w:t>
            </w:r>
            <w:r w:rsidR="000E0BEA">
              <w:rPr>
                <w:rFonts w:ascii="Calibri" w:hAnsi="Calibri"/>
                <w:b/>
                <w:bCs/>
                <w:color w:val="000000"/>
                <w:sz w:val="20"/>
                <w:szCs w:val="20"/>
              </w:rPr>
              <w:t xml:space="preserve"> </w:t>
            </w:r>
            <w:r w:rsidRPr="000E0BEA">
              <w:rPr>
                <w:rFonts w:ascii="Calibri" w:hAnsi="Calibri"/>
                <w:b/>
                <w:bCs/>
                <w:color w:val="000000"/>
                <w:sz w:val="20"/>
                <w:szCs w:val="20"/>
              </w:rPr>
              <w:t>показания счётчика. Каждый отдельный счётчик разграничивается запятой, при неимении какого либо счётчика поля остаются пустыми , обязательное количество 3 счётчика;</w:t>
            </w:r>
          </w:p>
        </w:tc>
      </w:tr>
      <w:tr w:rsidR="005D1AC9" w:rsidRPr="005D1AC9" w:rsidTr="000E0BEA">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1010100</w:t>
            </w:r>
          </w:p>
        </w:tc>
        <w:tc>
          <w:tcPr>
            <w:tcW w:w="1106"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500.88</w:t>
            </w:r>
          </w:p>
        </w:tc>
        <w:tc>
          <w:tcPr>
            <w:tcW w:w="166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Иванов И.И</w:t>
            </w:r>
          </w:p>
        </w:tc>
        <w:tc>
          <w:tcPr>
            <w:tcW w:w="1602"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Звездная ул дом 99 кв 9</w:t>
            </w:r>
          </w:p>
        </w:tc>
        <w:tc>
          <w:tcPr>
            <w:tcW w:w="142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118</w:t>
            </w:r>
          </w:p>
        </w:tc>
        <w:tc>
          <w:tcPr>
            <w:tcW w:w="1867"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Кухня:84,Туалет:143,:</w:t>
            </w:r>
          </w:p>
        </w:tc>
        <w:tc>
          <w:tcPr>
            <w:tcW w:w="1843"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Кухня:99,Туалет:227,:</w:t>
            </w:r>
          </w:p>
        </w:tc>
      </w:tr>
      <w:tr w:rsidR="005D1AC9" w:rsidRPr="005D1AC9" w:rsidTr="000E0BEA">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1191919</w:t>
            </w:r>
          </w:p>
        </w:tc>
        <w:tc>
          <w:tcPr>
            <w:tcW w:w="1106"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166.8</w:t>
            </w:r>
          </w:p>
        </w:tc>
        <w:tc>
          <w:tcPr>
            <w:tcW w:w="166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Федоров Ф.Ф.</w:t>
            </w:r>
          </w:p>
        </w:tc>
        <w:tc>
          <w:tcPr>
            <w:tcW w:w="1602"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Звездная ул дом 99 кв 199</w:t>
            </w:r>
          </w:p>
        </w:tc>
        <w:tc>
          <w:tcPr>
            <w:tcW w:w="142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118</w:t>
            </w:r>
          </w:p>
        </w:tc>
        <w:tc>
          <w:tcPr>
            <w:tcW w:w="1867"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Кухня:99,Туалет:143,:</w:t>
            </w:r>
          </w:p>
        </w:tc>
        <w:tc>
          <w:tcPr>
            <w:tcW w:w="1843"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jc w:val="center"/>
              <w:rPr>
                <w:rFonts w:ascii="Calibri" w:hAnsi="Calibri"/>
                <w:color w:val="000000"/>
                <w:sz w:val="22"/>
                <w:szCs w:val="22"/>
              </w:rPr>
            </w:pPr>
            <w:r w:rsidRPr="005D1AC9">
              <w:rPr>
                <w:rFonts w:ascii="Calibri" w:hAnsi="Calibri"/>
                <w:color w:val="000000"/>
                <w:sz w:val="22"/>
                <w:szCs w:val="22"/>
              </w:rPr>
              <w:t>Кухня:99,Туалет:99,:</w:t>
            </w:r>
          </w:p>
        </w:tc>
      </w:tr>
      <w:tr w:rsidR="005D1AC9" w:rsidRPr="005D1AC9" w:rsidTr="000E0BEA">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D1AC9" w:rsidRPr="005D1AC9" w:rsidRDefault="005D1AC9" w:rsidP="005D1AC9">
            <w:pPr>
              <w:rPr>
                <w:rFonts w:ascii="Calibri" w:hAnsi="Calibri"/>
                <w:color w:val="000000"/>
                <w:sz w:val="22"/>
                <w:szCs w:val="22"/>
              </w:rPr>
            </w:pPr>
            <w:r w:rsidRPr="005D1AC9">
              <w:rPr>
                <w:rFonts w:ascii="Calibri" w:hAnsi="Calibri"/>
                <w:color w:val="000000"/>
                <w:sz w:val="22"/>
                <w:szCs w:val="22"/>
              </w:rPr>
              <w:t> </w:t>
            </w:r>
          </w:p>
        </w:tc>
        <w:tc>
          <w:tcPr>
            <w:tcW w:w="1106"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rPr>
                <w:rFonts w:ascii="Calibri" w:hAnsi="Calibri"/>
                <w:color w:val="000000"/>
                <w:sz w:val="22"/>
                <w:szCs w:val="22"/>
              </w:rPr>
            </w:pPr>
            <w:r w:rsidRPr="005D1AC9">
              <w:rPr>
                <w:rFonts w:ascii="Calibri" w:hAnsi="Calibri"/>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rPr>
                <w:rFonts w:ascii="Calibri" w:hAnsi="Calibri"/>
                <w:color w:val="000000"/>
                <w:sz w:val="22"/>
                <w:szCs w:val="22"/>
              </w:rPr>
            </w:pPr>
            <w:r w:rsidRPr="005D1AC9">
              <w:rPr>
                <w:rFonts w:ascii="Calibri" w:hAnsi="Calibri"/>
                <w:color w:val="000000"/>
                <w:sz w:val="22"/>
                <w:szCs w:val="22"/>
              </w:rPr>
              <w:t> </w:t>
            </w:r>
          </w:p>
        </w:tc>
        <w:tc>
          <w:tcPr>
            <w:tcW w:w="1602"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rPr>
                <w:rFonts w:ascii="Calibri" w:hAnsi="Calibri"/>
                <w:color w:val="000000"/>
                <w:sz w:val="22"/>
                <w:szCs w:val="22"/>
              </w:rPr>
            </w:pPr>
            <w:r w:rsidRPr="005D1AC9">
              <w:rPr>
                <w:rFonts w:ascii="Calibri" w:hAnsi="Calibri"/>
                <w:color w:val="000000"/>
                <w:sz w:val="22"/>
                <w:szCs w:val="22"/>
              </w:rPr>
              <w:t> </w:t>
            </w:r>
          </w:p>
        </w:tc>
        <w:tc>
          <w:tcPr>
            <w:tcW w:w="1420"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rPr>
                <w:rFonts w:ascii="Calibri" w:hAnsi="Calibri"/>
                <w:color w:val="000000"/>
                <w:sz w:val="22"/>
                <w:szCs w:val="22"/>
              </w:rPr>
            </w:pPr>
            <w:r w:rsidRPr="005D1AC9">
              <w:rPr>
                <w:rFonts w:ascii="Calibri" w:hAnsi="Calibri"/>
                <w:color w:val="000000"/>
                <w:sz w:val="22"/>
                <w:szCs w:val="22"/>
              </w:rPr>
              <w:t> </w:t>
            </w:r>
          </w:p>
        </w:tc>
        <w:tc>
          <w:tcPr>
            <w:tcW w:w="1867"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rPr>
                <w:rFonts w:ascii="Calibri" w:hAnsi="Calibri"/>
                <w:color w:val="000000"/>
                <w:sz w:val="22"/>
                <w:szCs w:val="22"/>
              </w:rPr>
            </w:pPr>
            <w:r w:rsidRPr="005D1AC9">
              <w:rPr>
                <w:rFonts w:ascii="Calibri" w:hAnsi="Calibri"/>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bottom"/>
            <w:hideMark/>
          </w:tcPr>
          <w:p w:rsidR="005D1AC9" w:rsidRPr="005D1AC9" w:rsidRDefault="005D1AC9" w:rsidP="005D1AC9">
            <w:pPr>
              <w:rPr>
                <w:rFonts w:ascii="Calibri" w:hAnsi="Calibri"/>
                <w:color w:val="000000"/>
                <w:sz w:val="22"/>
                <w:szCs w:val="22"/>
              </w:rPr>
            </w:pPr>
            <w:r w:rsidRPr="005D1AC9">
              <w:rPr>
                <w:rFonts w:ascii="Calibri" w:hAnsi="Calibri"/>
                <w:color w:val="000000"/>
                <w:sz w:val="22"/>
                <w:szCs w:val="22"/>
              </w:rPr>
              <w:t> </w:t>
            </w:r>
          </w:p>
        </w:tc>
      </w:tr>
    </w:tbl>
    <w:p w:rsidR="005D1AC9" w:rsidRPr="005D1AC9" w:rsidRDefault="005D1AC9" w:rsidP="005D1AC9">
      <w:pPr>
        <w:suppressAutoHyphens/>
      </w:pPr>
    </w:p>
    <w:p w:rsidR="008173D4" w:rsidRPr="008173D4" w:rsidRDefault="008173D4" w:rsidP="00CD1B9C">
      <w:pPr>
        <w:numPr>
          <w:ilvl w:val="0"/>
          <w:numId w:val="15"/>
        </w:numPr>
        <w:suppressAutoHyphens/>
        <w:contextualSpacing/>
        <w:rPr>
          <w:color w:val="00000A"/>
          <w:sz w:val="20"/>
          <w:szCs w:val="20"/>
        </w:rPr>
      </w:pPr>
    </w:p>
    <w:p w:rsidR="008173D4" w:rsidRPr="008173D4" w:rsidRDefault="008173D4" w:rsidP="008173D4">
      <w:pPr>
        <w:suppressAutoHyphens/>
        <w:rPr>
          <w:color w:val="00000A"/>
          <w:sz w:val="20"/>
          <w:szCs w:val="2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sectPr w:rsidR="008173D4" w:rsidSect="00D71980">
          <w:pgSz w:w="11906" w:h="16838"/>
          <w:pgMar w:top="1134" w:right="851" w:bottom="1134" w:left="1701" w:header="709" w:footer="709" w:gutter="0"/>
          <w:cols w:space="708"/>
          <w:docGrid w:linePitch="360"/>
        </w:sect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7C4E21" w:rsidRPr="0067433A" w:rsidRDefault="007C4E21" w:rsidP="002B49C2">
      <w:pPr>
        <w:tabs>
          <w:tab w:val="left" w:pos="4500"/>
        </w:tabs>
        <w:jc w:val="center"/>
        <w:rPr>
          <w:b/>
        </w:rPr>
      </w:pPr>
    </w:p>
    <w:p w:rsidR="006E25D8" w:rsidRPr="0067433A" w:rsidRDefault="006E25D8" w:rsidP="006E25D8">
      <w:pPr>
        <w:tabs>
          <w:tab w:val="left" w:pos="4500"/>
        </w:tabs>
        <w:ind w:firstLine="567"/>
      </w:pPr>
      <w:r w:rsidRPr="007C4E21">
        <w:rPr>
          <w:b/>
        </w:rPr>
        <w:t>Объект закупки:</w:t>
      </w:r>
      <w:r w:rsidR="00E6154A">
        <w:rPr>
          <w:b/>
        </w:rPr>
        <w:t xml:space="preserve"> </w:t>
      </w:r>
      <w:r w:rsidR="008A1522" w:rsidRPr="008A1522">
        <w:rPr>
          <w:u w:val="single"/>
        </w:rPr>
        <w:t xml:space="preserve">Оказание </w:t>
      </w:r>
      <w:r w:rsidR="00F512F2" w:rsidRPr="00F512F2">
        <w:rPr>
          <w:u w:val="single"/>
        </w:rPr>
        <w:t>услуг по переводу денежных средств физических лиц на счет МУП «Водоканал»</w:t>
      </w:r>
      <w:r w:rsidR="00F512F2">
        <w:rPr>
          <w:u w:val="single"/>
        </w:rPr>
        <w:t>.</w:t>
      </w:r>
    </w:p>
    <w:p w:rsidR="006E25D8" w:rsidRPr="00B40EF5" w:rsidRDefault="006E25D8" w:rsidP="006E25D8">
      <w:pPr>
        <w:tabs>
          <w:tab w:val="left" w:pos="4500"/>
        </w:tabs>
        <w:ind w:firstLine="567"/>
        <w:jc w:val="both"/>
        <w:rPr>
          <w:sz w:val="22"/>
          <w:szCs w:val="22"/>
        </w:rPr>
      </w:pPr>
      <w:r w:rsidRPr="00B40EF5">
        <w:rPr>
          <w:b/>
          <w:sz w:val="22"/>
          <w:szCs w:val="22"/>
        </w:rPr>
        <w:t>Используемый метод определения НМЦК с обоснованием:</w:t>
      </w:r>
      <w:r w:rsidRPr="00B40EF5">
        <w:rPr>
          <w:sz w:val="22"/>
          <w:szCs w:val="22"/>
        </w:rPr>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6E25D8" w:rsidRDefault="006E25D8" w:rsidP="006E25D8">
      <w:pPr>
        <w:jc w:val="center"/>
        <w:rPr>
          <w:b/>
          <w:bCs/>
          <w:sz w:val="22"/>
          <w:szCs w:val="22"/>
        </w:rPr>
      </w:pPr>
      <w:r w:rsidRPr="00F24EE1">
        <w:rPr>
          <w:b/>
          <w:bCs/>
          <w:sz w:val="22"/>
          <w:szCs w:val="22"/>
        </w:rPr>
        <w:t>Расчет начальной (максимальной) цены контракта методом сопоставимых рыночных цен (анализа рынка)</w:t>
      </w:r>
    </w:p>
    <w:tbl>
      <w:tblPr>
        <w:tblW w:w="15593" w:type="dxa"/>
        <w:tblInd w:w="-176" w:type="dxa"/>
        <w:tblLayout w:type="fixed"/>
        <w:tblLook w:val="04A0"/>
      </w:tblPr>
      <w:tblGrid>
        <w:gridCol w:w="288"/>
        <w:gridCol w:w="1492"/>
        <w:gridCol w:w="425"/>
        <w:gridCol w:w="992"/>
        <w:gridCol w:w="851"/>
        <w:gridCol w:w="913"/>
        <w:gridCol w:w="709"/>
        <w:gridCol w:w="992"/>
        <w:gridCol w:w="709"/>
        <w:gridCol w:w="993"/>
        <w:gridCol w:w="709"/>
        <w:gridCol w:w="992"/>
        <w:gridCol w:w="2127"/>
        <w:gridCol w:w="1843"/>
        <w:gridCol w:w="1558"/>
      </w:tblGrid>
      <w:tr w:rsidR="00004FE3" w:rsidRPr="00F24EE1" w:rsidTr="00CA0248">
        <w:trPr>
          <w:trHeight w:val="1238"/>
        </w:trPr>
        <w:tc>
          <w:tcPr>
            <w:tcW w:w="288"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004FE3" w:rsidRDefault="00004FE3" w:rsidP="00004FE3">
            <w:pPr>
              <w:ind w:right="-103"/>
              <w:rPr>
                <w:color w:val="000000"/>
                <w:sz w:val="12"/>
                <w:szCs w:val="12"/>
              </w:rPr>
            </w:pPr>
            <w:r w:rsidRPr="00004FE3">
              <w:rPr>
                <w:color w:val="000000"/>
                <w:sz w:val="12"/>
                <w:szCs w:val="12"/>
              </w:rPr>
              <w:t>№ п/п</w:t>
            </w:r>
          </w:p>
        </w:tc>
        <w:tc>
          <w:tcPr>
            <w:tcW w:w="1492"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8"/>
                <w:szCs w:val="18"/>
              </w:rPr>
            </w:pPr>
            <w:r w:rsidRPr="00F24EE1">
              <w:rPr>
                <w:color w:val="000000"/>
                <w:sz w:val="18"/>
                <w:szCs w:val="18"/>
              </w:rPr>
              <w:t>Наименование Товара (</w:t>
            </w:r>
            <w:r>
              <w:rPr>
                <w:color w:val="000000"/>
                <w:sz w:val="18"/>
                <w:szCs w:val="18"/>
              </w:rPr>
              <w:t xml:space="preserve">работы, </w:t>
            </w:r>
            <w:r w:rsidRPr="00F24EE1">
              <w:rPr>
                <w:color w:val="000000"/>
                <w:sz w:val="18"/>
                <w:szCs w:val="18"/>
              </w:rPr>
              <w:t xml:space="preserve">услуги) </w:t>
            </w:r>
          </w:p>
        </w:tc>
        <w:tc>
          <w:tcPr>
            <w:tcW w:w="425"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6"/>
                <w:szCs w:val="16"/>
              </w:rPr>
            </w:pPr>
            <w:r w:rsidRPr="00F24EE1">
              <w:rPr>
                <w:color w:val="000000"/>
                <w:sz w:val="16"/>
                <w:szCs w:val="16"/>
              </w:rPr>
              <w:t>Единица измерения</w:t>
            </w:r>
          </w:p>
        </w:tc>
        <w:tc>
          <w:tcPr>
            <w:tcW w:w="992"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8"/>
                <w:szCs w:val="18"/>
              </w:rPr>
            </w:pPr>
            <w:r w:rsidRPr="00F24EE1">
              <w:rPr>
                <w:color w:val="000000"/>
                <w:sz w:val="18"/>
                <w:szCs w:val="18"/>
              </w:rPr>
              <w:t>Кол-во</w:t>
            </w:r>
          </w:p>
        </w:tc>
        <w:tc>
          <w:tcPr>
            <w:tcW w:w="5167" w:type="dxa"/>
            <w:gridSpan w:val="6"/>
            <w:tcBorders>
              <w:top w:val="single" w:sz="4" w:space="0" w:color="000000"/>
              <w:left w:val="nil"/>
              <w:bottom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8"/>
                <w:szCs w:val="18"/>
              </w:rPr>
            </w:pPr>
            <w:r w:rsidRPr="00F24EE1">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5671" w:type="dxa"/>
            <w:gridSpan w:val="4"/>
            <w:tcBorders>
              <w:top w:val="single" w:sz="4" w:space="0" w:color="000000"/>
              <w:left w:val="nil"/>
              <w:bottom w:val="single" w:sz="4" w:space="0" w:color="000000"/>
              <w:right w:val="single" w:sz="4" w:space="0" w:color="000000"/>
            </w:tcBorders>
            <w:shd w:val="clear" w:color="auto" w:fill="auto"/>
            <w:hideMark/>
          </w:tcPr>
          <w:p w:rsidR="00004FE3" w:rsidRPr="00F24EE1" w:rsidRDefault="00004FE3" w:rsidP="00FD5B86">
            <w:pPr>
              <w:jc w:val="center"/>
              <w:rPr>
                <w:color w:val="000000"/>
                <w:sz w:val="18"/>
                <w:szCs w:val="18"/>
              </w:rPr>
            </w:pPr>
            <w:r w:rsidRPr="00F24EE1">
              <w:rPr>
                <w:color w:val="000000"/>
                <w:sz w:val="18"/>
                <w:szCs w:val="18"/>
              </w:rPr>
              <w:t>Однородность совокупности значений выявленных цен, используемых в расчете Н(М)ЦК, ЦКЕП</w:t>
            </w:r>
          </w:p>
        </w:tc>
        <w:tc>
          <w:tcPr>
            <w:tcW w:w="1558" w:type="dxa"/>
            <w:tcBorders>
              <w:top w:val="single" w:sz="4" w:space="0" w:color="000000"/>
              <w:left w:val="nil"/>
              <w:bottom w:val="single" w:sz="4" w:space="0" w:color="000000"/>
              <w:right w:val="single" w:sz="4" w:space="0" w:color="000000"/>
            </w:tcBorders>
            <w:shd w:val="clear" w:color="auto" w:fill="auto"/>
            <w:hideMark/>
          </w:tcPr>
          <w:p w:rsidR="00004FE3" w:rsidRPr="00004FE3" w:rsidRDefault="00004FE3" w:rsidP="00FD5B86">
            <w:pPr>
              <w:jc w:val="center"/>
              <w:rPr>
                <w:color w:val="000000"/>
                <w:sz w:val="16"/>
                <w:szCs w:val="16"/>
              </w:rPr>
            </w:pPr>
            <w:r w:rsidRPr="00004FE3">
              <w:rPr>
                <w:color w:val="000000"/>
                <w:sz w:val="16"/>
                <w:szCs w:val="16"/>
              </w:rPr>
              <w:t>Н(М)ЦК, ЦКЕП, определяемая методом сопоставим</w:t>
            </w:r>
            <w:r>
              <w:rPr>
                <w:color w:val="000000"/>
                <w:sz w:val="16"/>
                <w:szCs w:val="16"/>
              </w:rPr>
              <w:t>ых рыночных цен (анализа рынка)</w:t>
            </w:r>
          </w:p>
        </w:tc>
      </w:tr>
      <w:tr w:rsidR="00CA0248" w:rsidRPr="00F24EE1" w:rsidTr="00CA0248">
        <w:trPr>
          <w:trHeight w:val="1718"/>
        </w:trPr>
        <w:tc>
          <w:tcPr>
            <w:tcW w:w="288"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1492"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425"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992"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1764" w:type="dxa"/>
            <w:gridSpan w:val="2"/>
            <w:tcBorders>
              <w:top w:val="nil"/>
              <w:left w:val="nil"/>
              <w:bottom w:val="single" w:sz="4" w:space="0" w:color="000000"/>
              <w:right w:val="single" w:sz="4" w:space="0" w:color="000000"/>
            </w:tcBorders>
            <w:shd w:val="clear" w:color="auto" w:fill="auto"/>
            <w:hideMark/>
          </w:tcPr>
          <w:p w:rsidR="00CA0248" w:rsidRPr="00F24EE1" w:rsidRDefault="00CA0248" w:rsidP="00004FE3">
            <w:pPr>
              <w:jc w:val="center"/>
              <w:rPr>
                <w:sz w:val="16"/>
                <w:szCs w:val="16"/>
              </w:rPr>
            </w:pPr>
            <w:r w:rsidRPr="00F24EE1">
              <w:rPr>
                <w:sz w:val="16"/>
                <w:szCs w:val="16"/>
              </w:rPr>
              <w:t xml:space="preserve">Коммерческое предложение </w:t>
            </w:r>
            <w:r>
              <w:rPr>
                <w:sz w:val="16"/>
                <w:szCs w:val="16"/>
              </w:rPr>
              <w:t>№</w:t>
            </w:r>
            <w:r w:rsidRPr="00F24EE1">
              <w:rPr>
                <w:sz w:val="16"/>
                <w:szCs w:val="16"/>
              </w:rPr>
              <w:t xml:space="preserve">1  от </w:t>
            </w:r>
            <w:r>
              <w:rPr>
                <w:sz w:val="16"/>
                <w:szCs w:val="16"/>
              </w:rPr>
              <w:t>15.11</w:t>
            </w:r>
            <w:r w:rsidRPr="00F24EE1">
              <w:rPr>
                <w:sz w:val="16"/>
                <w:szCs w:val="16"/>
              </w:rPr>
              <w:t>.2017г.</w:t>
            </w:r>
          </w:p>
        </w:tc>
        <w:tc>
          <w:tcPr>
            <w:tcW w:w="1701" w:type="dxa"/>
            <w:gridSpan w:val="2"/>
            <w:tcBorders>
              <w:top w:val="nil"/>
              <w:left w:val="nil"/>
              <w:bottom w:val="single" w:sz="4" w:space="0" w:color="auto"/>
              <w:right w:val="single" w:sz="4" w:space="0" w:color="000000"/>
            </w:tcBorders>
            <w:shd w:val="clear" w:color="auto" w:fill="auto"/>
            <w:hideMark/>
          </w:tcPr>
          <w:p w:rsidR="00CA0248" w:rsidRPr="00F24EE1" w:rsidRDefault="00CA0248" w:rsidP="00F512F2">
            <w:pPr>
              <w:jc w:val="center"/>
              <w:rPr>
                <w:sz w:val="16"/>
                <w:szCs w:val="16"/>
              </w:rPr>
            </w:pPr>
            <w:r w:rsidRPr="00F24EE1">
              <w:rPr>
                <w:sz w:val="16"/>
                <w:szCs w:val="16"/>
              </w:rPr>
              <w:t xml:space="preserve">Коммерческое предложение </w:t>
            </w:r>
            <w:r>
              <w:rPr>
                <w:sz w:val="16"/>
                <w:szCs w:val="16"/>
              </w:rPr>
              <w:t>№2</w:t>
            </w:r>
            <w:r w:rsidRPr="00F24EE1">
              <w:rPr>
                <w:sz w:val="16"/>
                <w:szCs w:val="16"/>
              </w:rPr>
              <w:t xml:space="preserve"> от </w:t>
            </w:r>
            <w:r w:rsidR="00F512F2">
              <w:rPr>
                <w:sz w:val="16"/>
                <w:szCs w:val="16"/>
              </w:rPr>
              <w:t>15.01.2018</w:t>
            </w:r>
            <w:r w:rsidRPr="00F24EE1">
              <w:rPr>
                <w:sz w:val="16"/>
                <w:szCs w:val="16"/>
              </w:rPr>
              <w:t>г.</w:t>
            </w:r>
          </w:p>
        </w:tc>
        <w:tc>
          <w:tcPr>
            <w:tcW w:w="1702" w:type="dxa"/>
            <w:gridSpan w:val="2"/>
            <w:tcBorders>
              <w:top w:val="nil"/>
              <w:left w:val="nil"/>
              <w:bottom w:val="single" w:sz="4" w:space="0" w:color="auto"/>
              <w:right w:val="single" w:sz="4" w:space="0" w:color="000000"/>
            </w:tcBorders>
            <w:shd w:val="clear" w:color="auto" w:fill="auto"/>
            <w:hideMark/>
          </w:tcPr>
          <w:p w:rsidR="00CA0248" w:rsidRPr="00F24EE1" w:rsidRDefault="00CA0248" w:rsidP="00CA0248">
            <w:pPr>
              <w:jc w:val="center"/>
              <w:rPr>
                <w:sz w:val="16"/>
                <w:szCs w:val="16"/>
              </w:rPr>
            </w:pPr>
            <w:r w:rsidRPr="00F24EE1">
              <w:rPr>
                <w:sz w:val="16"/>
                <w:szCs w:val="16"/>
              </w:rPr>
              <w:t xml:space="preserve">Коммерческое предложение </w:t>
            </w:r>
            <w:r>
              <w:rPr>
                <w:sz w:val="16"/>
                <w:szCs w:val="16"/>
              </w:rPr>
              <w:t>№3</w:t>
            </w:r>
            <w:r w:rsidRPr="00F24EE1">
              <w:rPr>
                <w:sz w:val="16"/>
                <w:szCs w:val="16"/>
              </w:rPr>
              <w:t xml:space="preserve"> от </w:t>
            </w:r>
            <w:r>
              <w:rPr>
                <w:sz w:val="16"/>
                <w:szCs w:val="16"/>
              </w:rPr>
              <w:t>16.11</w:t>
            </w:r>
            <w:r w:rsidRPr="00F24EE1">
              <w:rPr>
                <w:sz w:val="16"/>
                <w:szCs w:val="16"/>
              </w:rPr>
              <w:t>.2017г.</w:t>
            </w:r>
          </w:p>
        </w:tc>
        <w:tc>
          <w:tcPr>
            <w:tcW w:w="1701" w:type="dxa"/>
            <w:gridSpan w:val="2"/>
            <w:tcBorders>
              <w:top w:val="nil"/>
              <w:left w:val="nil"/>
              <w:bottom w:val="single" w:sz="4" w:space="0" w:color="auto"/>
              <w:right w:val="single" w:sz="4" w:space="0" w:color="000000"/>
            </w:tcBorders>
            <w:shd w:val="clear" w:color="auto" w:fill="auto"/>
            <w:hideMark/>
          </w:tcPr>
          <w:p w:rsidR="00CA0248" w:rsidRDefault="00CA0248" w:rsidP="00FD5B86">
            <w:pPr>
              <w:jc w:val="center"/>
              <w:rPr>
                <w:color w:val="000000"/>
                <w:sz w:val="16"/>
                <w:szCs w:val="16"/>
              </w:rPr>
            </w:pPr>
            <w:r w:rsidRPr="00F24EE1">
              <w:rPr>
                <w:color w:val="000000"/>
                <w:sz w:val="16"/>
                <w:szCs w:val="16"/>
              </w:rPr>
              <w:t xml:space="preserve">Средняя </w:t>
            </w:r>
            <w:r w:rsidRPr="00F24EE1">
              <w:rPr>
                <w:color w:val="000000"/>
                <w:sz w:val="14"/>
                <w:szCs w:val="14"/>
              </w:rPr>
              <w:t>арифметическая</w:t>
            </w:r>
            <w:r w:rsidRPr="00F24EE1">
              <w:rPr>
                <w:color w:val="000000"/>
                <w:sz w:val="16"/>
                <w:szCs w:val="16"/>
              </w:rPr>
              <w:t xml:space="preserve"> цена за единицу</w:t>
            </w:r>
          </w:p>
          <w:p w:rsidR="00CA0248" w:rsidRPr="00F24EE1" w:rsidRDefault="00CA0248" w:rsidP="00FD5B86">
            <w:pPr>
              <w:jc w:val="center"/>
              <w:rPr>
                <w:color w:val="000000"/>
                <w:sz w:val="16"/>
                <w:szCs w:val="16"/>
              </w:rPr>
            </w:pPr>
            <w:r w:rsidRPr="00F24EE1">
              <w:rPr>
                <w:color w:val="000000"/>
                <w:sz w:val="16"/>
                <w:szCs w:val="16"/>
              </w:rPr>
              <w:t>&lt;ц&gt;</w:t>
            </w:r>
          </w:p>
        </w:tc>
        <w:tc>
          <w:tcPr>
            <w:tcW w:w="2127" w:type="dxa"/>
            <w:vMerge w:val="restart"/>
            <w:tcBorders>
              <w:top w:val="nil"/>
              <w:left w:val="nil"/>
              <w:right w:val="single" w:sz="4" w:space="0" w:color="000000"/>
            </w:tcBorders>
            <w:shd w:val="clear" w:color="auto" w:fill="auto"/>
            <w:hideMark/>
          </w:tcPr>
          <w:p w:rsidR="00CA0248" w:rsidRPr="00004FE3" w:rsidRDefault="00CA0248" w:rsidP="00FD5B86">
            <w:pPr>
              <w:rPr>
                <w:color w:val="000000"/>
                <w:sz w:val="16"/>
                <w:szCs w:val="16"/>
              </w:rPr>
            </w:pPr>
            <w:r w:rsidRPr="00004FE3">
              <w:rPr>
                <w:color w:val="000000"/>
                <w:sz w:val="16"/>
                <w:szCs w:val="16"/>
              </w:rPr>
              <w:t>Среднее квадратичное отклонение,</w:t>
            </w:r>
          </w:p>
          <w:p w:rsidR="00CA0248" w:rsidRPr="00F24EE1" w:rsidRDefault="00CA0248" w:rsidP="00FD5B86">
            <w:pPr>
              <w:rPr>
                <w:color w:val="000000"/>
                <w:sz w:val="18"/>
                <w:szCs w:val="18"/>
              </w:rPr>
            </w:pPr>
            <w:r w:rsidRPr="00004FE3">
              <w:rPr>
                <w:noProof/>
                <w:color w:val="000000"/>
                <w:sz w:val="16"/>
                <w:szCs w:val="16"/>
              </w:rPr>
              <w:drawing>
                <wp:anchor distT="0" distB="0" distL="114300" distR="114300" simplePos="0" relativeHeight="251727872" behindDoc="0" locked="0" layoutInCell="1" allowOverlap="1">
                  <wp:simplePos x="0" y="0"/>
                  <wp:positionH relativeFrom="column">
                    <wp:posOffset>106045</wp:posOffset>
                  </wp:positionH>
                  <wp:positionV relativeFrom="paragraph">
                    <wp:posOffset>1330960</wp:posOffset>
                  </wp:positionV>
                  <wp:extent cx="904875" cy="371475"/>
                  <wp:effectExtent l="19050" t="0" r="9525" b="0"/>
                  <wp:wrapNone/>
                  <wp:docPr id="70" name="Изображение 1"/>
                  <wp:cNvGraphicFramePr/>
                  <a:graphic xmlns:a="http://schemas.openxmlformats.org/drawingml/2006/main">
                    <a:graphicData uri="http://schemas.openxmlformats.org/drawingml/2006/picture">
                      <pic:pic xmlns:pic="http://schemas.openxmlformats.org/drawingml/2006/picture">
                        <pic:nvPicPr>
                          <pic:cNvPr id="1040" name="Изображение 1"/>
                          <pic:cNvPicPr>
                            <a:picLocks noChangeAspect="1" noChangeArrowheads="1"/>
                          </pic:cNvPicPr>
                        </pic:nvPicPr>
                        <pic:blipFill>
                          <a:blip r:embed="rId18"/>
                          <a:srcRect/>
                          <a:stretch>
                            <a:fillRect/>
                          </a:stretch>
                        </pic:blipFill>
                        <pic:spPr bwMode="auto">
                          <a:xfrm>
                            <a:off x="0" y="0"/>
                            <a:ext cx="904875" cy="371475"/>
                          </a:xfrm>
                          <a:prstGeom prst="rect">
                            <a:avLst/>
                          </a:prstGeom>
                          <a:noFill/>
                          <a:ln w="9525">
                            <a:noFill/>
                            <a:round/>
                            <a:headEnd/>
                            <a:tailEnd/>
                          </a:ln>
                        </pic:spPr>
                      </pic:pic>
                    </a:graphicData>
                  </a:graphic>
                </wp:anchor>
              </w:drawing>
            </w:r>
            <w:r w:rsidRPr="00004FE3">
              <w:rPr>
                <w:color w:val="000000"/>
                <w:sz w:val="16"/>
                <w:szCs w:val="16"/>
              </w:rPr>
              <w:t xml:space="preserve"> σ - среднее квадратичное отклонение;                             цi – цена единицы товара, работы, услуги, указанная в источнике с номером i;</w:t>
            </w:r>
            <w:r w:rsidRPr="00004FE3">
              <w:rPr>
                <w:color w:val="000000"/>
                <w:sz w:val="16"/>
                <w:szCs w:val="16"/>
              </w:rPr>
              <w:br/>
              <w:t>&lt;ц&gt; – средняя арифметическая величина цены единицы товара, работы, услуги;</w:t>
            </w:r>
            <w:r w:rsidRPr="00004FE3">
              <w:rPr>
                <w:color w:val="000000"/>
                <w:sz w:val="16"/>
                <w:szCs w:val="16"/>
              </w:rPr>
              <w:br/>
              <w:t>n – количество значений, используемых в расчете.</w:t>
            </w:r>
          </w:p>
        </w:tc>
        <w:tc>
          <w:tcPr>
            <w:tcW w:w="1843" w:type="dxa"/>
            <w:vMerge w:val="restart"/>
            <w:tcBorders>
              <w:top w:val="nil"/>
              <w:left w:val="nil"/>
              <w:right w:val="single" w:sz="4" w:space="0" w:color="000000"/>
            </w:tcBorders>
            <w:shd w:val="clear" w:color="auto" w:fill="auto"/>
            <w:hideMark/>
          </w:tcPr>
          <w:p w:rsidR="00CA0248" w:rsidRPr="00004FE3" w:rsidRDefault="00CA0248" w:rsidP="00FD5B86">
            <w:pPr>
              <w:rPr>
                <w:i/>
                <w:iCs/>
                <w:color w:val="000000"/>
                <w:sz w:val="16"/>
                <w:szCs w:val="16"/>
              </w:rPr>
            </w:pPr>
            <w:r w:rsidRPr="00004FE3">
              <w:rPr>
                <w:color w:val="000000"/>
                <w:sz w:val="16"/>
                <w:szCs w:val="16"/>
              </w:rPr>
              <w:t>коэффициент вариации цен V (%)</w:t>
            </w:r>
            <w:r w:rsidRPr="00004FE3">
              <w:rPr>
                <w:i/>
                <w:iCs/>
                <w:color w:val="000000"/>
                <w:sz w:val="16"/>
                <w:szCs w:val="16"/>
              </w:rPr>
              <w:t xml:space="preserve"> (не должен превышать 33%)</w:t>
            </w:r>
          </w:p>
          <w:p w:rsidR="00CA0248" w:rsidRPr="00F24EE1" w:rsidRDefault="00CA0248" w:rsidP="00FD5B86">
            <w:pPr>
              <w:rPr>
                <w:color w:val="000000"/>
                <w:sz w:val="18"/>
                <w:szCs w:val="18"/>
              </w:rPr>
            </w:pPr>
            <w:r>
              <w:rPr>
                <w:i/>
                <w:iCs/>
                <w:noProof/>
                <w:color w:val="000000"/>
                <w:sz w:val="16"/>
                <w:szCs w:val="16"/>
              </w:rPr>
              <w:drawing>
                <wp:anchor distT="0" distB="0" distL="114300" distR="114300" simplePos="0" relativeHeight="251726848" behindDoc="0" locked="0" layoutInCell="1" allowOverlap="1">
                  <wp:simplePos x="0" y="0"/>
                  <wp:positionH relativeFrom="column">
                    <wp:posOffset>107950</wp:posOffset>
                  </wp:positionH>
                  <wp:positionV relativeFrom="paragraph">
                    <wp:posOffset>1004570</wp:posOffset>
                  </wp:positionV>
                  <wp:extent cx="866775" cy="257175"/>
                  <wp:effectExtent l="19050" t="0" r="0" b="0"/>
                  <wp:wrapNone/>
                  <wp:docPr id="71" name="Picture 1"/>
                  <wp:cNvGraphicFramePr/>
                  <a:graphic xmlns:a="http://schemas.openxmlformats.org/drawingml/2006/main">
                    <a:graphicData uri="http://schemas.openxmlformats.org/drawingml/2006/picture">
                      <pic:pic xmlns:pic="http://schemas.openxmlformats.org/drawingml/2006/picture">
                        <pic:nvPicPr>
                          <pic:cNvPr id="1039" name="Picture 1"/>
                          <pic:cNvPicPr>
                            <a:picLocks noChangeAspect="1" noChangeArrowheads="1"/>
                          </pic:cNvPicPr>
                        </pic:nvPicPr>
                        <pic:blipFill>
                          <a:blip r:embed="rId19"/>
                          <a:srcRect/>
                          <a:stretch>
                            <a:fillRect/>
                          </a:stretch>
                        </pic:blipFill>
                        <pic:spPr bwMode="auto">
                          <a:xfrm>
                            <a:off x="0" y="0"/>
                            <a:ext cx="866775" cy="257175"/>
                          </a:xfrm>
                          <a:prstGeom prst="rect">
                            <a:avLst/>
                          </a:prstGeom>
                          <a:noFill/>
                          <a:ln w="9525">
                            <a:noFill/>
                            <a:round/>
                            <a:headEnd/>
                            <a:tailEnd/>
                          </a:ln>
                        </pic:spPr>
                      </pic:pic>
                    </a:graphicData>
                  </a:graphic>
                </wp:anchor>
              </w:drawing>
            </w:r>
            <w:r w:rsidRPr="00004FE3">
              <w:rPr>
                <w:iCs/>
                <w:color w:val="000000"/>
                <w:sz w:val="16"/>
                <w:szCs w:val="16"/>
              </w:rPr>
              <w:t>v - количество (объем) услуги; &lt;ц&gt; – средняя арифметическая величина цены единицы товара, работы, услуги; σ -среднее квадратичное отклонение.</w:t>
            </w:r>
          </w:p>
        </w:tc>
        <w:tc>
          <w:tcPr>
            <w:tcW w:w="1558" w:type="dxa"/>
            <w:vMerge w:val="restart"/>
            <w:tcBorders>
              <w:top w:val="nil"/>
              <w:left w:val="nil"/>
              <w:right w:val="single" w:sz="4" w:space="0" w:color="000000"/>
            </w:tcBorders>
            <w:shd w:val="clear" w:color="auto" w:fill="auto"/>
            <w:hideMark/>
          </w:tcPr>
          <w:p w:rsidR="00CA0248" w:rsidRPr="00F24EE1" w:rsidRDefault="00CA0248" w:rsidP="00FD5B86">
            <w:pPr>
              <w:jc w:val="center"/>
              <w:rPr>
                <w:color w:val="000000"/>
                <w:sz w:val="18"/>
                <w:szCs w:val="18"/>
              </w:rPr>
            </w:pPr>
            <w:r w:rsidRPr="00F24EE1">
              <w:rPr>
                <w:color w:val="000000"/>
                <w:sz w:val="18"/>
                <w:szCs w:val="18"/>
              </w:rPr>
              <w:t xml:space="preserve">Расчет Н(М)ЦК </w:t>
            </w:r>
          </w:p>
        </w:tc>
      </w:tr>
      <w:tr w:rsidR="00CA0248" w:rsidRPr="00F24EE1" w:rsidTr="008C2DE9">
        <w:trPr>
          <w:trHeight w:val="1431"/>
        </w:trPr>
        <w:tc>
          <w:tcPr>
            <w:tcW w:w="288"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1492"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425"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992"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851" w:type="dxa"/>
            <w:tcBorders>
              <w:top w:val="nil"/>
              <w:left w:val="nil"/>
              <w:bottom w:val="single" w:sz="4" w:space="0" w:color="000000"/>
              <w:right w:val="single" w:sz="4" w:space="0" w:color="000000"/>
            </w:tcBorders>
            <w:shd w:val="clear" w:color="auto" w:fill="auto"/>
            <w:hideMark/>
          </w:tcPr>
          <w:p w:rsidR="00CA0248" w:rsidRPr="00F24EE1" w:rsidRDefault="00CA0248" w:rsidP="00004FE3">
            <w:pPr>
              <w:jc w:val="center"/>
              <w:rPr>
                <w:sz w:val="16"/>
                <w:szCs w:val="16"/>
              </w:rPr>
            </w:pPr>
            <w:r>
              <w:rPr>
                <w:sz w:val="16"/>
                <w:szCs w:val="16"/>
              </w:rPr>
              <w:t>оплата услуг в %</w:t>
            </w:r>
          </w:p>
        </w:tc>
        <w:tc>
          <w:tcPr>
            <w:tcW w:w="913" w:type="dxa"/>
            <w:tcBorders>
              <w:top w:val="nil"/>
              <w:left w:val="nil"/>
              <w:bottom w:val="single" w:sz="4" w:space="0" w:color="000000"/>
              <w:right w:val="single" w:sz="4" w:space="0" w:color="000000"/>
            </w:tcBorders>
            <w:shd w:val="clear" w:color="auto" w:fill="auto"/>
          </w:tcPr>
          <w:p w:rsidR="00CA0248" w:rsidRPr="00004FE3" w:rsidRDefault="00CA0248" w:rsidP="00004FE3">
            <w:pPr>
              <w:jc w:val="center"/>
              <w:rPr>
                <w:sz w:val="14"/>
                <w:szCs w:val="14"/>
              </w:rPr>
            </w:pPr>
            <w:r w:rsidRPr="00004FE3">
              <w:rPr>
                <w:sz w:val="14"/>
                <w:szCs w:val="14"/>
              </w:rPr>
              <w:t>оплата услуг в денежном эквиваленте, руб.</w:t>
            </w:r>
          </w:p>
        </w:tc>
        <w:tc>
          <w:tcPr>
            <w:tcW w:w="709" w:type="dxa"/>
            <w:tcBorders>
              <w:top w:val="single" w:sz="4" w:space="0" w:color="auto"/>
              <w:left w:val="nil"/>
              <w:bottom w:val="single" w:sz="4" w:space="0" w:color="000000"/>
              <w:right w:val="single" w:sz="4" w:space="0" w:color="000000"/>
            </w:tcBorders>
            <w:shd w:val="clear" w:color="auto" w:fill="auto"/>
            <w:hideMark/>
          </w:tcPr>
          <w:p w:rsidR="00CA0248" w:rsidRPr="00F24EE1" w:rsidRDefault="00CA0248" w:rsidP="007B1AF9">
            <w:pPr>
              <w:jc w:val="center"/>
              <w:rPr>
                <w:sz w:val="16"/>
                <w:szCs w:val="16"/>
              </w:rPr>
            </w:pPr>
            <w:r>
              <w:rPr>
                <w:sz w:val="16"/>
                <w:szCs w:val="16"/>
              </w:rPr>
              <w:t>оплата услуг в %</w:t>
            </w:r>
          </w:p>
        </w:tc>
        <w:tc>
          <w:tcPr>
            <w:tcW w:w="992" w:type="dxa"/>
            <w:tcBorders>
              <w:top w:val="single" w:sz="4" w:space="0" w:color="auto"/>
              <w:left w:val="nil"/>
              <w:bottom w:val="single" w:sz="4" w:space="0" w:color="000000"/>
              <w:right w:val="single" w:sz="4" w:space="0" w:color="000000"/>
            </w:tcBorders>
            <w:shd w:val="clear" w:color="auto" w:fill="auto"/>
          </w:tcPr>
          <w:p w:rsidR="00CA0248" w:rsidRPr="00F24EE1" w:rsidRDefault="00CA0248" w:rsidP="007B1AF9">
            <w:pPr>
              <w:jc w:val="center"/>
              <w:rPr>
                <w:sz w:val="16"/>
                <w:szCs w:val="16"/>
              </w:rPr>
            </w:pPr>
            <w:r w:rsidRPr="00004FE3">
              <w:rPr>
                <w:sz w:val="14"/>
                <w:szCs w:val="14"/>
              </w:rPr>
              <w:t>оплата услуг в денежном эквиваленте, руб.</w:t>
            </w:r>
          </w:p>
        </w:tc>
        <w:tc>
          <w:tcPr>
            <w:tcW w:w="709" w:type="dxa"/>
            <w:tcBorders>
              <w:top w:val="single" w:sz="4" w:space="0" w:color="auto"/>
              <w:left w:val="nil"/>
              <w:bottom w:val="single" w:sz="4" w:space="0" w:color="000000"/>
              <w:right w:val="single" w:sz="4" w:space="0" w:color="000000"/>
            </w:tcBorders>
            <w:shd w:val="clear" w:color="auto" w:fill="auto"/>
            <w:hideMark/>
          </w:tcPr>
          <w:p w:rsidR="00CA0248" w:rsidRPr="00F24EE1" w:rsidRDefault="00CA0248" w:rsidP="007B1AF9">
            <w:pPr>
              <w:jc w:val="center"/>
              <w:rPr>
                <w:sz w:val="16"/>
                <w:szCs w:val="16"/>
              </w:rPr>
            </w:pPr>
            <w:r>
              <w:rPr>
                <w:sz w:val="16"/>
                <w:szCs w:val="16"/>
              </w:rPr>
              <w:t>оплата услуг в %</w:t>
            </w:r>
          </w:p>
        </w:tc>
        <w:tc>
          <w:tcPr>
            <w:tcW w:w="993" w:type="dxa"/>
            <w:tcBorders>
              <w:top w:val="single" w:sz="4" w:space="0" w:color="auto"/>
              <w:left w:val="nil"/>
              <w:bottom w:val="single" w:sz="4" w:space="0" w:color="000000"/>
              <w:right w:val="single" w:sz="4" w:space="0" w:color="000000"/>
            </w:tcBorders>
            <w:shd w:val="clear" w:color="auto" w:fill="auto"/>
          </w:tcPr>
          <w:p w:rsidR="00CA0248" w:rsidRPr="00F24EE1" w:rsidRDefault="00CA0248" w:rsidP="007B1AF9">
            <w:pPr>
              <w:jc w:val="center"/>
              <w:rPr>
                <w:sz w:val="16"/>
                <w:szCs w:val="16"/>
              </w:rPr>
            </w:pPr>
            <w:r w:rsidRPr="00004FE3">
              <w:rPr>
                <w:sz w:val="14"/>
                <w:szCs w:val="14"/>
              </w:rPr>
              <w:t>оплата услуг в денежном эквиваленте, руб.</w:t>
            </w:r>
          </w:p>
        </w:tc>
        <w:tc>
          <w:tcPr>
            <w:tcW w:w="709" w:type="dxa"/>
            <w:tcBorders>
              <w:top w:val="single" w:sz="4" w:space="0" w:color="auto"/>
              <w:left w:val="nil"/>
              <w:bottom w:val="single" w:sz="4" w:space="0" w:color="000000"/>
              <w:right w:val="single" w:sz="4" w:space="0" w:color="000000"/>
            </w:tcBorders>
            <w:shd w:val="clear" w:color="auto" w:fill="auto"/>
            <w:hideMark/>
          </w:tcPr>
          <w:p w:rsidR="00CA0248" w:rsidRPr="00F24EE1" w:rsidRDefault="00CA0248" w:rsidP="00FD5B86">
            <w:pPr>
              <w:jc w:val="center"/>
              <w:rPr>
                <w:color w:val="000000"/>
                <w:sz w:val="16"/>
                <w:szCs w:val="16"/>
              </w:rPr>
            </w:pPr>
            <w:r>
              <w:rPr>
                <w:sz w:val="16"/>
                <w:szCs w:val="16"/>
              </w:rPr>
              <w:t>оплата услуг в %</w:t>
            </w:r>
          </w:p>
        </w:tc>
        <w:tc>
          <w:tcPr>
            <w:tcW w:w="992" w:type="dxa"/>
            <w:tcBorders>
              <w:top w:val="single" w:sz="4" w:space="0" w:color="auto"/>
              <w:left w:val="nil"/>
              <w:bottom w:val="single" w:sz="4" w:space="0" w:color="000000"/>
              <w:right w:val="single" w:sz="4" w:space="0" w:color="000000"/>
            </w:tcBorders>
            <w:shd w:val="clear" w:color="auto" w:fill="auto"/>
          </w:tcPr>
          <w:p w:rsidR="00CA0248" w:rsidRPr="00F24EE1" w:rsidRDefault="00CA0248" w:rsidP="00FD5B86">
            <w:pPr>
              <w:jc w:val="center"/>
              <w:rPr>
                <w:color w:val="000000"/>
                <w:sz w:val="16"/>
                <w:szCs w:val="16"/>
              </w:rPr>
            </w:pPr>
            <w:r w:rsidRPr="00004FE3">
              <w:rPr>
                <w:sz w:val="14"/>
                <w:szCs w:val="14"/>
              </w:rPr>
              <w:t>оплата услуг в денежном эквиваленте, руб.</w:t>
            </w:r>
          </w:p>
        </w:tc>
        <w:tc>
          <w:tcPr>
            <w:tcW w:w="2127" w:type="dxa"/>
            <w:vMerge/>
            <w:tcBorders>
              <w:left w:val="nil"/>
              <w:bottom w:val="single" w:sz="4" w:space="0" w:color="000000"/>
              <w:right w:val="single" w:sz="4" w:space="0" w:color="000000"/>
            </w:tcBorders>
            <w:shd w:val="clear" w:color="auto" w:fill="auto"/>
            <w:hideMark/>
          </w:tcPr>
          <w:p w:rsidR="00CA0248" w:rsidRPr="00004FE3" w:rsidRDefault="00CA0248" w:rsidP="00FD5B86">
            <w:pPr>
              <w:rPr>
                <w:color w:val="000000"/>
                <w:sz w:val="16"/>
                <w:szCs w:val="16"/>
              </w:rPr>
            </w:pPr>
          </w:p>
        </w:tc>
        <w:tc>
          <w:tcPr>
            <w:tcW w:w="1843" w:type="dxa"/>
            <w:vMerge/>
            <w:tcBorders>
              <w:left w:val="nil"/>
              <w:bottom w:val="single" w:sz="4" w:space="0" w:color="000000"/>
              <w:right w:val="single" w:sz="4" w:space="0" w:color="000000"/>
            </w:tcBorders>
            <w:shd w:val="clear" w:color="auto" w:fill="auto"/>
            <w:hideMark/>
          </w:tcPr>
          <w:p w:rsidR="00CA0248" w:rsidRPr="00004FE3" w:rsidRDefault="00CA0248" w:rsidP="00FD5B86">
            <w:pPr>
              <w:rPr>
                <w:color w:val="000000"/>
                <w:sz w:val="16"/>
                <w:szCs w:val="16"/>
              </w:rPr>
            </w:pPr>
          </w:p>
        </w:tc>
        <w:tc>
          <w:tcPr>
            <w:tcW w:w="1558" w:type="dxa"/>
            <w:vMerge/>
            <w:tcBorders>
              <w:left w:val="nil"/>
              <w:bottom w:val="single" w:sz="4" w:space="0" w:color="000000"/>
              <w:right w:val="single" w:sz="4" w:space="0" w:color="000000"/>
            </w:tcBorders>
            <w:shd w:val="clear" w:color="auto" w:fill="auto"/>
            <w:hideMark/>
          </w:tcPr>
          <w:p w:rsidR="00CA0248" w:rsidRPr="00F24EE1" w:rsidRDefault="00CA0248" w:rsidP="00FD5B86">
            <w:pPr>
              <w:jc w:val="center"/>
              <w:rPr>
                <w:color w:val="000000"/>
                <w:sz w:val="18"/>
                <w:szCs w:val="18"/>
              </w:rPr>
            </w:pPr>
          </w:p>
        </w:tc>
      </w:tr>
      <w:tr w:rsidR="00CA0248" w:rsidRPr="00F24EE1" w:rsidTr="00CA0248">
        <w:trPr>
          <w:trHeight w:val="1979"/>
        </w:trPr>
        <w:tc>
          <w:tcPr>
            <w:tcW w:w="288" w:type="dxa"/>
            <w:tcBorders>
              <w:top w:val="nil"/>
              <w:left w:val="single" w:sz="4" w:space="0" w:color="000000"/>
              <w:bottom w:val="single" w:sz="4" w:space="0" w:color="000000"/>
              <w:right w:val="single" w:sz="4" w:space="0" w:color="000000"/>
            </w:tcBorders>
            <w:shd w:val="clear" w:color="auto" w:fill="auto"/>
            <w:vAlign w:val="center"/>
            <w:hideMark/>
          </w:tcPr>
          <w:p w:rsidR="00CA0248" w:rsidRPr="00F24EE1" w:rsidRDefault="00CA0248" w:rsidP="00FD5B86">
            <w:pPr>
              <w:jc w:val="center"/>
              <w:rPr>
                <w:color w:val="000000"/>
                <w:sz w:val="18"/>
                <w:szCs w:val="18"/>
              </w:rPr>
            </w:pPr>
            <w:r w:rsidRPr="00F24EE1">
              <w:rPr>
                <w:color w:val="000000"/>
                <w:sz w:val="18"/>
                <w:szCs w:val="18"/>
              </w:rPr>
              <w:t>1</w:t>
            </w:r>
          </w:p>
        </w:tc>
        <w:tc>
          <w:tcPr>
            <w:tcW w:w="1492" w:type="dxa"/>
            <w:tcBorders>
              <w:top w:val="nil"/>
              <w:left w:val="nil"/>
              <w:bottom w:val="single" w:sz="4" w:space="0" w:color="000000"/>
              <w:right w:val="single" w:sz="4" w:space="0" w:color="000000"/>
            </w:tcBorders>
            <w:shd w:val="clear" w:color="auto" w:fill="auto"/>
            <w:vAlign w:val="center"/>
            <w:hideMark/>
          </w:tcPr>
          <w:p w:rsidR="00CA0248" w:rsidRPr="007B1AF9" w:rsidRDefault="00CA0248" w:rsidP="00FD5B86">
            <w:pPr>
              <w:rPr>
                <w:color w:val="000000"/>
                <w:sz w:val="16"/>
                <w:szCs w:val="16"/>
              </w:rPr>
            </w:pPr>
            <w:r w:rsidRPr="008A1522">
              <w:rPr>
                <w:color w:val="000000"/>
                <w:sz w:val="16"/>
                <w:szCs w:val="16"/>
              </w:rPr>
              <w:t xml:space="preserve">Оказание </w:t>
            </w:r>
            <w:r w:rsidR="00F512F2" w:rsidRPr="00F512F2">
              <w:rPr>
                <w:color w:val="000000"/>
                <w:sz w:val="16"/>
                <w:szCs w:val="16"/>
              </w:rPr>
              <w:t>услуг по переводу денежных средств физических лиц на счет МУП «Водоканал»</w:t>
            </w:r>
          </w:p>
        </w:tc>
        <w:tc>
          <w:tcPr>
            <w:tcW w:w="425" w:type="dxa"/>
            <w:tcBorders>
              <w:top w:val="nil"/>
              <w:left w:val="nil"/>
              <w:bottom w:val="single" w:sz="4" w:space="0" w:color="000000"/>
              <w:right w:val="single" w:sz="4" w:space="0" w:color="000000"/>
            </w:tcBorders>
            <w:shd w:val="clear" w:color="auto" w:fill="auto"/>
            <w:vAlign w:val="center"/>
            <w:hideMark/>
          </w:tcPr>
          <w:p w:rsidR="00CA0248" w:rsidRPr="00004FE3" w:rsidRDefault="00CA0248" w:rsidP="00FD5B86">
            <w:pPr>
              <w:jc w:val="center"/>
              <w:rPr>
                <w:color w:val="000000"/>
                <w:sz w:val="14"/>
                <w:szCs w:val="14"/>
              </w:rPr>
            </w:pPr>
            <w:r w:rsidRPr="00004FE3">
              <w:rPr>
                <w:color w:val="000000"/>
                <w:sz w:val="14"/>
                <w:szCs w:val="14"/>
              </w:rPr>
              <w:t>руб.</w:t>
            </w:r>
          </w:p>
        </w:tc>
        <w:tc>
          <w:tcPr>
            <w:tcW w:w="992" w:type="dxa"/>
            <w:tcBorders>
              <w:top w:val="nil"/>
              <w:left w:val="nil"/>
              <w:bottom w:val="single" w:sz="4" w:space="0" w:color="000000"/>
              <w:right w:val="single" w:sz="4" w:space="0" w:color="000000"/>
            </w:tcBorders>
            <w:shd w:val="clear" w:color="FFFFCC" w:fill="FFFFFF"/>
            <w:noWrap/>
            <w:vAlign w:val="center"/>
            <w:hideMark/>
          </w:tcPr>
          <w:p w:rsidR="00CA0248" w:rsidRPr="00004FE3" w:rsidRDefault="00F512F2" w:rsidP="00FD5B86">
            <w:pPr>
              <w:jc w:val="center"/>
              <w:rPr>
                <w:color w:val="000000"/>
                <w:sz w:val="16"/>
                <w:szCs w:val="16"/>
              </w:rPr>
            </w:pPr>
            <w:r>
              <w:rPr>
                <w:color w:val="000000"/>
                <w:sz w:val="16"/>
                <w:szCs w:val="16"/>
              </w:rPr>
              <w:t>559735762</w:t>
            </w:r>
          </w:p>
        </w:tc>
        <w:tc>
          <w:tcPr>
            <w:tcW w:w="851" w:type="dxa"/>
            <w:tcBorders>
              <w:top w:val="nil"/>
              <w:left w:val="nil"/>
              <w:bottom w:val="single" w:sz="4" w:space="0" w:color="000000"/>
              <w:right w:val="single" w:sz="4" w:space="0" w:color="000000"/>
            </w:tcBorders>
            <w:shd w:val="clear" w:color="auto" w:fill="auto"/>
            <w:noWrap/>
            <w:vAlign w:val="center"/>
            <w:hideMark/>
          </w:tcPr>
          <w:p w:rsidR="00CA0248" w:rsidRPr="00F24EE1" w:rsidRDefault="00CA0248" w:rsidP="00FD5B86">
            <w:pPr>
              <w:jc w:val="center"/>
              <w:rPr>
                <w:color w:val="000000"/>
                <w:sz w:val="18"/>
                <w:szCs w:val="18"/>
              </w:rPr>
            </w:pPr>
            <w:r>
              <w:rPr>
                <w:color w:val="000000"/>
                <w:sz w:val="18"/>
                <w:szCs w:val="18"/>
              </w:rPr>
              <w:t>1,6</w:t>
            </w:r>
          </w:p>
        </w:tc>
        <w:tc>
          <w:tcPr>
            <w:tcW w:w="913" w:type="dxa"/>
            <w:tcBorders>
              <w:top w:val="nil"/>
              <w:left w:val="nil"/>
              <w:bottom w:val="single" w:sz="4" w:space="0" w:color="000000"/>
              <w:right w:val="single" w:sz="4" w:space="0" w:color="000000"/>
            </w:tcBorders>
            <w:shd w:val="clear" w:color="auto" w:fill="auto"/>
            <w:vAlign w:val="center"/>
          </w:tcPr>
          <w:p w:rsidR="00CA0248" w:rsidRPr="00004FE3" w:rsidRDefault="00F512F2" w:rsidP="00FD5B86">
            <w:pPr>
              <w:jc w:val="center"/>
              <w:rPr>
                <w:color w:val="000000"/>
                <w:sz w:val="14"/>
                <w:szCs w:val="14"/>
              </w:rPr>
            </w:pPr>
            <w:r>
              <w:rPr>
                <w:color w:val="000000"/>
                <w:sz w:val="14"/>
                <w:szCs w:val="14"/>
              </w:rPr>
              <w:t>8955772,19</w:t>
            </w:r>
          </w:p>
        </w:tc>
        <w:tc>
          <w:tcPr>
            <w:tcW w:w="709" w:type="dxa"/>
            <w:tcBorders>
              <w:top w:val="nil"/>
              <w:left w:val="nil"/>
              <w:bottom w:val="single" w:sz="4" w:space="0" w:color="000000"/>
              <w:right w:val="single" w:sz="4" w:space="0" w:color="000000"/>
            </w:tcBorders>
            <w:shd w:val="clear" w:color="FFFFCC" w:fill="FFFFFF"/>
            <w:noWrap/>
            <w:vAlign w:val="center"/>
            <w:hideMark/>
          </w:tcPr>
          <w:p w:rsidR="00CA0248" w:rsidRPr="00F24EE1" w:rsidRDefault="00F512F2" w:rsidP="00FD5B86">
            <w:pPr>
              <w:jc w:val="center"/>
              <w:rPr>
                <w:color w:val="000000"/>
                <w:sz w:val="18"/>
                <w:szCs w:val="18"/>
              </w:rPr>
            </w:pPr>
            <w:r>
              <w:rPr>
                <w:color w:val="000000"/>
                <w:sz w:val="18"/>
                <w:szCs w:val="18"/>
              </w:rPr>
              <w:t>1,45</w:t>
            </w:r>
          </w:p>
        </w:tc>
        <w:tc>
          <w:tcPr>
            <w:tcW w:w="992" w:type="dxa"/>
            <w:tcBorders>
              <w:top w:val="nil"/>
              <w:left w:val="nil"/>
              <w:bottom w:val="single" w:sz="4" w:space="0" w:color="000000"/>
              <w:right w:val="single" w:sz="4" w:space="0" w:color="000000"/>
            </w:tcBorders>
            <w:shd w:val="clear" w:color="FFFFCC" w:fill="FFFFFF"/>
            <w:vAlign w:val="center"/>
          </w:tcPr>
          <w:p w:rsidR="00CA0248" w:rsidRPr="00004FE3" w:rsidRDefault="00F512F2" w:rsidP="00FD5B86">
            <w:pPr>
              <w:jc w:val="center"/>
              <w:rPr>
                <w:color w:val="000000"/>
                <w:sz w:val="14"/>
                <w:szCs w:val="14"/>
              </w:rPr>
            </w:pPr>
            <w:r>
              <w:rPr>
                <w:color w:val="000000"/>
                <w:sz w:val="14"/>
                <w:szCs w:val="14"/>
              </w:rPr>
              <w:t>8116168,55</w:t>
            </w:r>
          </w:p>
        </w:tc>
        <w:tc>
          <w:tcPr>
            <w:tcW w:w="709" w:type="dxa"/>
            <w:tcBorders>
              <w:top w:val="nil"/>
              <w:left w:val="nil"/>
              <w:bottom w:val="single" w:sz="4" w:space="0" w:color="000000"/>
              <w:right w:val="single" w:sz="4" w:space="0" w:color="000000"/>
            </w:tcBorders>
            <w:shd w:val="clear" w:color="auto" w:fill="auto"/>
            <w:noWrap/>
            <w:vAlign w:val="center"/>
            <w:hideMark/>
          </w:tcPr>
          <w:p w:rsidR="00CA0248" w:rsidRPr="00F24EE1" w:rsidRDefault="00CA0248" w:rsidP="00FD5B86">
            <w:pPr>
              <w:jc w:val="center"/>
              <w:rPr>
                <w:color w:val="000000"/>
                <w:sz w:val="18"/>
                <w:szCs w:val="18"/>
              </w:rPr>
            </w:pPr>
            <w:r>
              <w:rPr>
                <w:color w:val="000000"/>
                <w:sz w:val="18"/>
                <w:szCs w:val="18"/>
              </w:rPr>
              <w:t>1,8</w:t>
            </w:r>
          </w:p>
        </w:tc>
        <w:tc>
          <w:tcPr>
            <w:tcW w:w="993" w:type="dxa"/>
            <w:tcBorders>
              <w:top w:val="nil"/>
              <w:left w:val="nil"/>
              <w:bottom w:val="single" w:sz="4" w:space="0" w:color="000000"/>
              <w:right w:val="single" w:sz="4" w:space="0" w:color="000000"/>
            </w:tcBorders>
            <w:shd w:val="clear" w:color="auto" w:fill="auto"/>
            <w:vAlign w:val="center"/>
          </w:tcPr>
          <w:p w:rsidR="00CA0248" w:rsidRPr="00CA0248" w:rsidRDefault="00F512F2" w:rsidP="00FD5B86">
            <w:pPr>
              <w:jc w:val="center"/>
              <w:rPr>
                <w:color w:val="000000"/>
                <w:sz w:val="14"/>
                <w:szCs w:val="14"/>
              </w:rPr>
            </w:pPr>
            <w:r>
              <w:rPr>
                <w:color w:val="000000"/>
                <w:sz w:val="14"/>
                <w:szCs w:val="14"/>
              </w:rPr>
              <w:t>10075243,72</w:t>
            </w:r>
          </w:p>
        </w:tc>
        <w:tc>
          <w:tcPr>
            <w:tcW w:w="709" w:type="dxa"/>
            <w:tcBorders>
              <w:top w:val="nil"/>
              <w:left w:val="nil"/>
              <w:bottom w:val="single" w:sz="4" w:space="0" w:color="000000"/>
              <w:right w:val="single" w:sz="4" w:space="0" w:color="000000"/>
            </w:tcBorders>
            <w:shd w:val="clear" w:color="auto" w:fill="auto"/>
            <w:vAlign w:val="center"/>
            <w:hideMark/>
          </w:tcPr>
          <w:p w:rsidR="00CA0248" w:rsidRPr="00F24EE1" w:rsidRDefault="00F512F2" w:rsidP="00FD5B86">
            <w:pPr>
              <w:jc w:val="center"/>
              <w:rPr>
                <w:color w:val="000000"/>
                <w:sz w:val="18"/>
                <w:szCs w:val="18"/>
              </w:rPr>
            </w:pPr>
            <w:r>
              <w:rPr>
                <w:color w:val="000000"/>
                <w:sz w:val="18"/>
                <w:szCs w:val="18"/>
              </w:rPr>
              <w:t>1,62</w:t>
            </w:r>
          </w:p>
        </w:tc>
        <w:tc>
          <w:tcPr>
            <w:tcW w:w="992" w:type="dxa"/>
            <w:tcBorders>
              <w:top w:val="nil"/>
              <w:left w:val="nil"/>
              <w:bottom w:val="single" w:sz="4" w:space="0" w:color="000000"/>
              <w:right w:val="single" w:sz="4" w:space="0" w:color="000000"/>
            </w:tcBorders>
            <w:shd w:val="clear" w:color="auto" w:fill="auto"/>
            <w:vAlign w:val="center"/>
          </w:tcPr>
          <w:p w:rsidR="00CA0248" w:rsidRPr="00CA0248" w:rsidRDefault="00F512F2" w:rsidP="00FD5B86">
            <w:pPr>
              <w:jc w:val="center"/>
              <w:rPr>
                <w:color w:val="000000"/>
                <w:sz w:val="14"/>
                <w:szCs w:val="14"/>
              </w:rPr>
            </w:pPr>
            <w:r>
              <w:rPr>
                <w:color w:val="000000"/>
                <w:sz w:val="14"/>
                <w:szCs w:val="14"/>
              </w:rPr>
              <w:t>9067719,34</w:t>
            </w:r>
          </w:p>
        </w:tc>
        <w:tc>
          <w:tcPr>
            <w:tcW w:w="2127" w:type="dxa"/>
            <w:tcBorders>
              <w:top w:val="nil"/>
              <w:left w:val="nil"/>
              <w:bottom w:val="single" w:sz="4" w:space="0" w:color="000000"/>
              <w:right w:val="single" w:sz="4" w:space="0" w:color="000000"/>
            </w:tcBorders>
            <w:shd w:val="clear" w:color="auto" w:fill="auto"/>
            <w:vAlign w:val="center"/>
            <w:hideMark/>
          </w:tcPr>
          <w:p w:rsidR="00CA0248" w:rsidRPr="00F24EE1" w:rsidRDefault="00F512F2" w:rsidP="00FD5B86">
            <w:pPr>
              <w:jc w:val="center"/>
              <w:rPr>
                <w:color w:val="000000"/>
                <w:sz w:val="18"/>
                <w:szCs w:val="18"/>
              </w:rPr>
            </w:pPr>
            <w:r>
              <w:rPr>
                <w:color w:val="000000"/>
                <w:sz w:val="18"/>
                <w:szCs w:val="18"/>
              </w:rPr>
              <w:t>983129,30</w:t>
            </w:r>
          </w:p>
        </w:tc>
        <w:tc>
          <w:tcPr>
            <w:tcW w:w="1843" w:type="dxa"/>
            <w:tcBorders>
              <w:top w:val="nil"/>
              <w:left w:val="nil"/>
              <w:bottom w:val="single" w:sz="4" w:space="0" w:color="000000"/>
              <w:right w:val="single" w:sz="4" w:space="0" w:color="000000"/>
            </w:tcBorders>
            <w:shd w:val="clear" w:color="auto" w:fill="auto"/>
            <w:vAlign w:val="center"/>
            <w:hideMark/>
          </w:tcPr>
          <w:p w:rsidR="00CA0248" w:rsidRPr="00F24EE1" w:rsidRDefault="00F512F2" w:rsidP="00FD5B86">
            <w:pPr>
              <w:jc w:val="center"/>
              <w:rPr>
                <w:color w:val="000000"/>
                <w:sz w:val="18"/>
                <w:szCs w:val="18"/>
              </w:rPr>
            </w:pPr>
            <w:r>
              <w:rPr>
                <w:color w:val="000000"/>
                <w:sz w:val="18"/>
                <w:szCs w:val="18"/>
              </w:rPr>
              <w:t>10,84</w:t>
            </w:r>
          </w:p>
        </w:tc>
        <w:tc>
          <w:tcPr>
            <w:tcW w:w="1558" w:type="dxa"/>
            <w:tcBorders>
              <w:top w:val="nil"/>
              <w:left w:val="nil"/>
              <w:bottom w:val="single" w:sz="4" w:space="0" w:color="000000"/>
              <w:right w:val="single" w:sz="4" w:space="0" w:color="000000"/>
            </w:tcBorders>
            <w:shd w:val="clear" w:color="auto" w:fill="auto"/>
            <w:vAlign w:val="center"/>
            <w:hideMark/>
          </w:tcPr>
          <w:p w:rsidR="00CA0248" w:rsidRPr="00F24EE1" w:rsidRDefault="00F512F2" w:rsidP="00FD5B86">
            <w:pPr>
              <w:jc w:val="center"/>
              <w:rPr>
                <w:color w:val="000000"/>
                <w:sz w:val="18"/>
                <w:szCs w:val="18"/>
              </w:rPr>
            </w:pPr>
            <w:r>
              <w:rPr>
                <w:color w:val="000000"/>
                <w:sz w:val="18"/>
                <w:szCs w:val="18"/>
              </w:rPr>
              <w:t>9067719,34</w:t>
            </w:r>
          </w:p>
        </w:tc>
      </w:tr>
    </w:tbl>
    <w:p w:rsidR="008C2DE9" w:rsidRDefault="008C2DE9" w:rsidP="006E25D8">
      <w:pPr>
        <w:jc w:val="both"/>
        <w:rPr>
          <w:b/>
        </w:rPr>
      </w:pPr>
    </w:p>
    <w:p w:rsidR="006E25D8" w:rsidRPr="0067433A" w:rsidRDefault="006E25D8" w:rsidP="006E25D8">
      <w:pPr>
        <w:jc w:val="both"/>
        <w:rPr>
          <w:b/>
        </w:rPr>
      </w:pPr>
      <w:r w:rsidRPr="0067433A">
        <w:rPr>
          <w:b/>
        </w:rPr>
        <w:t>Расчет НМЦК:</w:t>
      </w:r>
    </w:p>
    <w:p w:rsidR="006E25D8" w:rsidRPr="00187B6B" w:rsidRDefault="006E25D8" w:rsidP="006E25D8"/>
    <w:p w:rsidR="006E25D8" w:rsidRPr="00187B6B" w:rsidRDefault="006E25D8" w:rsidP="006E25D8">
      <w:r w:rsidRPr="00F24EE1">
        <w:rPr>
          <w:noProof/>
        </w:rPr>
        <w:drawing>
          <wp:inline distT="0" distB="0" distL="0" distR="0">
            <wp:extent cx="1323975" cy="48514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0"/>
                    <a:stretch>
                      <a:fillRect/>
                    </a:stretch>
                  </pic:blipFill>
                  <pic:spPr bwMode="auto">
                    <a:xfrm>
                      <a:off x="0" y="0"/>
                      <a:ext cx="1323975" cy="485140"/>
                    </a:xfrm>
                    <a:prstGeom prst="rect">
                      <a:avLst/>
                    </a:prstGeom>
                    <a:noFill/>
                    <a:ln w="9525">
                      <a:noFill/>
                      <a:miter lim="800000"/>
                      <a:headEnd/>
                      <a:tailEnd/>
                    </a:ln>
                  </pic:spPr>
                </pic:pic>
              </a:graphicData>
            </a:graphic>
          </wp:inline>
        </w:drawing>
      </w:r>
    </w:p>
    <w:p w:rsidR="006E25D8" w:rsidRPr="00B40EF5" w:rsidRDefault="006E25D8" w:rsidP="006E25D8">
      <w:pPr>
        <w:rPr>
          <w:sz w:val="22"/>
          <w:szCs w:val="22"/>
        </w:rPr>
      </w:pPr>
      <w:r w:rsidRPr="00B40EF5">
        <w:rPr>
          <w:sz w:val="22"/>
          <w:szCs w:val="22"/>
        </w:rPr>
        <w:t>где:</w:t>
      </w:r>
    </w:p>
    <w:p w:rsidR="006E25D8" w:rsidRPr="00B40EF5" w:rsidRDefault="006E25D8" w:rsidP="006E25D8">
      <w:pPr>
        <w:rPr>
          <w:sz w:val="22"/>
          <w:szCs w:val="22"/>
        </w:rPr>
      </w:pPr>
      <w:r w:rsidRPr="00B40EF5">
        <w:rPr>
          <w:sz w:val="22"/>
          <w:szCs w:val="22"/>
        </w:rPr>
        <w:t>НМЦК, определяемая методом сопоставимых рыночных цен (анализа рынка);</w:t>
      </w:r>
    </w:p>
    <w:p w:rsidR="006E25D8" w:rsidRPr="00B40EF5" w:rsidRDefault="006E25D8" w:rsidP="006E25D8">
      <w:pPr>
        <w:rPr>
          <w:sz w:val="22"/>
          <w:szCs w:val="22"/>
        </w:rPr>
      </w:pPr>
      <w:r w:rsidRPr="00B40EF5">
        <w:rPr>
          <w:sz w:val="22"/>
          <w:szCs w:val="22"/>
        </w:rPr>
        <w:t>v - количество (объем) услуги;</w:t>
      </w:r>
    </w:p>
    <w:p w:rsidR="006E25D8" w:rsidRPr="00B40EF5" w:rsidRDefault="006E25D8" w:rsidP="006E25D8">
      <w:pPr>
        <w:rPr>
          <w:sz w:val="22"/>
          <w:szCs w:val="22"/>
        </w:rPr>
      </w:pPr>
      <w:r w:rsidRPr="00B40EF5">
        <w:rPr>
          <w:sz w:val="22"/>
          <w:szCs w:val="22"/>
        </w:rPr>
        <w:t>n - количество значений, используемых в расчете;</w:t>
      </w:r>
    </w:p>
    <w:p w:rsidR="006E25D8" w:rsidRPr="00B40EF5" w:rsidRDefault="006E25D8" w:rsidP="006E25D8">
      <w:pPr>
        <w:rPr>
          <w:sz w:val="22"/>
          <w:szCs w:val="22"/>
        </w:rPr>
      </w:pPr>
      <w:r w:rsidRPr="00B40EF5">
        <w:rPr>
          <w:sz w:val="22"/>
          <w:szCs w:val="22"/>
        </w:rPr>
        <w:t>i - номер источника ценовой информации;</w:t>
      </w:r>
    </w:p>
    <w:p w:rsidR="006E25D8" w:rsidRDefault="006E25D8" w:rsidP="006E25D8">
      <w:pPr>
        <w:rPr>
          <w:sz w:val="22"/>
          <w:szCs w:val="22"/>
        </w:rPr>
      </w:pPr>
      <w:r w:rsidRPr="00B40EF5">
        <w:rPr>
          <w:noProof/>
          <w:sz w:val="22"/>
          <w:szCs w:val="22"/>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B40EF5">
        <w:rPr>
          <w:sz w:val="22"/>
          <w:szCs w:val="22"/>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E25D8" w:rsidRDefault="006E25D8" w:rsidP="006E25D8">
      <w:pPr>
        <w:rPr>
          <w:sz w:val="22"/>
          <w:szCs w:val="22"/>
        </w:rPr>
      </w:pPr>
    </w:p>
    <w:p w:rsidR="00EA71DE" w:rsidRDefault="006E25D8" w:rsidP="006E25D8">
      <w:pPr>
        <w:rPr>
          <w:b/>
          <w:bCs/>
          <w:sz w:val="22"/>
          <w:szCs w:val="22"/>
        </w:rPr>
      </w:pPr>
      <w:r w:rsidRPr="00EA71DE">
        <w:rPr>
          <w:sz w:val="22"/>
          <w:szCs w:val="22"/>
        </w:rPr>
        <w:t xml:space="preserve">Проведенные исследования позволяют определить </w:t>
      </w:r>
      <w:r>
        <w:rPr>
          <w:sz w:val="22"/>
          <w:szCs w:val="22"/>
        </w:rPr>
        <w:t>начальную (</w:t>
      </w:r>
      <w:r w:rsidRPr="00EA71DE">
        <w:rPr>
          <w:sz w:val="22"/>
          <w:szCs w:val="22"/>
        </w:rPr>
        <w:t>максимальную</w:t>
      </w:r>
      <w:r>
        <w:rPr>
          <w:sz w:val="22"/>
          <w:szCs w:val="22"/>
        </w:rPr>
        <w:t>)</w:t>
      </w:r>
      <w:r w:rsidRPr="00EA71DE">
        <w:rPr>
          <w:sz w:val="22"/>
          <w:szCs w:val="22"/>
        </w:rPr>
        <w:t xml:space="preserve"> цену </w:t>
      </w:r>
      <w:r>
        <w:rPr>
          <w:sz w:val="22"/>
          <w:szCs w:val="22"/>
        </w:rPr>
        <w:t>контракта</w:t>
      </w:r>
      <w:r w:rsidRPr="00EA71DE">
        <w:rPr>
          <w:sz w:val="22"/>
          <w:szCs w:val="22"/>
        </w:rPr>
        <w:t xml:space="preserve"> в размере </w:t>
      </w:r>
      <w:r w:rsidR="00F512F2">
        <w:rPr>
          <w:b/>
          <w:bCs/>
          <w:sz w:val="22"/>
          <w:szCs w:val="22"/>
        </w:rPr>
        <w:t>9 067 719</w:t>
      </w:r>
      <w:r w:rsidRPr="00EA71DE">
        <w:rPr>
          <w:b/>
          <w:sz w:val="22"/>
          <w:szCs w:val="22"/>
        </w:rPr>
        <w:t>(</w:t>
      </w:r>
      <w:r w:rsidR="00F512F2">
        <w:rPr>
          <w:b/>
          <w:sz w:val="22"/>
          <w:szCs w:val="22"/>
        </w:rPr>
        <w:t>Девять миллионов шестьдесят семь тысяч семьсот девятнадцать</w:t>
      </w:r>
      <w:r w:rsidRPr="00EA71DE">
        <w:rPr>
          <w:b/>
          <w:sz w:val="22"/>
          <w:szCs w:val="22"/>
        </w:rPr>
        <w:t xml:space="preserve">) </w:t>
      </w:r>
      <w:r w:rsidRPr="00EA71DE">
        <w:rPr>
          <w:b/>
          <w:bCs/>
          <w:sz w:val="22"/>
          <w:szCs w:val="22"/>
        </w:rPr>
        <w:t xml:space="preserve">рублей </w:t>
      </w:r>
      <w:r w:rsidR="00F512F2">
        <w:rPr>
          <w:b/>
          <w:bCs/>
          <w:sz w:val="22"/>
          <w:szCs w:val="22"/>
        </w:rPr>
        <w:t>34</w:t>
      </w:r>
      <w:r w:rsidRPr="00EA71DE">
        <w:rPr>
          <w:b/>
          <w:bCs/>
          <w:sz w:val="22"/>
          <w:szCs w:val="22"/>
        </w:rPr>
        <w:t xml:space="preserve"> копеек</w:t>
      </w:r>
      <w:r>
        <w:rPr>
          <w:b/>
          <w:bCs/>
          <w:sz w:val="22"/>
          <w:szCs w:val="22"/>
        </w:rPr>
        <w:t>.</w:t>
      </w:r>
    </w:p>
    <w:p w:rsidR="00AE1C80" w:rsidRDefault="00AE1C80" w:rsidP="008F3138">
      <w:pPr>
        <w:rPr>
          <w:b/>
          <w:bCs/>
          <w:sz w:val="22"/>
          <w:szCs w:val="22"/>
        </w:rPr>
      </w:pPr>
    </w:p>
    <w:p w:rsidR="00AE1C80" w:rsidRDefault="00AE1C80"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sectPr w:rsidR="00EA71DE" w:rsidSect="007C4E21">
          <w:pgSz w:w="16838" w:h="11906" w:orient="landscape"/>
          <w:pgMar w:top="1701" w:right="1134" w:bottom="851" w:left="1134" w:header="709" w:footer="709" w:gutter="0"/>
          <w:cols w:space="708"/>
          <w:docGrid w:linePitch="360"/>
        </w:sectPr>
      </w:pPr>
    </w:p>
    <w:p w:rsidR="001F10BE" w:rsidRPr="0067433A" w:rsidRDefault="001F10BE" w:rsidP="001F10BE">
      <w:pPr>
        <w:jc w:val="center"/>
        <w:rPr>
          <w:b/>
        </w:rPr>
      </w:pPr>
      <w:r w:rsidRPr="0067433A">
        <w:rPr>
          <w:b/>
        </w:rPr>
        <w:lastRenderedPageBreak/>
        <w:t xml:space="preserve">РАЗДЕЛ </w:t>
      </w:r>
      <w:r w:rsidRPr="0067433A">
        <w:rPr>
          <w:b/>
          <w:lang w:val="en-US"/>
        </w:rPr>
        <w:t>VI</w:t>
      </w:r>
      <w:r w:rsidR="00EE7EF0">
        <w:rPr>
          <w:b/>
        </w:rPr>
        <w:t xml:space="preserve">. </w:t>
      </w: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 и величины их значимости.</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В целях выявления лучших из предложенных условий исполнения </w:t>
      </w:r>
      <w:r w:rsidR="006F7682" w:rsidRPr="00457395">
        <w:rPr>
          <w:sz w:val="22"/>
          <w:szCs w:val="22"/>
        </w:rPr>
        <w:t>контракта</w:t>
      </w:r>
      <w:r w:rsidRPr="00457395">
        <w:rPr>
          <w:sz w:val="22"/>
          <w:szCs w:val="22"/>
        </w:rPr>
        <w:t xml:space="preserve"> при проведении </w:t>
      </w:r>
      <w:r w:rsidR="00EE7EF0">
        <w:rPr>
          <w:sz w:val="22"/>
          <w:szCs w:val="22"/>
        </w:rPr>
        <w:t xml:space="preserve">открытого </w:t>
      </w:r>
      <w:r w:rsidRPr="00457395">
        <w:rPr>
          <w:sz w:val="22"/>
          <w:szCs w:val="22"/>
        </w:rPr>
        <w:t xml:space="preserve">конкурса </w:t>
      </w:r>
      <w:r w:rsidR="00EE7EF0">
        <w:rPr>
          <w:sz w:val="22"/>
          <w:szCs w:val="22"/>
        </w:rPr>
        <w:t>Единая</w:t>
      </w:r>
      <w:r w:rsidRPr="00457395">
        <w:rPr>
          <w:sz w:val="22"/>
          <w:szCs w:val="22"/>
        </w:rPr>
        <w:t xml:space="preserve">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w:t>
      </w:r>
      <w:r w:rsidR="00037E24">
        <w:rPr>
          <w:sz w:val="22"/>
          <w:szCs w:val="22"/>
        </w:rPr>
        <w:t xml:space="preserve">открытого </w:t>
      </w:r>
      <w:r w:rsidRPr="00457395">
        <w:rPr>
          <w:sz w:val="22"/>
          <w:szCs w:val="22"/>
        </w:rPr>
        <w:t>конкурса по следующим критериям:</w:t>
      </w:r>
    </w:p>
    <w:p w:rsidR="001F10BE" w:rsidRPr="00457395" w:rsidRDefault="001F10BE" w:rsidP="001F10BE">
      <w:pPr>
        <w:autoSpaceDE w:val="0"/>
        <w:autoSpaceDN w:val="0"/>
        <w:adjustRightInd w:val="0"/>
        <w:ind w:left="540"/>
        <w:jc w:val="both"/>
        <w:rPr>
          <w:sz w:val="22"/>
          <w:szCs w:val="22"/>
        </w:rPr>
      </w:pPr>
      <w:r w:rsidRPr="00457395">
        <w:rPr>
          <w:sz w:val="22"/>
          <w:szCs w:val="22"/>
        </w:rPr>
        <w:t xml:space="preserve">1) </w:t>
      </w:r>
      <w:r w:rsidR="009654DD" w:rsidRPr="009654DD">
        <w:rPr>
          <w:sz w:val="22"/>
          <w:szCs w:val="22"/>
        </w:rPr>
        <w:t>характеризующиеся как стоимостные критерии оценки - цена контракта</w:t>
      </w:r>
      <w:r w:rsidR="009654DD">
        <w:rPr>
          <w:sz w:val="22"/>
          <w:szCs w:val="22"/>
        </w:rPr>
        <w:t>;</w:t>
      </w:r>
    </w:p>
    <w:p w:rsidR="0046182C" w:rsidRDefault="001F10BE" w:rsidP="001F10BE">
      <w:pPr>
        <w:ind w:firstLine="567"/>
        <w:jc w:val="both"/>
      </w:pPr>
      <w:r w:rsidRPr="00457395">
        <w:rPr>
          <w:sz w:val="22"/>
          <w:szCs w:val="22"/>
        </w:rPr>
        <w:t xml:space="preserve">2) </w:t>
      </w:r>
      <w:r w:rsidR="009654DD" w:rsidRPr="008F3103">
        <w:t>характеризующиеся как не</w:t>
      </w:r>
      <w:r w:rsidR="00E6154A">
        <w:t xml:space="preserve"> </w:t>
      </w:r>
      <w:r w:rsidR="009654DD" w:rsidRPr="008F3103">
        <w:t>стоимостные критерии оценки</w:t>
      </w:r>
      <w:r w:rsidR="0046182C">
        <w:t>:</w:t>
      </w:r>
    </w:p>
    <w:p w:rsidR="0046182C" w:rsidRDefault="009654DD" w:rsidP="002C0ECC">
      <w:pPr>
        <w:ind w:firstLine="567"/>
        <w:jc w:val="both"/>
        <w:rPr>
          <w:sz w:val="22"/>
          <w:szCs w:val="22"/>
        </w:rPr>
      </w:pPr>
      <w:r>
        <w:rPr>
          <w:sz w:val="22"/>
          <w:szCs w:val="22"/>
        </w:rPr>
        <w:t>- к</w:t>
      </w:r>
      <w:r w:rsidR="001F10BE" w:rsidRPr="00457395">
        <w:rPr>
          <w:sz w:val="22"/>
          <w:szCs w:val="22"/>
        </w:rPr>
        <w:t xml:space="preserve">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w:t>
      </w:r>
      <w:r w:rsidR="00F95668">
        <w:rPr>
          <w:sz w:val="22"/>
          <w:szCs w:val="22"/>
        </w:rPr>
        <w:t>контракта</w:t>
      </w:r>
      <w:r w:rsidR="001F10BE" w:rsidRPr="00457395">
        <w:rPr>
          <w:sz w:val="22"/>
          <w:szCs w:val="22"/>
        </w:rPr>
        <w:t>, и деловой репутации, специалистов и иных работников определенного уровня квалификации (далее - Квалификация участника закупки)</w:t>
      </w:r>
      <w:r w:rsidR="002C0ECC">
        <w:rPr>
          <w:sz w:val="22"/>
          <w:szCs w:val="22"/>
        </w:rPr>
        <w:t>.</w:t>
      </w:r>
    </w:p>
    <w:p w:rsidR="00B45E7D" w:rsidRPr="00457395" w:rsidRDefault="00B45E7D" w:rsidP="002C0ECC">
      <w:pPr>
        <w:ind w:firstLine="567"/>
        <w:jc w:val="both"/>
        <w:rPr>
          <w:sz w:val="22"/>
          <w:szCs w:val="22"/>
        </w:rPr>
      </w:pPr>
      <w:r>
        <w:rPr>
          <w:sz w:val="22"/>
          <w:szCs w:val="22"/>
        </w:rPr>
        <w:t xml:space="preserve">- </w:t>
      </w:r>
      <w:r w:rsidRPr="00B45E7D">
        <w:rPr>
          <w:sz w:val="22"/>
          <w:szCs w:val="22"/>
        </w:rPr>
        <w:t>качественные, функциональные и экологические характеристики объекта закупок (далее – Качественные характеристики объекта закупки).</w:t>
      </w:r>
    </w:p>
    <w:p w:rsidR="001F10BE" w:rsidRPr="00457395" w:rsidRDefault="001F10BE" w:rsidP="001F10BE">
      <w:pPr>
        <w:autoSpaceDE w:val="0"/>
        <w:autoSpaceDN w:val="0"/>
        <w:adjustRightInd w:val="0"/>
        <w:ind w:firstLine="540"/>
        <w:jc w:val="both"/>
        <w:rPr>
          <w:sz w:val="22"/>
          <w:szCs w:val="22"/>
        </w:rPr>
      </w:pPr>
      <w:r w:rsidRPr="00457395">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457395">
        <w:rPr>
          <w:sz w:val="22"/>
          <w:szCs w:val="22"/>
        </w:rPr>
        <w:t>Для определения значимости критериев оценки используется коэффициент значимости каждого критерия.</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61"/>
        <w:gridCol w:w="1701"/>
        <w:gridCol w:w="2551"/>
        <w:gridCol w:w="2126"/>
      </w:tblGrid>
      <w:tr w:rsidR="00B45E7D" w:rsidRPr="00457395" w:rsidTr="00F512F2">
        <w:trPr>
          <w:trHeight w:val="282"/>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45E7D" w:rsidRPr="00457395" w:rsidRDefault="00B45E7D" w:rsidP="00F512F2">
            <w:pPr>
              <w:jc w:val="center"/>
              <w:rPr>
                <w:sz w:val="22"/>
                <w:szCs w:val="22"/>
              </w:rPr>
            </w:pPr>
            <w:r w:rsidRPr="00457395">
              <w:rPr>
                <w:sz w:val="22"/>
                <w:szCs w:val="22"/>
              </w:rPr>
              <w:t>Критерий</w:t>
            </w:r>
          </w:p>
          <w:p w:rsidR="00B45E7D" w:rsidRPr="00457395" w:rsidRDefault="00B45E7D" w:rsidP="00F512F2">
            <w:pPr>
              <w:jc w:val="center"/>
              <w:rPr>
                <w:sz w:val="22"/>
                <w:szCs w:val="22"/>
              </w:rPr>
            </w:pPr>
            <w:r w:rsidRPr="00457395">
              <w:rPr>
                <w:sz w:val="22"/>
                <w:szCs w:val="22"/>
              </w:rPr>
              <w:t>оценки</w:t>
            </w:r>
          </w:p>
        </w:tc>
        <w:tc>
          <w:tcPr>
            <w:tcW w:w="170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sidRPr="00457395">
              <w:rPr>
                <w:sz w:val="22"/>
                <w:szCs w:val="22"/>
              </w:rPr>
              <w:t>Цена</w:t>
            </w:r>
          </w:p>
          <w:p w:rsidR="00B45E7D" w:rsidRPr="00457395" w:rsidRDefault="00B45E7D" w:rsidP="00F512F2">
            <w:pPr>
              <w:jc w:val="center"/>
              <w:rPr>
                <w:sz w:val="22"/>
                <w:szCs w:val="22"/>
              </w:rPr>
            </w:pPr>
            <w:r w:rsidRPr="00457395">
              <w:rPr>
                <w:sz w:val="22"/>
                <w:szCs w:val="22"/>
              </w:rPr>
              <w:t>контракта</w:t>
            </w:r>
          </w:p>
        </w:tc>
        <w:tc>
          <w:tcPr>
            <w:tcW w:w="255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sidRPr="00457395">
              <w:rPr>
                <w:sz w:val="22"/>
                <w:szCs w:val="22"/>
              </w:rPr>
              <w:t>Квалификация участника закупки</w:t>
            </w:r>
          </w:p>
        </w:tc>
        <w:tc>
          <w:tcPr>
            <w:tcW w:w="2126"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Pr>
                <w:sz w:val="22"/>
                <w:szCs w:val="22"/>
              </w:rPr>
              <w:t xml:space="preserve">Качественные </w:t>
            </w:r>
            <w:r w:rsidRPr="0046182C">
              <w:rPr>
                <w:sz w:val="22"/>
                <w:szCs w:val="22"/>
              </w:rPr>
              <w:t>характеристики</w:t>
            </w:r>
            <w:r>
              <w:rPr>
                <w:sz w:val="22"/>
                <w:szCs w:val="22"/>
              </w:rPr>
              <w:t xml:space="preserve"> объекта закупки</w:t>
            </w:r>
          </w:p>
        </w:tc>
      </w:tr>
      <w:tr w:rsidR="00B45E7D" w:rsidRPr="00457395" w:rsidTr="00F512F2">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45E7D" w:rsidRPr="00457395" w:rsidRDefault="00B45E7D" w:rsidP="00F512F2">
            <w:pPr>
              <w:jc w:val="center"/>
              <w:rPr>
                <w:sz w:val="22"/>
                <w:szCs w:val="22"/>
              </w:rPr>
            </w:pPr>
            <w:r w:rsidRPr="00457395">
              <w:rPr>
                <w:sz w:val="22"/>
                <w:szCs w:val="22"/>
              </w:rPr>
              <w:t>Значимость критерия</w:t>
            </w:r>
          </w:p>
        </w:tc>
        <w:tc>
          <w:tcPr>
            <w:tcW w:w="170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Pr>
                <w:sz w:val="22"/>
                <w:szCs w:val="22"/>
              </w:rPr>
              <w:t>60</w:t>
            </w:r>
            <w:r w:rsidRPr="00457395">
              <w:rPr>
                <w:sz w:val="22"/>
                <w:szCs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B45E7D" w:rsidRPr="00B45E7D" w:rsidRDefault="00B45E7D" w:rsidP="00F512F2">
            <w:pPr>
              <w:jc w:val="center"/>
              <w:rPr>
                <w:sz w:val="22"/>
                <w:szCs w:val="22"/>
                <w:highlight w:val="yellow"/>
              </w:rPr>
            </w:pPr>
            <w:r w:rsidRPr="00D43258">
              <w:rPr>
                <w:sz w:val="22"/>
                <w:szCs w:val="22"/>
              </w:rPr>
              <w:t>20%</w:t>
            </w:r>
          </w:p>
        </w:tc>
        <w:tc>
          <w:tcPr>
            <w:tcW w:w="2126" w:type="dxa"/>
            <w:tcBorders>
              <w:top w:val="single" w:sz="4" w:space="0" w:color="auto"/>
              <w:left w:val="single" w:sz="4" w:space="0" w:color="auto"/>
              <w:bottom w:val="single" w:sz="4" w:space="0" w:color="auto"/>
              <w:right w:val="single" w:sz="4" w:space="0" w:color="auto"/>
            </w:tcBorders>
            <w:vAlign w:val="center"/>
          </w:tcPr>
          <w:p w:rsidR="00B45E7D" w:rsidRPr="00D43258" w:rsidRDefault="00B45E7D" w:rsidP="00F512F2">
            <w:pPr>
              <w:jc w:val="center"/>
              <w:rPr>
                <w:sz w:val="22"/>
                <w:szCs w:val="22"/>
              </w:rPr>
            </w:pPr>
            <w:r w:rsidRPr="00D43258">
              <w:rPr>
                <w:sz w:val="22"/>
                <w:szCs w:val="22"/>
              </w:rPr>
              <w:t>20%</w:t>
            </w:r>
          </w:p>
        </w:tc>
      </w:tr>
      <w:tr w:rsidR="00B45E7D" w:rsidRPr="00457395" w:rsidTr="00F512F2">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45E7D" w:rsidRPr="00457395" w:rsidRDefault="00B45E7D" w:rsidP="00F512F2">
            <w:pPr>
              <w:jc w:val="center"/>
              <w:rPr>
                <w:sz w:val="22"/>
                <w:szCs w:val="22"/>
              </w:rPr>
            </w:pPr>
            <w:r w:rsidRPr="00457395">
              <w:rPr>
                <w:sz w:val="22"/>
                <w:szCs w:val="22"/>
              </w:rPr>
              <w:t>Коэффициент значимости критерия</w:t>
            </w:r>
          </w:p>
        </w:tc>
        <w:tc>
          <w:tcPr>
            <w:tcW w:w="170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sidRPr="00457395">
              <w:rPr>
                <w:sz w:val="22"/>
                <w:szCs w:val="22"/>
              </w:rPr>
              <w:t>0,</w:t>
            </w:r>
            <w:r>
              <w:rPr>
                <w:sz w:val="22"/>
                <w:szCs w:val="22"/>
              </w:rPr>
              <w:t>6</w:t>
            </w:r>
          </w:p>
        </w:tc>
        <w:tc>
          <w:tcPr>
            <w:tcW w:w="2551" w:type="dxa"/>
            <w:tcBorders>
              <w:top w:val="single" w:sz="4" w:space="0" w:color="auto"/>
              <w:left w:val="single" w:sz="4" w:space="0" w:color="auto"/>
              <w:bottom w:val="single" w:sz="4" w:space="0" w:color="auto"/>
              <w:right w:val="single" w:sz="4" w:space="0" w:color="auto"/>
            </w:tcBorders>
            <w:vAlign w:val="center"/>
          </w:tcPr>
          <w:p w:rsidR="00B45E7D" w:rsidRPr="00B45E7D" w:rsidRDefault="00B45E7D" w:rsidP="00F512F2">
            <w:pPr>
              <w:jc w:val="center"/>
              <w:rPr>
                <w:sz w:val="22"/>
                <w:szCs w:val="22"/>
                <w:highlight w:val="yellow"/>
              </w:rPr>
            </w:pPr>
            <w:r w:rsidRPr="00D43258">
              <w:rPr>
                <w:sz w:val="22"/>
                <w:szCs w:val="22"/>
              </w:rPr>
              <w:t>0,2</w:t>
            </w:r>
          </w:p>
        </w:tc>
        <w:tc>
          <w:tcPr>
            <w:tcW w:w="2126" w:type="dxa"/>
            <w:tcBorders>
              <w:top w:val="single" w:sz="4" w:space="0" w:color="auto"/>
              <w:left w:val="single" w:sz="4" w:space="0" w:color="auto"/>
              <w:bottom w:val="single" w:sz="4" w:space="0" w:color="auto"/>
              <w:right w:val="single" w:sz="4" w:space="0" w:color="auto"/>
            </w:tcBorders>
            <w:vAlign w:val="center"/>
          </w:tcPr>
          <w:p w:rsidR="00B45E7D" w:rsidRPr="00D43258" w:rsidRDefault="00B45E7D" w:rsidP="00F512F2">
            <w:pPr>
              <w:jc w:val="center"/>
              <w:rPr>
                <w:sz w:val="22"/>
                <w:szCs w:val="22"/>
              </w:rPr>
            </w:pPr>
            <w:r w:rsidRPr="00D43258">
              <w:rPr>
                <w:sz w:val="22"/>
                <w:szCs w:val="22"/>
              </w:rPr>
              <w:t>0,2</w:t>
            </w:r>
          </w:p>
        </w:tc>
      </w:tr>
    </w:tbl>
    <w:p w:rsidR="00DB3D41" w:rsidRPr="00DB3D41" w:rsidRDefault="00DB3D41" w:rsidP="00DB3D41">
      <w:pPr>
        <w:autoSpaceDE w:val="0"/>
        <w:autoSpaceDN w:val="0"/>
        <w:adjustRightInd w:val="0"/>
        <w:ind w:left="153" w:firstLine="414"/>
        <w:jc w:val="both"/>
        <w:rPr>
          <w:sz w:val="22"/>
          <w:szCs w:val="22"/>
        </w:rPr>
      </w:pPr>
      <w:r w:rsidRPr="00DB3D41">
        <w:rPr>
          <w:sz w:val="22"/>
          <w:szCs w:val="22"/>
        </w:rPr>
        <w:t xml:space="preserve">Для оценки заявки осуществляется расчет итогового рейтинга по каждой заявке. </w:t>
      </w:r>
      <w:r w:rsidRPr="0076622E">
        <w:rPr>
          <w:sz w:val="22"/>
          <w:szCs w:val="22"/>
        </w:rPr>
        <w:t>Итоговый рейтинг заявки рассчитывается путем сложения рейтингов по каждому критерию оценки заявки, умноженных на их значимость.</w:t>
      </w:r>
    </w:p>
    <w:p w:rsidR="001F10BE" w:rsidRDefault="00DB3D41" w:rsidP="00DB3D41">
      <w:pPr>
        <w:autoSpaceDE w:val="0"/>
        <w:autoSpaceDN w:val="0"/>
        <w:adjustRightInd w:val="0"/>
        <w:ind w:firstLine="540"/>
        <w:jc w:val="both"/>
        <w:rPr>
          <w:sz w:val="22"/>
          <w:szCs w:val="22"/>
        </w:rPr>
      </w:pPr>
      <w:r w:rsidRPr="0076622E">
        <w:rPr>
          <w:sz w:val="22"/>
          <w:szCs w:val="22"/>
        </w:rPr>
        <w:t>Рейтинг заявки по каждому критерию представляет собой оценку в баллах, получаемую по результатам оценки по критериям.</w:t>
      </w:r>
      <w:r w:rsidR="00E6154A">
        <w:rPr>
          <w:sz w:val="22"/>
          <w:szCs w:val="22"/>
        </w:rPr>
        <w:t xml:space="preserve"> </w:t>
      </w:r>
      <w:r w:rsidRPr="001D6109">
        <w:rPr>
          <w:sz w:val="22"/>
          <w:szCs w:val="22"/>
        </w:rPr>
        <w:t>Дробное значение рейтинга округляется до двух десятичных знаков после запятой по математическим правилам округления.</w:t>
      </w:r>
      <w:r w:rsidRPr="00DB3D41">
        <w:rPr>
          <w:sz w:val="22"/>
          <w:szCs w:val="22"/>
        </w:rPr>
        <w:t xml:space="preserve"> При этом для расчетов рейтингов применяется коэффициент значимости, равный значению соответствующего критерия в процентах, деленному на 100.</w:t>
      </w:r>
    </w:p>
    <w:p w:rsidR="00EE7EF0" w:rsidRPr="00457395" w:rsidRDefault="00EE7EF0" w:rsidP="001F10BE">
      <w:pPr>
        <w:autoSpaceDE w:val="0"/>
        <w:autoSpaceDN w:val="0"/>
        <w:adjustRightInd w:val="0"/>
        <w:ind w:firstLine="540"/>
        <w:jc w:val="both"/>
        <w:rPr>
          <w:sz w:val="22"/>
          <w:szCs w:val="2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w:t>
      </w:r>
      <w:r w:rsidR="00EE7EF0">
        <w:rPr>
          <w:sz w:val="22"/>
          <w:szCs w:val="22"/>
        </w:rPr>
        <w:t xml:space="preserve">открытого </w:t>
      </w:r>
      <w:r w:rsidRPr="00457395">
        <w:rPr>
          <w:sz w:val="22"/>
          <w:szCs w:val="22"/>
        </w:rPr>
        <w:t xml:space="preserve">конкурса 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4"/>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5"/>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конкурса,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6"/>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конкурса;</w:t>
      </w:r>
    </w:p>
    <w:p w:rsidR="006F7682" w:rsidRPr="00457395" w:rsidRDefault="006F7682" w:rsidP="001F10BE">
      <w:pPr>
        <w:autoSpaceDE w:val="0"/>
        <w:autoSpaceDN w:val="0"/>
        <w:adjustRightInd w:val="0"/>
        <w:ind w:firstLine="540"/>
        <w:jc w:val="both"/>
        <w:rPr>
          <w:sz w:val="22"/>
          <w:szCs w:val="22"/>
        </w:rPr>
      </w:pPr>
    </w:p>
    <w:p w:rsidR="001F10BE" w:rsidRDefault="001F10BE" w:rsidP="001F10BE">
      <w:pPr>
        <w:autoSpaceDE w:val="0"/>
        <w:autoSpaceDN w:val="0"/>
        <w:adjustRightInd w:val="0"/>
        <w:ind w:firstLine="540"/>
        <w:jc w:val="both"/>
        <w:rPr>
          <w:sz w:val="22"/>
          <w:szCs w:val="22"/>
        </w:rPr>
      </w:pPr>
      <w:r w:rsidRPr="00457395">
        <w:rPr>
          <w:sz w:val="22"/>
          <w:szCs w:val="22"/>
        </w:rPr>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7"/>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2C0ECC" w:rsidRPr="00457395" w:rsidRDefault="002C0ECC"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lastRenderedPageBreak/>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8"/>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конкурса.</w:t>
      </w:r>
    </w:p>
    <w:p w:rsidR="001F10BE" w:rsidRPr="00D5773E"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xml:space="preserve">» определяется по результатам оценки заявки по данному критерию с учетом коэффициента значимости </w:t>
      </w:r>
      <w:r w:rsidRPr="00457395">
        <w:rPr>
          <w:sz w:val="22"/>
          <w:szCs w:val="22"/>
        </w:rPr>
        <w:br/>
        <w:t>критерия (0,</w:t>
      </w:r>
      <w:r w:rsidR="00B45E7D">
        <w:rPr>
          <w:sz w:val="22"/>
          <w:szCs w:val="22"/>
        </w:rPr>
        <w:t>6</w:t>
      </w:r>
      <w:r w:rsidRPr="00457395">
        <w:rPr>
          <w:sz w:val="22"/>
          <w:szCs w:val="22"/>
        </w:rPr>
        <w:t>).</w:t>
      </w:r>
    </w:p>
    <w:p w:rsidR="00D5773E" w:rsidRDefault="00D5773E" w:rsidP="001F10BE">
      <w:pPr>
        <w:shd w:val="clear" w:color="auto" w:fill="FFFFFF"/>
        <w:tabs>
          <w:tab w:val="left" w:pos="540"/>
        </w:tabs>
        <w:ind w:firstLine="709"/>
        <w:jc w:val="both"/>
        <w:rPr>
          <w:sz w:val="22"/>
          <w:szCs w:val="22"/>
        </w:rPr>
      </w:pPr>
      <w:r>
        <w:rPr>
          <w:sz w:val="22"/>
          <w:szCs w:val="22"/>
        </w:rPr>
        <w:t>Итоговый рейтинг заявки по критерию «</w:t>
      </w:r>
      <w:r w:rsidR="00020456">
        <w:rPr>
          <w:sz w:val="22"/>
          <w:szCs w:val="22"/>
        </w:rPr>
        <w:t>Цена контракта</w:t>
      </w:r>
      <w:r>
        <w:rPr>
          <w:sz w:val="22"/>
          <w:szCs w:val="22"/>
        </w:rPr>
        <w:t>»</w:t>
      </w:r>
      <w:r w:rsidR="00020456">
        <w:rPr>
          <w:sz w:val="22"/>
          <w:szCs w:val="22"/>
        </w:rPr>
        <w:t xml:space="preserve"> рассчитывается по формуле:</w:t>
      </w:r>
    </w:p>
    <w:p w:rsidR="00020456" w:rsidRDefault="00020456" w:rsidP="001F10BE">
      <w:pPr>
        <w:shd w:val="clear" w:color="auto" w:fill="FFFFFF"/>
        <w:tabs>
          <w:tab w:val="left" w:pos="540"/>
        </w:tabs>
        <w:ind w:firstLine="709"/>
        <w:jc w:val="both"/>
        <w:rPr>
          <w:sz w:val="22"/>
          <w:szCs w:val="22"/>
        </w:rPr>
      </w:pPr>
    </w:p>
    <w:p w:rsidR="00020456" w:rsidRDefault="00020456" w:rsidP="00020456">
      <w:pPr>
        <w:shd w:val="clear" w:color="auto" w:fill="FFFFFF"/>
        <w:tabs>
          <w:tab w:val="left" w:pos="540"/>
        </w:tabs>
        <w:ind w:firstLine="709"/>
        <w:jc w:val="center"/>
        <w:rPr>
          <w:sz w:val="22"/>
          <w:szCs w:val="22"/>
        </w:rPr>
      </w:pPr>
      <w:r>
        <w:rPr>
          <w:sz w:val="22"/>
          <w:szCs w:val="22"/>
          <w:lang w:val="en-US"/>
        </w:rPr>
        <w:t>R</w:t>
      </w:r>
      <w:r>
        <w:rPr>
          <w:sz w:val="22"/>
          <w:szCs w:val="22"/>
        </w:rPr>
        <w:t>Ц</w:t>
      </w:r>
      <w:r w:rsidRPr="00020456">
        <w:rPr>
          <w:sz w:val="22"/>
          <w:szCs w:val="22"/>
          <w:vertAlign w:val="subscript"/>
          <w:lang w:val="en-US"/>
        </w:rPr>
        <w:t>i</w:t>
      </w:r>
      <w:r w:rsidRPr="00020456">
        <w:rPr>
          <w:sz w:val="22"/>
          <w:szCs w:val="22"/>
        </w:rPr>
        <w:t xml:space="preserve"> = </w:t>
      </w:r>
      <w:r>
        <w:rPr>
          <w:sz w:val="22"/>
          <w:szCs w:val="22"/>
        </w:rPr>
        <w:t>ЦБ</w:t>
      </w:r>
      <w:r w:rsidRPr="00020456">
        <w:rPr>
          <w:sz w:val="22"/>
          <w:szCs w:val="22"/>
          <w:vertAlign w:val="subscript"/>
          <w:lang w:val="en-US"/>
        </w:rPr>
        <w:t>i</w:t>
      </w:r>
      <w:r>
        <w:rPr>
          <w:sz w:val="22"/>
          <w:szCs w:val="22"/>
        </w:rPr>
        <w:t>*0,</w:t>
      </w:r>
      <w:r w:rsidR="00B45E7D">
        <w:rPr>
          <w:sz w:val="22"/>
          <w:szCs w:val="22"/>
        </w:rPr>
        <w:t>6</w:t>
      </w:r>
      <w:r>
        <w:rPr>
          <w:sz w:val="22"/>
          <w:szCs w:val="22"/>
        </w:rPr>
        <w:t>;</w:t>
      </w:r>
    </w:p>
    <w:p w:rsidR="00020456" w:rsidRDefault="00020456" w:rsidP="00020456">
      <w:pPr>
        <w:shd w:val="clear" w:color="auto" w:fill="FFFFFF"/>
        <w:tabs>
          <w:tab w:val="left" w:pos="540"/>
        </w:tabs>
        <w:ind w:firstLine="709"/>
        <w:jc w:val="center"/>
        <w:rPr>
          <w:sz w:val="22"/>
          <w:szCs w:val="22"/>
        </w:rPr>
      </w:pPr>
    </w:p>
    <w:p w:rsidR="00020456" w:rsidRPr="00020456" w:rsidRDefault="00020456" w:rsidP="001F10BE">
      <w:pPr>
        <w:shd w:val="clear" w:color="auto" w:fill="FFFFFF"/>
        <w:tabs>
          <w:tab w:val="left" w:pos="540"/>
        </w:tabs>
        <w:ind w:firstLine="709"/>
        <w:jc w:val="both"/>
        <w:rPr>
          <w:sz w:val="22"/>
          <w:szCs w:val="22"/>
        </w:rPr>
      </w:pPr>
      <w:r>
        <w:rPr>
          <w:sz w:val="22"/>
          <w:szCs w:val="22"/>
        </w:rPr>
        <w:t xml:space="preserve">где </w:t>
      </w:r>
      <w:r>
        <w:rPr>
          <w:sz w:val="22"/>
          <w:szCs w:val="22"/>
          <w:lang w:val="en-US"/>
        </w:rPr>
        <w:t>R</w:t>
      </w:r>
      <w:r>
        <w:rPr>
          <w:sz w:val="22"/>
          <w:szCs w:val="22"/>
        </w:rPr>
        <w:t>Ц</w:t>
      </w:r>
      <w:r w:rsidRPr="00020456">
        <w:rPr>
          <w:sz w:val="22"/>
          <w:szCs w:val="22"/>
          <w:vertAlign w:val="subscript"/>
          <w:lang w:val="en-US"/>
        </w:rPr>
        <w:t>i</w:t>
      </w:r>
      <w:r>
        <w:rPr>
          <w:sz w:val="22"/>
          <w:szCs w:val="22"/>
        </w:rPr>
        <w:t xml:space="preserve"> – рейтинг заявки по критерию «Цена контракта».</w:t>
      </w:r>
    </w:p>
    <w:p w:rsidR="001D6109" w:rsidRDefault="001D6109" w:rsidP="001F10BE">
      <w:pPr>
        <w:shd w:val="clear" w:color="auto" w:fill="FFFFFF"/>
        <w:tabs>
          <w:tab w:val="left" w:pos="540"/>
        </w:tabs>
        <w:ind w:firstLine="709"/>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стоимостному критерию принимается цена контракта, указанная участником закупки в заявке на участие в </w:t>
      </w:r>
      <w:r>
        <w:rPr>
          <w:sz w:val="22"/>
          <w:szCs w:val="22"/>
        </w:rPr>
        <w:t xml:space="preserve">открытом </w:t>
      </w:r>
      <w:r w:rsidRPr="001D6109">
        <w:rPr>
          <w:sz w:val="22"/>
          <w:szCs w:val="22"/>
        </w:rPr>
        <w:t>конкурсе.</w:t>
      </w:r>
    </w:p>
    <w:p w:rsidR="001F10BE" w:rsidRPr="00457395" w:rsidRDefault="001F10BE" w:rsidP="001F10BE">
      <w:pPr>
        <w:shd w:val="clear" w:color="auto" w:fill="FFFFFF"/>
        <w:tabs>
          <w:tab w:val="left" w:pos="540"/>
        </w:tabs>
        <w:ind w:firstLine="709"/>
        <w:jc w:val="both"/>
        <w:rPr>
          <w:color w:val="000000"/>
          <w:sz w:val="22"/>
          <w:szCs w:val="22"/>
        </w:rPr>
      </w:pPr>
    </w:p>
    <w:p w:rsidR="001F10BE"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3 . Критерий оценки </w:t>
      </w:r>
      <w:r w:rsidRPr="00457395">
        <w:rPr>
          <w:b/>
          <w:sz w:val="22"/>
          <w:szCs w:val="22"/>
        </w:rPr>
        <w:t>«Квалификация участника закупки»</w:t>
      </w:r>
    </w:p>
    <w:p w:rsidR="00AF595F" w:rsidRPr="00AF595F" w:rsidRDefault="00AF595F" w:rsidP="00AF595F">
      <w:pPr>
        <w:pStyle w:val="17"/>
        <w:tabs>
          <w:tab w:val="left" w:pos="0"/>
        </w:tabs>
        <w:autoSpaceDE w:val="0"/>
        <w:autoSpaceDN w:val="0"/>
        <w:adjustRightInd w:val="0"/>
        <w:ind w:left="0" w:firstLine="567"/>
        <w:jc w:val="both"/>
        <w:outlineLvl w:val="2"/>
        <w:rPr>
          <w:sz w:val="22"/>
          <w:szCs w:val="22"/>
        </w:rPr>
      </w:pPr>
      <w:r w:rsidRPr="00AF595F">
        <w:rPr>
          <w:sz w:val="22"/>
          <w:szCs w:val="22"/>
        </w:rPr>
        <w:t>Для определения рейтинга заявки по данному критерию используются следующие показатели:</w:t>
      </w:r>
    </w:p>
    <w:tbl>
      <w:tblPr>
        <w:tblStyle w:val="af0"/>
        <w:tblW w:w="10773" w:type="dxa"/>
        <w:tblInd w:w="-34" w:type="dxa"/>
        <w:tblLayout w:type="fixed"/>
        <w:tblLook w:val="04A0"/>
      </w:tblPr>
      <w:tblGrid>
        <w:gridCol w:w="2977"/>
        <w:gridCol w:w="1134"/>
        <w:gridCol w:w="4395"/>
        <w:gridCol w:w="2267"/>
      </w:tblGrid>
      <w:tr w:rsidR="008A6826" w:rsidTr="003D3005">
        <w:tc>
          <w:tcPr>
            <w:tcW w:w="2977" w:type="dxa"/>
            <w:vAlign w:val="center"/>
          </w:tcPr>
          <w:p w:rsidR="008A6826" w:rsidRPr="009A4399" w:rsidRDefault="00AF4CD8" w:rsidP="009A439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008A6826" w:rsidRPr="009A4399">
              <w:rPr>
                <w:b/>
                <w:sz w:val="18"/>
                <w:szCs w:val="18"/>
              </w:rPr>
              <w:t xml:space="preserve"> показателя</w:t>
            </w:r>
          </w:p>
        </w:tc>
        <w:tc>
          <w:tcPr>
            <w:tcW w:w="1134" w:type="dxa"/>
          </w:tcPr>
          <w:p w:rsidR="008A6826" w:rsidRPr="00ED7585" w:rsidRDefault="00BE1A5D" w:rsidP="009A4399">
            <w:pPr>
              <w:pStyle w:val="17"/>
              <w:tabs>
                <w:tab w:val="left" w:pos="0"/>
              </w:tabs>
              <w:autoSpaceDE w:val="0"/>
              <w:autoSpaceDN w:val="0"/>
              <w:adjustRightInd w:val="0"/>
              <w:ind w:left="0"/>
              <w:jc w:val="center"/>
              <w:outlineLvl w:val="2"/>
              <w:rPr>
                <w:b/>
                <w:sz w:val="16"/>
                <w:szCs w:val="16"/>
              </w:rPr>
            </w:pPr>
            <w:r w:rsidRPr="00BE1A5D">
              <w:rPr>
                <w:b/>
                <w:sz w:val="16"/>
                <w:szCs w:val="16"/>
              </w:rPr>
              <w:t>Величина значимости показателя критерия, %</w:t>
            </w:r>
          </w:p>
        </w:tc>
        <w:tc>
          <w:tcPr>
            <w:tcW w:w="4395" w:type="dxa"/>
            <w:vAlign w:val="center"/>
          </w:tcPr>
          <w:p w:rsidR="008A6826" w:rsidRPr="009A4399" w:rsidRDefault="00BE1A5D" w:rsidP="00FC4269">
            <w:pPr>
              <w:pStyle w:val="17"/>
              <w:tabs>
                <w:tab w:val="left" w:pos="0"/>
              </w:tabs>
              <w:autoSpaceDE w:val="0"/>
              <w:autoSpaceDN w:val="0"/>
              <w:adjustRightInd w:val="0"/>
              <w:ind w:left="0"/>
              <w:jc w:val="center"/>
              <w:outlineLvl w:val="2"/>
              <w:rPr>
                <w:b/>
                <w:sz w:val="18"/>
                <w:szCs w:val="18"/>
              </w:rPr>
            </w:pPr>
            <w:r w:rsidRPr="00BE1A5D">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267" w:type="dxa"/>
          </w:tcPr>
          <w:p w:rsidR="008A6826" w:rsidRPr="00DB5CD7" w:rsidRDefault="008A6826" w:rsidP="00DB5CD7">
            <w:pPr>
              <w:pStyle w:val="17"/>
              <w:tabs>
                <w:tab w:val="left" w:pos="0"/>
              </w:tabs>
              <w:autoSpaceDE w:val="0"/>
              <w:autoSpaceDN w:val="0"/>
              <w:adjustRightInd w:val="0"/>
              <w:ind w:left="0"/>
              <w:jc w:val="center"/>
              <w:outlineLvl w:val="2"/>
              <w:rPr>
                <w:b/>
                <w:sz w:val="18"/>
                <w:szCs w:val="18"/>
              </w:rPr>
            </w:pPr>
            <w:r w:rsidRPr="00DB5CD7">
              <w:rPr>
                <w:b/>
                <w:sz w:val="18"/>
                <w:szCs w:val="18"/>
              </w:rPr>
              <w:t>Документы, подтверждающие квалификацию участника</w:t>
            </w:r>
          </w:p>
        </w:tc>
      </w:tr>
      <w:tr w:rsidR="001C699C" w:rsidTr="003D3005">
        <w:tc>
          <w:tcPr>
            <w:tcW w:w="2977" w:type="dxa"/>
            <w:vAlign w:val="center"/>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1</w:t>
            </w:r>
          </w:p>
        </w:tc>
        <w:tc>
          <w:tcPr>
            <w:tcW w:w="1134"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2</w:t>
            </w:r>
          </w:p>
        </w:tc>
        <w:tc>
          <w:tcPr>
            <w:tcW w:w="4395"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3</w:t>
            </w:r>
          </w:p>
        </w:tc>
        <w:tc>
          <w:tcPr>
            <w:tcW w:w="2267" w:type="dxa"/>
          </w:tcPr>
          <w:p w:rsidR="001C699C" w:rsidRPr="00DB5CD7" w:rsidRDefault="001C699C" w:rsidP="00DB5CD7">
            <w:pPr>
              <w:pStyle w:val="17"/>
              <w:tabs>
                <w:tab w:val="left" w:pos="0"/>
              </w:tabs>
              <w:autoSpaceDE w:val="0"/>
              <w:autoSpaceDN w:val="0"/>
              <w:adjustRightInd w:val="0"/>
              <w:ind w:left="0"/>
              <w:jc w:val="center"/>
              <w:outlineLvl w:val="2"/>
              <w:rPr>
                <w:b/>
                <w:sz w:val="18"/>
                <w:szCs w:val="18"/>
              </w:rPr>
            </w:pPr>
            <w:r>
              <w:rPr>
                <w:b/>
                <w:sz w:val="18"/>
                <w:szCs w:val="18"/>
              </w:rPr>
              <w:t>4</w:t>
            </w:r>
          </w:p>
        </w:tc>
      </w:tr>
      <w:tr w:rsidR="008A6826" w:rsidTr="003D3005">
        <w:tc>
          <w:tcPr>
            <w:tcW w:w="2977" w:type="dxa"/>
          </w:tcPr>
          <w:p w:rsidR="008A6826" w:rsidRPr="00AE178B" w:rsidRDefault="00B45E7D" w:rsidP="00921CBE">
            <w:pPr>
              <w:pStyle w:val="17"/>
              <w:tabs>
                <w:tab w:val="left" w:pos="0"/>
              </w:tabs>
              <w:autoSpaceDE w:val="0"/>
              <w:autoSpaceDN w:val="0"/>
              <w:adjustRightInd w:val="0"/>
              <w:ind w:left="0"/>
              <w:outlineLvl w:val="2"/>
              <w:rPr>
                <w:sz w:val="22"/>
                <w:szCs w:val="22"/>
              </w:rPr>
            </w:pPr>
            <w:r w:rsidRPr="00AE178B">
              <w:rPr>
                <w:sz w:val="22"/>
                <w:szCs w:val="22"/>
              </w:rPr>
              <w:t xml:space="preserve">Количество офисов по </w:t>
            </w:r>
            <w:r w:rsidR="00921CBE">
              <w:rPr>
                <w:sz w:val="22"/>
                <w:szCs w:val="22"/>
              </w:rPr>
              <w:t>переводу денежных средств</w:t>
            </w:r>
            <w:r w:rsidRPr="00AE178B">
              <w:rPr>
                <w:sz w:val="22"/>
                <w:szCs w:val="22"/>
              </w:rPr>
              <w:t xml:space="preserve"> </w:t>
            </w:r>
            <w:r w:rsidR="00921CBE">
              <w:rPr>
                <w:sz w:val="22"/>
                <w:szCs w:val="22"/>
              </w:rPr>
              <w:t xml:space="preserve">физических лиц </w:t>
            </w:r>
            <w:r w:rsidRPr="00AE178B">
              <w:rPr>
                <w:sz w:val="22"/>
                <w:szCs w:val="22"/>
              </w:rPr>
              <w:t>в г. Йошкар-Ола и Медведевском районе</w:t>
            </w:r>
            <w:r w:rsidR="00EB3FEB" w:rsidRPr="00AE178B">
              <w:rPr>
                <w:bCs/>
                <w:sz w:val="22"/>
                <w:szCs w:val="22"/>
              </w:rPr>
              <w:t xml:space="preserve"> (</w:t>
            </w:r>
            <w:r w:rsidR="008A01CA" w:rsidRPr="00AE178B">
              <w:rPr>
                <w:bCs/>
                <w:sz w:val="22"/>
                <w:szCs w:val="22"/>
                <w:lang w:val="en-US"/>
              </w:rPr>
              <w:t>S</w:t>
            </w:r>
            <w:r w:rsidR="008A01CA" w:rsidRPr="00AE178B">
              <w:rPr>
                <w:bCs/>
                <w:sz w:val="22"/>
                <w:szCs w:val="22"/>
              </w:rPr>
              <w:t>1</w:t>
            </w:r>
            <w:r w:rsidR="008A01CA" w:rsidRPr="00AE178B">
              <w:rPr>
                <w:bCs/>
                <w:sz w:val="22"/>
                <w:szCs w:val="22"/>
                <w:vertAlign w:val="subscript"/>
                <w:lang w:val="en-US"/>
              </w:rPr>
              <w:t>i</w:t>
            </w:r>
            <w:r w:rsidR="00EB3FEB" w:rsidRPr="00AE178B">
              <w:rPr>
                <w:bCs/>
                <w:sz w:val="22"/>
                <w:szCs w:val="22"/>
              </w:rPr>
              <w:t>)</w:t>
            </w:r>
          </w:p>
        </w:tc>
        <w:tc>
          <w:tcPr>
            <w:tcW w:w="1134" w:type="dxa"/>
            <w:vAlign w:val="center"/>
          </w:tcPr>
          <w:p w:rsidR="008A6826" w:rsidRDefault="008A01CA" w:rsidP="00334202">
            <w:pPr>
              <w:pStyle w:val="17"/>
              <w:tabs>
                <w:tab w:val="left" w:pos="0"/>
              </w:tabs>
              <w:autoSpaceDE w:val="0"/>
              <w:autoSpaceDN w:val="0"/>
              <w:adjustRightInd w:val="0"/>
              <w:ind w:left="0"/>
              <w:jc w:val="center"/>
              <w:outlineLvl w:val="2"/>
              <w:rPr>
                <w:b/>
                <w:sz w:val="22"/>
                <w:szCs w:val="22"/>
              </w:rPr>
            </w:pPr>
            <w:r>
              <w:rPr>
                <w:b/>
                <w:sz w:val="22"/>
                <w:szCs w:val="22"/>
              </w:rPr>
              <w:t>50</w:t>
            </w:r>
          </w:p>
        </w:tc>
        <w:tc>
          <w:tcPr>
            <w:tcW w:w="4395" w:type="dxa"/>
          </w:tcPr>
          <w:p w:rsidR="00D538C7" w:rsidRDefault="00D538C7" w:rsidP="0033405B">
            <w:pPr>
              <w:pStyle w:val="17"/>
              <w:tabs>
                <w:tab w:val="left" w:pos="0"/>
              </w:tabs>
              <w:autoSpaceDE w:val="0"/>
              <w:autoSpaceDN w:val="0"/>
              <w:adjustRightInd w:val="0"/>
              <w:ind w:left="0" w:firstLine="280"/>
              <w:outlineLvl w:val="2"/>
              <w:rPr>
                <w:sz w:val="22"/>
                <w:szCs w:val="22"/>
              </w:rPr>
            </w:pPr>
            <w:r>
              <w:rPr>
                <w:sz w:val="22"/>
                <w:szCs w:val="22"/>
              </w:rPr>
              <w:t>- с</w:t>
            </w:r>
            <w:r w:rsidRPr="00AE39AE">
              <w:rPr>
                <w:sz w:val="22"/>
                <w:szCs w:val="22"/>
              </w:rPr>
              <w:t>ведения не представлены</w:t>
            </w:r>
            <w:r>
              <w:rPr>
                <w:sz w:val="22"/>
                <w:szCs w:val="22"/>
              </w:rPr>
              <w:t xml:space="preserve"> – 0 баллов;</w:t>
            </w:r>
          </w:p>
          <w:p w:rsidR="008A6826"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D538C7">
              <w:rPr>
                <w:bCs/>
                <w:sz w:val="22"/>
                <w:szCs w:val="22"/>
              </w:rPr>
              <w:t>от 1 до 5</w:t>
            </w:r>
            <w:r w:rsidR="001C699C">
              <w:rPr>
                <w:sz w:val="22"/>
                <w:szCs w:val="22"/>
              </w:rPr>
              <w:t xml:space="preserve">– </w:t>
            </w:r>
            <w:r w:rsidR="008A01CA">
              <w:rPr>
                <w:sz w:val="22"/>
                <w:szCs w:val="22"/>
              </w:rPr>
              <w:t>2</w:t>
            </w:r>
            <w:r w:rsidR="00D538C7">
              <w:rPr>
                <w:sz w:val="22"/>
                <w:szCs w:val="22"/>
              </w:rPr>
              <w:t>5</w:t>
            </w:r>
            <w:r w:rsidR="001C699C">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00D538C7">
              <w:rPr>
                <w:sz w:val="22"/>
                <w:szCs w:val="22"/>
              </w:rPr>
              <w:t>от 6 до 10</w:t>
            </w:r>
            <w:r>
              <w:rPr>
                <w:sz w:val="22"/>
                <w:szCs w:val="22"/>
              </w:rPr>
              <w:t xml:space="preserve"> – </w:t>
            </w:r>
            <w:r w:rsidR="008A01CA">
              <w:rPr>
                <w:sz w:val="22"/>
                <w:szCs w:val="22"/>
              </w:rPr>
              <w:t>50</w:t>
            </w:r>
            <w:r>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00D538C7">
              <w:rPr>
                <w:sz w:val="22"/>
                <w:szCs w:val="22"/>
              </w:rPr>
              <w:t>от 11 до 20</w:t>
            </w:r>
            <w:r w:rsidR="00881CD2">
              <w:rPr>
                <w:sz w:val="22"/>
                <w:szCs w:val="22"/>
              </w:rPr>
              <w:t xml:space="preserve"> - </w:t>
            </w:r>
            <w:r w:rsidR="008A01CA">
              <w:rPr>
                <w:sz w:val="22"/>
                <w:szCs w:val="22"/>
              </w:rPr>
              <w:t>7</w:t>
            </w:r>
            <w:r w:rsidR="00D538C7">
              <w:rPr>
                <w:sz w:val="22"/>
                <w:szCs w:val="22"/>
              </w:rPr>
              <w:t>5</w:t>
            </w:r>
            <w:r w:rsidR="00881CD2">
              <w:rPr>
                <w:sz w:val="22"/>
                <w:szCs w:val="22"/>
              </w:rPr>
              <w:t xml:space="preserve"> баллов;</w:t>
            </w:r>
          </w:p>
          <w:p w:rsidR="0033405B"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D538C7">
              <w:rPr>
                <w:sz w:val="22"/>
                <w:szCs w:val="22"/>
              </w:rPr>
              <w:t xml:space="preserve">свыше 21 </w:t>
            </w:r>
            <w:r w:rsidR="001C699C">
              <w:rPr>
                <w:sz w:val="22"/>
                <w:szCs w:val="22"/>
              </w:rPr>
              <w:t xml:space="preserve">– </w:t>
            </w:r>
            <w:r w:rsidR="008A01CA">
              <w:rPr>
                <w:sz w:val="22"/>
                <w:szCs w:val="22"/>
              </w:rPr>
              <w:t>100</w:t>
            </w:r>
            <w:r w:rsidR="001C699C">
              <w:rPr>
                <w:sz w:val="22"/>
                <w:szCs w:val="22"/>
              </w:rPr>
              <w:t xml:space="preserve"> баллов.</w:t>
            </w:r>
          </w:p>
          <w:p w:rsidR="00D5773E" w:rsidRDefault="00D5773E" w:rsidP="0033405B">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8A01CA" w:rsidRPr="008A01CA">
              <w:rPr>
                <w:bCs/>
                <w:sz w:val="22"/>
                <w:szCs w:val="22"/>
                <w:lang w:val="en-US"/>
              </w:rPr>
              <w:t>S</w:t>
            </w:r>
            <w:r w:rsidR="008A01CA" w:rsidRPr="008A01CA">
              <w:rPr>
                <w:bCs/>
                <w:sz w:val="22"/>
                <w:szCs w:val="22"/>
              </w:rPr>
              <w:t>1</w:t>
            </w:r>
            <w:r w:rsidR="008A01CA" w:rsidRPr="008A01CA">
              <w:rPr>
                <w:bCs/>
                <w:sz w:val="22"/>
                <w:szCs w:val="22"/>
                <w:vertAlign w:val="subscript"/>
                <w:lang w:val="en-US"/>
              </w:rPr>
              <w:t>i</w:t>
            </w:r>
            <w:r w:rsidRPr="0033405B">
              <w:rPr>
                <w:sz w:val="22"/>
                <w:szCs w:val="22"/>
              </w:rPr>
              <w:t>), определяется по формуле:</w:t>
            </w:r>
          </w:p>
          <w:p w:rsidR="00BE1A5D" w:rsidRDefault="008A01CA" w:rsidP="00BE1A5D">
            <w:pPr>
              <w:pStyle w:val="17"/>
              <w:tabs>
                <w:tab w:val="left" w:pos="0"/>
              </w:tabs>
              <w:autoSpaceDE w:val="0"/>
              <w:autoSpaceDN w:val="0"/>
              <w:adjustRightInd w:val="0"/>
              <w:ind w:left="0"/>
              <w:outlineLvl w:val="2"/>
              <w:rPr>
                <w:sz w:val="22"/>
                <w:szCs w:val="22"/>
              </w:rPr>
            </w:pPr>
            <w:r w:rsidRPr="008A01CA">
              <w:rPr>
                <w:bCs/>
                <w:sz w:val="22"/>
                <w:szCs w:val="22"/>
                <w:lang w:val="en-US"/>
              </w:rPr>
              <w:t>S</w:t>
            </w:r>
            <w:r w:rsidRPr="008A01CA">
              <w:rPr>
                <w:bCs/>
                <w:sz w:val="22"/>
                <w:szCs w:val="22"/>
              </w:rPr>
              <w:t>1</w:t>
            </w:r>
            <w:r w:rsidRPr="008A01CA">
              <w:rPr>
                <w:bCs/>
                <w:sz w:val="22"/>
                <w:szCs w:val="22"/>
                <w:vertAlign w:val="subscript"/>
                <w:lang w:val="en-US"/>
              </w:rPr>
              <w:t>i</w:t>
            </w:r>
            <w:r w:rsidR="00BE1A5D" w:rsidRPr="0033405B">
              <w:rPr>
                <w:sz w:val="22"/>
                <w:szCs w:val="22"/>
              </w:rPr>
              <w:t>= КЗ</w:t>
            </w:r>
            <w:r w:rsidR="00BE1A5D" w:rsidRPr="0033405B">
              <w:rPr>
                <w:sz w:val="22"/>
                <w:szCs w:val="22"/>
                <w:lang w:val="en-US"/>
              </w:rPr>
              <w:t>x</w:t>
            </w:r>
            <w:r w:rsidR="00BE1A5D" w:rsidRPr="0033405B">
              <w:rPr>
                <w:sz w:val="22"/>
                <w:szCs w:val="22"/>
              </w:rPr>
              <w:t xml:space="preserve">количество баллов, </w:t>
            </w:r>
          </w:p>
          <w:p w:rsidR="0033405B" w:rsidRPr="0033405B" w:rsidRDefault="00BE1A5D" w:rsidP="008A01CA">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 xml:space="preserve">показателя </w:t>
            </w:r>
            <w:r w:rsidRPr="0033405B">
              <w:rPr>
                <w:sz w:val="22"/>
                <w:szCs w:val="22"/>
              </w:rPr>
              <w:t>критерия</w:t>
            </w:r>
            <w:r>
              <w:rPr>
                <w:sz w:val="22"/>
                <w:szCs w:val="22"/>
              </w:rPr>
              <w:t xml:space="preserve"> (КЗ=</w:t>
            </w:r>
            <w:r w:rsidR="008A01CA">
              <w:rPr>
                <w:sz w:val="22"/>
                <w:szCs w:val="22"/>
              </w:rPr>
              <w:t>0,5</w:t>
            </w:r>
            <w:r>
              <w:rPr>
                <w:sz w:val="22"/>
                <w:szCs w:val="22"/>
              </w:rPr>
              <w:t>)</w:t>
            </w:r>
          </w:p>
        </w:tc>
        <w:tc>
          <w:tcPr>
            <w:tcW w:w="2267" w:type="dxa"/>
          </w:tcPr>
          <w:p w:rsidR="008A01CA" w:rsidRPr="00AE178B" w:rsidRDefault="004A4D86" w:rsidP="008A01CA">
            <w:pPr>
              <w:pStyle w:val="17"/>
              <w:tabs>
                <w:tab w:val="left" w:pos="0"/>
              </w:tabs>
              <w:autoSpaceDE w:val="0"/>
              <w:autoSpaceDN w:val="0"/>
              <w:adjustRightInd w:val="0"/>
              <w:ind w:left="0"/>
              <w:outlineLvl w:val="2"/>
              <w:rPr>
                <w:sz w:val="22"/>
                <w:szCs w:val="22"/>
              </w:rPr>
            </w:pPr>
            <w:r w:rsidRPr="00AE178B">
              <w:rPr>
                <w:sz w:val="22"/>
                <w:szCs w:val="22"/>
              </w:rPr>
              <w:t>оценивается по представленн</w:t>
            </w:r>
            <w:r w:rsidR="00AE178B">
              <w:rPr>
                <w:sz w:val="22"/>
                <w:szCs w:val="22"/>
              </w:rPr>
              <w:t>ому</w:t>
            </w:r>
            <w:r w:rsidRPr="00AE178B">
              <w:rPr>
                <w:sz w:val="22"/>
                <w:szCs w:val="22"/>
              </w:rPr>
              <w:t xml:space="preserve"> участником </w:t>
            </w:r>
            <w:r w:rsidR="008A01CA" w:rsidRPr="00AE178B">
              <w:rPr>
                <w:sz w:val="22"/>
                <w:szCs w:val="22"/>
              </w:rPr>
              <w:t xml:space="preserve">закупки </w:t>
            </w:r>
          </w:p>
          <w:p w:rsidR="008A6826" w:rsidRPr="00D43258" w:rsidRDefault="008A01CA" w:rsidP="00CB5125">
            <w:pPr>
              <w:pStyle w:val="17"/>
              <w:tabs>
                <w:tab w:val="left" w:pos="0"/>
              </w:tabs>
              <w:autoSpaceDE w:val="0"/>
              <w:autoSpaceDN w:val="0"/>
              <w:adjustRightInd w:val="0"/>
              <w:ind w:left="0"/>
              <w:outlineLvl w:val="2"/>
              <w:rPr>
                <w:sz w:val="22"/>
                <w:szCs w:val="22"/>
                <w:highlight w:val="yellow"/>
              </w:rPr>
            </w:pPr>
            <w:r w:rsidRPr="00AE178B">
              <w:rPr>
                <w:sz w:val="22"/>
                <w:szCs w:val="22"/>
              </w:rPr>
              <w:t>документу (письмо/</w:t>
            </w:r>
            <w:r w:rsidR="00AE178B">
              <w:rPr>
                <w:sz w:val="22"/>
                <w:szCs w:val="22"/>
              </w:rPr>
              <w:t>справка</w:t>
            </w:r>
            <w:r w:rsidRPr="00AE178B">
              <w:rPr>
                <w:sz w:val="22"/>
                <w:szCs w:val="22"/>
              </w:rPr>
              <w:t>), подтверждающему количество офисов</w:t>
            </w:r>
            <w:r w:rsidR="00E6154A">
              <w:rPr>
                <w:sz w:val="22"/>
                <w:szCs w:val="22"/>
              </w:rPr>
              <w:t xml:space="preserve"> </w:t>
            </w:r>
            <w:r w:rsidRPr="00AE178B">
              <w:rPr>
                <w:sz w:val="22"/>
                <w:szCs w:val="22"/>
              </w:rPr>
              <w:t xml:space="preserve">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CB5125">
              <w:rPr>
                <w:sz w:val="22"/>
                <w:szCs w:val="22"/>
              </w:rPr>
              <w:t>,</w:t>
            </w:r>
            <w:r w:rsidR="00E6154A">
              <w:rPr>
                <w:sz w:val="22"/>
                <w:szCs w:val="22"/>
              </w:rPr>
              <w:t xml:space="preserve"> </w:t>
            </w:r>
            <w:r w:rsidR="00CB5125">
              <w:rPr>
                <w:sz w:val="22"/>
                <w:szCs w:val="22"/>
              </w:rPr>
              <w:t>с указанием адресов,</w:t>
            </w:r>
            <w:r w:rsidRPr="00AE178B">
              <w:rPr>
                <w:sz w:val="22"/>
                <w:szCs w:val="22"/>
              </w:rPr>
              <w:t xml:space="preserve"> в г. Йошкар-Ола и Медведевском районе</w:t>
            </w:r>
          </w:p>
        </w:tc>
      </w:tr>
      <w:tr w:rsidR="008A6826" w:rsidTr="003D3005">
        <w:tc>
          <w:tcPr>
            <w:tcW w:w="2977" w:type="dxa"/>
          </w:tcPr>
          <w:p w:rsidR="008A6826" w:rsidRPr="00AE178B" w:rsidRDefault="00881CD2" w:rsidP="00D538C7">
            <w:pPr>
              <w:pStyle w:val="17"/>
              <w:tabs>
                <w:tab w:val="left" w:pos="0"/>
              </w:tabs>
              <w:autoSpaceDE w:val="0"/>
              <w:autoSpaceDN w:val="0"/>
              <w:adjustRightInd w:val="0"/>
              <w:ind w:left="0"/>
              <w:outlineLvl w:val="2"/>
              <w:rPr>
                <w:sz w:val="22"/>
                <w:szCs w:val="22"/>
              </w:rPr>
            </w:pPr>
            <w:r w:rsidRPr="00AE178B">
              <w:rPr>
                <w:sz w:val="22"/>
                <w:szCs w:val="22"/>
              </w:rPr>
              <w:t xml:space="preserve">Количество </w:t>
            </w:r>
            <w:r w:rsidR="00D538C7" w:rsidRPr="00AE178B">
              <w:rPr>
                <w:sz w:val="22"/>
                <w:szCs w:val="22"/>
              </w:rPr>
              <w:t xml:space="preserve">терминалов и банкоматов 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D538C7" w:rsidRPr="00AE178B">
              <w:rPr>
                <w:sz w:val="22"/>
                <w:szCs w:val="22"/>
              </w:rPr>
              <w:t xml:space="preserve"> в г. Йошкар-Ола и Медведевском районе</w:t>
            </w:r>
            <w:r w:rsidR="00EB3FEB" w:rsidRPr="00AE178B">
              <w:rPr>
                <w:sz w:val="22"/>
                <w:szCs w:val="22"/>
              </w:rPr>
              <w:t xml:space="preserve"> (</w:t>
            </w:r>
            <w:r w:rsidR="008A01CA" w:rsidRPr="00AE178B">
              <w:rPr>
                <w:sz w:val="22"/>
                <w:szCs w:val="22"/>
                <w:lang w:val="en-US"/>
              </w:rPr>
              <w:t>S</w:t>
            </w:r>
            <w:r w:rsidR="008A01CA" w:rsidRPr="00AE178B">
              <w:rPr>
                <w:sz w:val="22"/>
                <w:szCs w:val="22"/>
              </w:rPr>
              <w:t>2</w:t>
            </w:r>
            <w:r w:rsidR="008A01CA" w:rsidRPr="00AE178B">
              <w:rPr>
                <w:sz w:val="22"/>
                <w:szCs w:val="22"/>
                <w:vertAlign w:val="subscript"/>
                <w:lang w:val="en-US"/>
              </w:rPr>
              <w:t>i</w:t>
            </w:r>
            <w:r w:rsidR="00EB3FEB" w:rsidRPr="00AE178B">
              <w:rPr>
                <w:sz w:val="22"/>
                <w:szCs w:val="22"/>
              </w:rPr>
              <w:t>)</w:t>
            </w:r>
          </w:p>
        </w:tc>
        <w:tc>
          <w:tcPr>
            <w:tcW w:w="1134" w:type="dxa"/>
            <w:vAlign w:val="center"/>
          </w:tcPr>
          <w:p w:rsidR="008A6826" w:rsidRDefault="008A01CA" w:rsidP="00334202">
            <w:pPr>
              <w:pStyle w:val="17"/>
              <w:tabs>
                <w:tab w:val="left" w:pos="0"/>
              </w:tabs>
              <w:autoSpaceDE w:val="0"/>
              <w:autoSpaceDN w:val="0"/>
              <w:adjustRightInd w:val="0"/>
              <w:ind w:left="0"/>
              <w:jc w:val="center"/>
              <w:outlineLvl w:val="2"/>
              <w:rPr>
                <w:b/>
                <w:sz w:val="22"/>
                <w:szCs w:val="22"/>
              </w:rPr>
            </w:pPr>
            <w:r>
              <w:rPr>
                <w:b/>
                <w:sz w:val="22"/>
                <w:szCs w:val="22"/>
              </w:rPr>
              <w:t>50</w:t>
            </w:r>
          </w:p>
        </w:tc>
        <w:tc>
          <w:tcPr>
            <w:tcW w:w="4395" w:type="dxa"/>
          </w:tcPr>
          <w:p w:rsidR="008A6826"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bCs/>
                <w:sz w:val="22"/>
                <w:szCs w:val="22"/>
              </w:rPr>
              <w:t xml:space="preserve">от </w:t>
            </w:r>
            <w:r w:rsidR="00D538C7">
              <w:rPr>
                <w:bCs/>
                <w:sz w:val="22"/>
                <w:szCs w:val="22"/>
              </w:rPr>
              <w:t>0 до 10</w:t>
            </w:r>
            <w:r>
              <w:rPr>
                <w:sz w:val="22"/>
                <w:szCs w:val="22"/>
              </w:rPr>
              <w:t xml:space="preserve"> –</w:t>
            </w:r>
            <w:r w:rsidR="00BE1A5D">
              <w:rPr>
                <w:sz w:val="22"/>
                <w:szCs w:val="22"/>
              </w:rPr>
              <w:t>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sz w:val="22"/>
                <w:szCs w:val="22"/>
              </w:rPr>
              <w:t xml:space="preserve">от </w:t>
            </w:r>
            <w:r w:rsidR="00D538C7">
              <w:rPr>
                <w:sz w:val="22"/>
                <w:szCs w:val="22"/>
              </w:rPr>
              <w:t>11</w:t>
            </w:r>
            <w:r w:rsidR="00AF6406" w:rsidRPr="00AF6406">
              <w:rPr>
                <w:sz w:val="22"/>
                <w:szCs w:val="22"/>
              </w:rPr>
              <w:t xml:space="preserve"> до </w:t>
            </w:r>
            <w:r w:rsidR="00D538C7">
              <w:rPr>
                <w:sz w:val="22"/>
                <w:szCs w:val="22"/>
              </w:rPr>
              <w:t>20</w:t>
            </w:r>
            <w:r w:rsidR="00AF6406" w:rsidRPr="00AF6406">
              <w:rPr>
                <w:sz w:val="22"/>
                <w:szCs w:val="22"/>
              </w:rPr>
              <w:t xml:space="preserve"> штук</w:t>
            </w:r>
            <w:r>
              <w:rPr>
                <w:sz w:val="22"/>
                <w:szCs w:val="22"/>
              </w:rPr>
              <w:t xml:space="preserve"> – </w:t>
            </w:r>
            <w:r w:rsidR="008A01CA">
              <w:rPr>
                <w:sz w:val="22"/>
                <w:szCs w:val="22"/>
              </w:rPr>
              <w:t>20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D538C7" w:rsidRPr="00AF6406">
              <w:rPr>
                <w:sz w:val="22"/>
                <w:szCs w:val="22"/>
              </w:rPr>
              <w:t xml:space="preserve">от </w:t>
            </w:r>
            <w:r w:rsidR="00D538C7">
              <w:rPr>
                <w:sz w:val="22"/>
                <w:szCs w:val="22"/>
              </w:rPr>
              <w:t>21</w:t>
            </w:r>
            <w:r w:rsidR="00D538C7" w:rsidRPr="00AF6406">
              <w:rPr>
                <w:sz w:val="22"/>
                <w:szCs w:val="22"/>
              </w:rPr>
              <w:t xml:space="preserve"> до</w:t>
            </w:r>
            <w:r w:rsidR="00D538C7">
              <w:rPr>
                <w:sz w:val="22"/>
                <w:szCs w:val="22"/>
              </w:rPr>
              <w:t xml:space="preserve"> 30</w:t>
            </w:r>
            <w:r w:rsidR="00D538C7" w:rsidRPr="00AF6406">
              <w:rPr>
                <w:sz w:val="22"/>
                <w:szCs w:val="22"/>
              </w:rPr>
              <w:t xml:space="preserve"> штук</w:t>
            </w:r>
            <w:r w:rsidR="00D538C7">
              <w:rPr>
                <w:sz w:val="22"/>
                <w:szCs w:val="22"/>
              </w:rPr>
              <w:t xml:space="preserve"> – </w:t>
            </w:r>
            <w:r w:rsidR="008A01CA">
              <w:rPr>
                <w:sz w:val="22"/>
                <w:szCs w:val="22"/>
              </w:rPr>
              <w:t>40</w:t>
            </w:r>
            <w:r w:rsidR="00D538C7">
              <w:rPr>
                <w:sz w:val="22"/>
                <w:szCs w:val="22"/>
              </w:rPr>
              <w:t xml:space="preserve"> баллов;</w:t>
            </w:r>
          </w:p>
          <w:p w:rsidR="00D538C7" w:rsidRDefault="00D538C7" w:rsidP="00940B04">
            <w:pPr>
              <w:pStyle w:val="17"/>
              <w:tabs>
                <w:tab w:val="left" w:pos="0"/>
              </w:tabs>
              <w:autoSpaceDE w:val="0"/>
              <w:autoSpaceDN w:val="0"/>
              <w:adjustRightInd w:val="0"/>
              <w:ind w:left="0" w:firstLine="280"/>
              <w:outlineLvl w:val="2"/>
              <w:rPr>
                <w:sz w:val="22"/>
                <w:szCs w:val="22"/>
              </w:rPr>
            </w:pPr>
            <w:r>
              <w:rPr>
                <w:sz w:val="22"/>
                <w:szCs w:val="22"/>
              </w:rPr>
              <w:t xml:space="preserve">- от 31 до 50 штук </w:t>
            </w:r>
            <w:r w:rsidR="004A4D86">
              <w:rPr>
                <w:sz w:val="22"/>
                <w:szCs w:val="22"/>
              </w:rPr>
              <w:t>–</w:t>
            </w:r>
            <w:r w:rsidR="008A01CA">
              <w:rPr>
                <w:sz w:val="22"/>
                <w:szCs w:val="22"/>
              </w:rPr>
              <w:t>60</w:t>
            </w:r>
            <w:r w:rsidR="004A4D86">
              <w:rPr>
                <w:sz w:val="22"/>
                <w:szCs w:val="22"/>
              </w:rPr>
              <w:t xml:space="preserve"> баллов;</w:t>
            </w:r>
          </w:p>
          <w:p w:rsidR="004A4D86" w:rsidRDefault="004A4D86" w:rsidP="00940B04">
            <w:pPr>
              <w:pStyle w:val="17"/>
              <w:tabs>
                <w:tab w:val="left" w:pos="0"/>
              </w:tabs>
              <w:autoSpaceDE w:val="0"/>
              <w:autoSpaceDN w:val="0"/>
              <w:adjustRightInd w:val="0"/>
              <w:ind w:left="0" w:firstLine="280"/>
              <w:outlineLvl w:val="2"/>
              <w:rPr>
                <w:sz w:val="22"/>
                <w:szCs w:val="22"/>
              </w:rPr>
            </w:pPr>
            <w:r>
              <w:rPr>
                <w:sz w:val="22"/>
                <w:szCs w:val="22"/>
              </w:rPr>
              <w:t xml:space="preserve">- от 51 до 100 штук – </w:t>
            </w:r>
            <w:r w:rsidR="008A01CA">
              <w:rPr>
                <w:sz w:val="22"/>
                <w:szCs w:val="22"/>
              </w:rPr>
              <w:t>80</w:t>
            </w:r>
            <w:r>
              <w:rPr>
                <w:sz w:val="22"/>
                <w:szCs w:val="22"/>
              </w:rPr>
              <w:t xml:space="preserve"> баллов;</w:t>
            </w:r>
          </w:p>
          <w:p w:rsidR="004A4D86" w:rsidRDefault="004A4D86" w:rsidP="00940B04">
            <w:pPr>
              <w:pStyle w:val="17"/>
              <w:tabs>
                <w:tab w:val="left" w:pos="0"/>
              </w:tabs>
              <w:autoSpaceDE w:val="0"/>
              <w:autoSpaceDN w:val="0"/>
              <w:adjustRightInd w:val="0"/>
              <w:ind w:left="0" w:firstLine="280"/>
              <w:outlineLvl w:val="2"/>
              <w:rPr>
                <w:sz w:val="22"/>
                <w:szCs w:val="22"/>
              </w:rPr>
            </w:pPr>
            <w:r>
              <w:rPr>
                <w:sz w:val="22"/>
                <w:szCs w:val="22"/>
              </w:rPr>
              <w:t xml:space="preserve">- свыше 100 штук – </w:t>
            </w:r>
            <w:r w:rsidR="008A01CA">
              <w:rPr>
                <w:sz w:val="22"/>
                <w:szCs w:val="22"/>
              </w:rPr>
              <w:t>100</w:t>
            </w:r>
            <w:r>
              <w:rPr>
                <w:sz w:val="22"/>
                <w:szCs w:val="22"/>
              </w:rPr>
              <w:t xml:space="preserve"> баллов.</w:t>
            </w:r>
          </w:p>
          <w:p w:rsidR="00851B1E" w:rsidRDefault="00851B1E" w:rsidP="00940B04">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8A01CA" w:rsidRPr="008A01CA">
              <w:rPr>
                <w:sz w:val="22"/>
                <w:szCs w:val="22"/>
                <w:lang w:val="en-US"/>
              </w:rPr>
              <w:t>S</w:t>
            </w:r>
            <w:r w:rsidR="008A01CA" w:rsidRPr="008A01CA">
              <w:rPr>
                <w:sz w:val="22"/>
                <w:szCs w:val="22"/>
              </w:rPr>
              <w:t>2</w:t>
            </w:r>
            <w:r w:rsidR="008A01CA" w:rsidRPr="008A01CA">
              <w:rPr>
                <w:sz w:val="22"/>
                <w:szCs w:val="22"/>
                <w:vertAlign w:val="subscript"/>
                <w:lang w:val="en-US"/>
              </w:rPr>
              <w:t>i</w:t>
            </w:r>
            <w:r w:rsidRPr="0033405B">
              <w:rPr>
                <w:sz w:val="22"/>
                <w:szCs w:val="22"/>
              </w:rPr>
              <w:t>), определяется по формуле:</w:t>
            </w:r>
          </w:p>
          <w:p w:rsidR="00BE1A5D" w:rsidRDefault="008A01CA" w:rsidP="00BE1A5D">
            <w:pPr>
              <w:pStyle w:val="17"/>
              <w:tabs>
                <w:tab w:val="left" w:pos="0"/>
              </w:tabs>
              <w:autoSpaceDE w:val="0"/>
              <w:autoSpaceDN w:val="0"/>
              <w:adjustRightInd w:val="0"/>
              <w:ind w:left="0"/>
              <w:outlineLvl w:val="2"/>
              <w:rPr>
                <w:sz w:val="22"/>
                <w:szCs w:val="22"/>
              </w:rPr>
            </w:pPr>
            <w:r w:rsidRPr="008A01CA">
              <w:rPr>
                <w:sz w:val="22"/>
                <w:szCs w:val="22"/>
                <w:lang w:val="en-US"/>
              </w:rPr>
              <w:t>S</w:t>
            </w:r>
            <w:r w:rsidRPr="008A01CA">
              <w:rPr>
                <w:sz w:val="22"/>
                <w:szCs w:val="22"/>
              </w:rPr>
              <w:t>2</w:t>
            </w:r>
            <w:r w:rsidRPr="008A01CA">
              <w:rPr>
                <w:sz w:val="22"/>
                <w:szCs w:val="22"/>
                <w:vertAlign w:val="subscript"/>
                <w:lang w:val="en-US"/>
              </w:rPr>
              <w:t>i</w:t>
            </w:r>
            <w:r w:rsidR="00BE1A5D" w:rsidRPr="0033405B">
              <w:rPr>
                <w:sz w:val="22"/>
                <w:szCs w:val="22"/>
              </w:rPr>
              <w:t>= КЗ</w:t>
            </w:r>
            <w:r w:rsidR="00BE1A5D" w:rsidRPr="0033405B">
              <w:rPr>
                <w:sz w:val="22"/>
                <w:szCs w:val="22"/>
                <w:lang w:val="en-US"/>
              </w:rPr>
              <w:t>x</w:t>
            </w:r>
            <w:r w:rsidR="00BE1A5D" w:rsidRPr="0033405B">
              <w:rPr>
                <w:sz w:val="22"/>
                <w:szCs w:val="22"/>
              </w:rPr>
              <w:t xml:space="preserve">количество баллов, </w:t>
            </w:r>
          </w:p>
          <w:p w:rsidR="00940B04" w:rsidRDefault="00BE1A5D" w:rsidP="008A01CA">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w:t>
            </w:r>
            <w:r w:rsidR="008A01CA">
              <w:rPr>
                <w:sz w:val="22"/>
                <w:szCs w:val="22"/>
              </w:rPr>
              <w:t>0,5</w:t>
            </w:r>
            <w:r>
              <w:rPr>
                <w:sz w:val="22"/>
                <w:szCs w:val="22"/>
              </w:rPr>
              <w:t>)</w:t>
            </w:r>
          </w:p>
        </w:tc>
        <w:tc>
          <w:tcPr>
            <w:tcW w:w="2267" w:type="dxa"/>
          </w:tcPr>
          <w:p w:rsidR="008A01CA" w:rsidRPr="00AE178B" w:rsidRDefault="008A01CA" w:rsidP="008A01CA">
            <w:pPr>
              <w:pStyle w:val="17"/>
              <w:tabs>
                <w:tab w:val="left" w:pos="0"/>
              </w:tabs>
              <w:autoSpaceDE w:val="0"/>
              <w:autoSpaceDN w:val="0"/>
              <w:adjustRightInd w:val="0"/>
              <w:ind w:left="0"/>
              <w:outlineLvl w:val="2"/>
              <w:rPr>
                <w:sz w:val="22"/>
                <w:szCs w:val="22"/>
              </w:rPr>
            </w:pPr>
            <w:r w:rsidRPr="00AE178B">
              <w:rPr>
                <w:sz w:val="22"/>
                <w:szCs w:val="22"/>
              </w:rPr>
              <w:t>оценивается по представленн</w:t>
            </w:r>
            <w:r w:rsidR="00AE178B">
              <w:rPr>
                <w:sz w:val="22"/>
                <w:szCs w:val="22"/>
              </w:rPr>
              <w:t>ому</w:t>
            </w:r>
            <w:r w:rsidRPr="00AE178B">
              <w:rPr>
                <w:sz w:val="22"/>
                <w:szCs w:val="22"/>
              </w:rPr>
              <w:t xml:space="preserve"> участником закупки </w:t>
            </w:r>
          </w:p>
          <w:p w:rsidR="008A6826" w:rsidRPr="00D43258" w:rsidRDefault="008A01CA" w:rsidP="00CB5125">
            <w:pPr>
              <w:pStyle w:val="17"/>
              <w:tabs>
                <w:tab w:val="left" w:pos="0"/>
              </w:tabs>
              <w:autoSpaceDE w:val="0"/>
              <w:autoSpaceDN w:val="0"/>
              <w:adjustRightInd w:val="0"/>
              <w:ind w:left="0"/>
              <w:outlineLvl w:val="2"/>
              <w:rPr>
                <w:b/>
                <w:sz w:val="22"/>
                <w:szCs w:val="22"/>
                <w:highlight w:val="yellow"/>
              </w:rPr>
            </w:pPr>
            <w:r w:rsidRPr="00AE178B">
              <w:rPr>
                <w:sz w:val="22"/>
                <w:szCs w:val="22"/>
              </w:rPr>
              <w:t>документу (письмо/</w:t>
            </w:r>
            <w:r w:rsidR="00AE178B">
              <w:rPr>
                <w:sz w:val="22"/>
                <w:szCs w:val="22"/>
              </w:rPr>
              <w:t>справка</w:t>
            </w:r>
            <w:r w:rsidRPr="00AE178B">
              <w:rPr>
                <w:sz w:val="22"/>
                <w:szCs w:val="22"/>
              </w:rPr>
              <w:t>), подтверждающему количество терминалов и банкоматов</w:t>
            </w:r>
            <w:r w:rsidR="00E6154A">
              <w:rPr>
                <w:sz w:val="22"/>
                <w:szCs w:val="22"/>
              </w:rPr>
              <w:t xml:space="preserve"> </w:t>
            </w:r>
            <w:r w:rsidRPr="00AE178B">
              <w:rPr>
                <w:sz w:val="22"/>
                <w:szCs w:val="22"/>
              </w:rPr>
              <w:t xml:space="preserve">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CB5125">
              <w:rPr>
                <w:sz w:val="22"/>
                <w:szCs w:val="22"/>
              </w:rPr>
              <w:t>, с указанием адресов,</w:t>
            </w:r>
            <w:r w:rsidRPr="00AE178B">
              <w:rPr>
                <w:sz w:val="22"/>
                <w:szCs w:val="22"/>
              </w:rPr>
              <w:t xml:space="preserve"> в г. Йошкар-Ола и Медведевском районе</w:t>
            </w:r>
          </w:p>
        </w:tc>
      </w:tr>
    </w:tbl>
    <w:p w:rsidR="009A4399" w:rsidRDefault="009A4399" w:rsidP="006F7682">
      <w:pPr>
        <w:pStyle w:val="17"/>
        <w:tabs>
          <w:tab w:val="left" w:pos="0"/>
        </w:tabs>
        <w:autoSpaceDE w:val="0"/>
        <w:autoSpaceDN w:val="0"/>
        <w:adjustRightInd w:val="0"/>
        <w:ind w:left="0" w:firstLine="567"/>
        <w:outlineLvl w:val="2"/>
        <w:rPr>
          <w:b/>
          <w:sz w:val="22"/>
          <w:szCs w:val="22"/>
        </w:rPr>
      </w:pPr>
    </w:p>
    <w:p w:rsidR="004A4D86" w:rsidRDefault="004A4D86" w:rsidP="004A4D86">
      <w:pPr>
        <w:pStyle w:val="17"/>
        <w:tabs>
          <w:tab w:val="left" w:pos="0"/>
        </w:tabs>
        <w:autoSpaceDE w:val="0"/>
        <w:autoSpaceDN w:val="0"/>
        <w:adjustRightInd w:val="0"/>
        <w:ind w:left="0" w:firstLine="567"/>
        <w:outlineLvl w:val="2"/>
        <w:rPr>
          <w:sz w:val="22"/>
          <w:szCs w:val="22"/>
        </w:rPr>
      </w:pPr>
      <w:r w:rsidRPr="00D5773E">
        <w:rPr>
          <w:sz w:val="22"/>
          <w:szCs w:val="22"/>
        </w:rPr>
        <w:t>Рейтинг заявки по критерию оценки</w:t>
      </w:r>
      <w:r w:rsidR="00921CBE">
        <w:rPr>
          <w:sz w:val="22"/>
          <w:szCs w:val="22"/>
        </w:rPr>
        <w:t xml:space="preserve"> </w:t>
      </w:r>
      <w:r w:rsidRPr="00020456">
        <w:rPr>
          <w:sz w:val="22"/>
          <w:szCs w:val="22"/>
        </w:rPr>
        <w:t>«Квалификация участника закупки»</w:t>
      </w:r>
      <w:r w:rsidR="00921CBE">
        <w:rPr>
          <w:sz w:val="22"/>
          <w:szCs w:val="22"/>
        </w:rPr>
        <w:t xml:space="preserve"> </w:t>
      </w:r>
      <w:r w:rsidRPr="00D5773E">
        <w:rPr>
          <w:sz w:val="22"/>
          <w:szCs w:val="22"/>
        </w:rPr>
        <w:t>рассчитывается по формуле:</w:t>
      </w:r>
    </w:p>
    <w:p w:rsidR="004A4D86" w:rsidRPr="009F184D" w:rsidRDefault="004A4D86" w:rsidP="004A4D86">
      <w:pPr>
        <w:pStyle w:val="17"/>
        <w:tabs>
          <w:tab w:val="left" w:pos="0"/>
        </w:tabs>
        <w:autoSpaceDE w:val="0"/>
        <w:autoSpaceDN w:val="0"/>
        <w:adjustRightInd w:val="0"/>
        <w:ind w:left="0" w:firstLine="567"/>
        <w:jc w:val="center"/>
        <w:outlineLvl w:val="2"/>
        <w:rPr>
          <w:sz w:val="22"/>
          <w:szCs w:val="22"/>
        </w:rPr>
      </w:pPr>
      <w:r w:rsidRPr="00872037">
        <w:rPr>
          <w:sz w:val="22"/>
          <w:szCs w:val="22"/>
          <w:lang w:val="en-US"/>
        </w:rPr>
        <w:lastRenderedPageBreak/>
        <w:t>RS</w:t>
      </w:r>
      <w:r w:rsidRPr="00872037">
        <w:rPr>
          <w:sz w:val="22"/>
          <w:szCs w:val="22"/>
          <w:vertAlign w:val="subscript"/>
          <w:lang w:val="en-US"/>
        </w:rPr>
        <w:t>i</w:t>
      </w:r>
      <w:r w:rsidRPr="009F184D">
        <w:rPr>
          <w:sz w:val="22"/>
          <w:szCs w:val="22"/>
        </w:rPr>
        <w:t xml:space="preserve"> = (</w:t>
      </w:r>
      <w:r w:rsidRPr="00872037">
        <w:rPr>
          <w:sz w:val="22"/>
          <w:szCs w:val="22"/>
          <w:lang w:val="en-US"/>
        </w:rPr>
        <w:t>S</w:t>
      </w:r>
      <w:r w:rsidRPr="009F184D">
        <w:rPr>
          <w:sz w:val="22"/>
          <w:szCs w:val="22"/>
        </w:rPr>
        <w:t>1</w:t>
      </w:r>
      <w:r w:rsidRPr="00872037">
        <w:rPr>
          <w:sz w:val="22"/>
          <w:szCs w:val="22"/>
          <w:vertAlign w:val="subscript"/>
          <w:lang w:val="en-US"/>
        </w:rPr>
        <w:t>i</w:t>
      </w:r>
      <w:r w:rsidRPr="009F184D">
        <w:rPr>
          <w:sz w:val="22"/>
          <w:szCs w:val="22"/>
        </w:rPr>
        <w:t xml:space="preserve">+ </w:t>
      </w:r>
      <w:r w:rsidRPr="00872037">
        <w:rPr>
          <w:sz w:val="22"/>
          <w:szCs w:val="22"/>
          <w:lang w:val="en-US"/>
        </w:rPr>
        <w:t>S</w:t>
      </w:r>
      <w:r w:rsidRPr="009F184D">
        <w:rPr>
          <w:sz w:val="22"/>
          <w:szCs w:val="22"/>
        </w:rPr>
        <w:t>2</w:t>
      </w:r>
      <w:r w:rsidRPr="00872037">
        <w:rPr>
          <w:sz w:val="22"/>
          <w:szCs w:val="22"/>
          <w:vertAlign w:val="subscript"/>
          <w:lang w:val="en-US"/>
        </w:rPr>
        <w:t>i</w:t>
      </w:r>
      <w:r w:rsidRPr="009F184D">
        <w:rPr>
          <w:sz w:val="22"/>
          <w:szCs w:val="22"/>
        </w:rPr>
        <w:t>)*0,2;</w:t>
      </w:r>
    </w:p>
    <w:p w:rsidR="004A4D86" w:rsidRPr="009F184D" w:rsidRDefault="004A4D86" w:rsidP="004A4D86">
      <w:pPr>
        <w:pStyle w:val="17"/>
        <w:tabs>
          <w:tab w:val="left" w:pos="0"/>
        </w:tabs>
        <w:autoSpaceDE w:val="0"/>
        <w:autoSpaceDN w:val="0"/>
        <w:adjustRightInd w:val="0"/>
        <w:ind w:left="0" w:firstLine="567"/>
        <w:jc w:val="center"/>
        <w:outlineLvl w:val="2"/>
        <w:rPr>
          <w:sz w:val="22"/>
          <w:szCs w:val="22"/>
        </w:rPr>
      </w:pPr>
    </w:p>
    <w:p w:rsidR="00020456" w:rsidRDefault="004A4D86" w:rsidP="004A4D86">
      <w:pPr>
        <w:pStyle w:val="17"/>
        <w:tabs>
          <w:tab w:val="left" w:pos="0"/>
        </w:tabs>
        <w:autoSpaceDE w:val="0"/>
        <w:autoSpaceDN w:val="0"/>
        <w:adjustRightInd w:val="0"/>
        <w:ind w:left="0" w:firstLine="567"/>
        <w:outlineLvl w:val="2"/>
        <w:rPr>
          <w:sz w:val="22"/>
          <w:szCs w:val="22"/>
        </w:rPr>
      </w:pPr>
      <w:r>
        <w:rPr>
          <w:sz w:val="22"/>
          <w:szCs w:val="22"/>
        </w:rPr>
        <w:t xml:space="preserve">где </w:t>
      </w:r>
      <w:r>
        <w:rPr>
          <w:sz w:val="22"/>
          <w:szCs w:val="22"/>
          <w:lang w:val="en-US"/>
        </w:rPr>
        <w:t>RS</w:t>
      </w:r>
      <w:r w:rsidRPr="00020456">
        <w:rPr>
          <w:sz w:val="22"/>
          <w:szCs w:val="22"/>
          <w:vertAlign w:val="subscript"/>
          <w:lang w:val="en-US"/>
        </w:rPr>
        <w:t>i</w:t>
      </w:r>
      <w:r>
        <w:rPr>
          <w:sz w:val="22"/>
          <w:szCs w:val="22"/>
        </w:rPr>
        <w:t xml:space="preserve"> – рейтинг по критерию </w:t>
      </w:r>
      <w:r w:rsidRPr="00020456">
        <w:rPr>
          <w:sz w:val="22"/>
          <w:szCs w:val="22"/>
        </w:rPr>
        <w:t>«Квалификация участника закупки»</w:t>
      </w:r>
      <w:r>
        <w:rPr>
          <w:sz w:val="22"/>
          <w:szCs w:val="22"/>
        </w:rPr>
        <w:t>.</w:t>
      </w:r>
    </w:p>
    <w:p w:rsidR="00B975DE" w:rsidRDefault="00B975DE" w:rsidP="004A4D86">
      <w:pPr>
        <w:pStyle w:val="17"/>
        <w:tabs>
          <w:tab w:val="left" w:pos="0"/>
        </w:tabs>
        <w:autoSpaceDE w:val="0"/>
        <w:autoSpaceDN w:val="0"/>
        <w:adjustRightInd w:val="0"/>
        <w:ind w:left="0" w:firstLine="567"/>
        <w:jc w:val="both"/>
        <w:outlineLvl w:val="2"/>
        <w:rPr>
          <w:sz w:val="22"/>
          <w:szCs w:val="22"/>
        </w:rPr>
      </w:pPr>
      <w:r w:rsidRPr="00B975DE">
        <w:rPr>
          <w:sz w:val="22"/>
          <w:szCs w:val="22"/>
        </w:rPr>
        <w:t xml:space="preserve">Для расчета итогового рейтинга по критерию </w:t>
      </w:r>
      <w:r w:rsidR="004A4D86" w:rsidRPr="004A4D86">
        <w:rPr>
          <w:bCs/>
          <w:sz w:val="22"/>
          <w:szCs w:val="22"/>
        </w:rPr>
        <w:t xml:space="preserve">оценки </w:t>
      </w:r>
      <w:r w:rsidR="004A4D86" w:rsidRPr="004A4D86">
        <w:rPr>
          <w:sz w:val="22"/>
          <w:szCs w:val="22"/>
        </w:rPr>
        <w:t>«Квалификация участника закупки»</w:t>
      </w:r>
      <w:r w:rsidRPr="00B975DE">
        <w:rPr>
          <w:sz w:val="22"/>
          <w:szCs w:val="22"/>
        </w:rPr>
        <w:t>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4A4D86" w:rsidRDefault="004A4D86" w:rsidP="004A4D86">
      <w:pPr>
        <w:pStyle w:val="17"/>
        <w:tabs>
          <w:tab w:val="left" w:pos="0"/>
        </w:tabs>
        <w:autoSpaceDE w:val="0"/>
        <w:autoSpaceDN w:val="0"/>
        <w:adjustRightInd w:val="0"/>
        <w:ind w:left="0" w:firstLine="567"/>
        <w:jc w:val="both"/>
        <w:outlineLvl w:val="2"/>
        <w:rPr>
          <w:sz w:val="22"/>
          <w:szCs w:val="22"/>
        </w:rPr>
      </w:pPr>
    </w:p>
    <w:p w:rsidR="004A4D86" w:rsidRDefault="004A4D86" w:rsidP="004A4D86">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Критерий оценки </w:t>
      </w:r>
      <w:r w:rsidRPr="00457395">
        <w:rPr>
          <w:b/>
          <w:sz w:val="22"/>
          <w:szCs w:val="22"/>
        </w:rPr>
        <w:t>«</w:t>
      </w:r>
      <w:r w:rsidRPr="00C1266C">
        <w:rPr>
          <w:b/>
          <w:sz w:val="22"/>
          <w:szCs w:val="22"/>
        </w:rPr>
        <w:t>Качественные характеристики объекта закупки</w:t>
      </w:r>
      <w:r w:rsidRPr="00457395">
        <w:rPr>
          <w:b/>
          <w:sz w:val="22"/>
          <w:szCs w:val="22"/>
        </w:rPr>
        <w:t>»</w:t>
      </w:r>
    </w:p>
    <w:tbl>
      <w:tblPr>
        <w:tblStyle w:val="af0"/>
        <w:tblW w:w="9322" w:type="dxa"/>
        <w:tblLook w:val="04A0"/>
      </w:tblPr>
      <w:tblGrid>
        <w:gridCol w:w="2943"/>
        <w:gridCol w:w="1172"/>
        <w:gridCol w:w="5207"/>
      </w:tblGrid>
      <w:tr w:rsidR="004A4D86" w:rsidTr="008C2DE9">
        <w:tc>
          <w:tcPr>
            <w:tcW w:w="2943" w:type="dxa"/>
            <w:vAlign w:val="center"/>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Pr="009A4399">
              <w:rPr>
                <w:b/>
                <w:sz w:val="18"/>
                <w:szCs w:val="18"/>
              </w:rPr>
              <w:t xml:space="preserve"> показателя</w:t>
            </w:r>
          </w:p>
        </w:tc>
        <w:tc>
          <w:tcPr>
            <w:tcW w:w="1172"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sidRPr="009A4399">
              <w:rPr>
                <w:b/>
                <w:sz w:val="18"/>
                <w:szCs w:val="18"/>
              </w:rPr>
              <w:t>Величина значимости показателя критерия, %</w:t>
            </w:r>
          </w:p>
        </w:tc>
        <w:tc>
          <w:tcPr>
            <w:tcW w:w="5207"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sidRPr="009A4399">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4A4D86" w:rsidTr="008C2DE9">
        <w:tc>
          <w:tcPr>
            <w:tcW w:w="2943" w:type="dxa"/>
            <w:vAlign w:val="center"/>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1</w:t>
            </w:r>
          </w:p>
        </w:tc>
        <w:tc>
          <w:tcPr>
            <w:tcW w:w="1172"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2</w:t>
            </w:r>
          </w:p>
        </w:tc>
        <w:tc>
          <w:tcPr>
            <w:tcW w:w="5207"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3</w:t>
            </w:r>
          </w:p>
        </w:tc>
      </w:tr>
      <w:tr w:rsidR="004A4D86" w:rsidTr="008C2DE9">
        <w:tc>
          <w:tcPr>
            <w:tcW w:w="2943" w:type="dxa"/>
          </w:tcPr>
          <w:p w:rsidR="004A4D86" w:rsidRPr="00C1266C" w:rsidRDefault="004A4D86" w:rsidP="004A4D86">
            <w:pPr>
              <w:pStyle w:val="17"/>
              <w:tabs>
                <w:tab w:val="left" w:pos="0"/>
              </w:tabs>
              <w:autoSpaceDE w:val="0"/>
              <w:autoSpaceDN w:val="0"/>
              <w:adjustRightInd w:val="0"/>
              <w:ind w:left="0"/>
              <w:jc w:val="both"/>
              <w:outlineLvl w:val="2"/>
              <w:rPr>
                <w:sz w:val="22"/>
                <w:szCs w:val="22"/>
              </w:rPr>
            </w:pPr>
            <w:r w:rsidRPr="00C1266C">
              <w:rPr>
                <w:sz w:val="22"/>
                <w:szCs w:val="22"/>
              </w:rPr>
              <w:t xml:space="preserve">Наличие </w:t>
            </w:r>
            <w:r>
              <w:rPr>
                <w:sz w:val="22"/>
                <w:szCs w:val="22"/>
              </w:rPr>
              <w:t xml:space="preserve">в офисах 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Pr>
                <w:sz w:val="22"/>
                <w:szCs w:val="22"/>
              </w:rPr>
              <w:t xml:space="preserve"> электронной очереди</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20</w:t>
            </w:r>
          </w:p>
        </w:tc>
        <w:tc>
          <w:tcPr>
            <w:tcW w:w="5207" w:type="dxa"/>
          </w:tcPr>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-Да – </w:t>
            </w:r>
            <w:r w:rsidR="00D43258">
              <w:rPr>
                <w:sz w:val="22"/>
                <w:szCs w:val="22"/>
              </w:rPr>
              <w:t>100</w:t>
            </w:r>
            <w:r>
              <w:rPr>
                <w:sz w:val="22"/>
                <w:szCs w:val="22"/>
              </w:rPr>
              <w:t xml:space="preserve"> баллов;</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-Нет – 0 баллов.</w:t>
            </w:r>
          </w:p>
          <w:p w:rsidR="004A4D86" w:rsidRDefault="004A4D86" w:rsidP="008C2DE9">
            <w:pPr>
              <w:pStyle w:val="17"/>
              <w:tabs>
                <w:tab w:val="left" w:pos="0"/>
              </w:tabs>
              <w:autoSpaceDE w:val="0"/>
              <w:autoSpaceDN w:val="0"/>
              <w:adjustRightInd w:val="0"/>
              <w:ind w:left="0" w:firstLine="28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1</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1</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4A4D86" w:rsidRPr="0033405B" w:rsidRDefault="004A4D86" w:rsidP="00D43258">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w:t>
            </w:r>
            <w:r w:rsidRPr="00D43258">
              <w:rPr>
                <w:sz w:val="22"/>
                <w:szCs w:val="22"/>
              </w:rPr>
              <w:t>0,</w:t>
            </w:r>
            <w:r w:rsidR="00D43258">
              <w:rPr>
                <w:sz w:val="22"/>
                <w:szCs w:val="22"/>
              </w:rPr>
              <w:t>20</w:t>
            </w:r>
            <w:r>
              <w:rPr>
                <w:sz w:val="22"/>
                <w:szCs w:val="22"/>
              </w:rPr>
              <w:t>)</w:t>
            </w:r>
          </w:p>
        </w:tc>
      </w:tr>
      <w:tr w:rsidR="004A4D86" w:rsidTr="008C2DE9">
        <w:tc>
          <w:tcPr>
            <w:tcW w:w="2943" w:type="dxa"/>
          </w:tcPr>
          <w:p w:rsidR="004A4D86" w:rsidRPr="00C1266C" w:rsidRDefault="00CB5125" w:rsidP="008C2DE9">
            <w:pPr>
              <w:pStyle w:val="17"/>
              <w:tabs>
                <w:tab w:val="left" w:pos="0"/>
              </w:tabs>
              <w:autoSpaceDE w:val="0"/>
              <w:autoSpaceDN w:val="0"/>
              <w:adjustRightInd w:val="0"/>
              <w:ind w:left="0"/>
              <w:outlineLvl w:val="2"/>
              <w:rPr>
                <w:sz w:val="22"/>
                <w:szCs w:val="22"/>
              </w:rPr>
            </w:pPr>
            <w:r>
              <w:rPr>
                <w:sz w:val="22"/>
                <w:szCs w:val="22"/>
              </w:rPr>
              <w:t>Условия</w:t>
            </w:r>
            <w:r w:rsidR="004A4D86">
              <w:rPr>
                <w:sz w:val="22"/>
                <w:szCs w:val="22"/>
              </w:rPr>
              <w:t xml:space="preserve"> приема переводов</w:t>
            </w:r>
            <w:r w:rsidR="000E0BEA">
              <w:rPr>
                <w:sz w:val="22"/>
                <w:szCs w:val="22"/>
              </w:rPr>
              <w:t xml:space="preserve"> денежных средств</w:t>
            </w:r>
            <w:r w:rsidR="004A4D86">
              <w:rPr>
                <w:sz w:val="22"/>
                <w:szCs w:val="22"/>
              </w:rPr>
              <w:t xml:space="preserve"> физических лиц с использованием мобильных устройств</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20</w:t>
            </w:r>
          </w:p>
        </w:tc>
        <w:tc>
          <w:tcPr>
            <w:tcW w:w="5207" w:type="dxa"/>
          </w:tcPr>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w:t>
            </w:r>
            <w:r w:rsidR="001220BB">
              <w:rPr>
                <w:sz w:val="22"/>
                <w:szCs w:val="22"/>
              </w:rPr>
              <w:t>Да, без предварительной регистрации реквизитов будущих переводов</w:t>
            </w:r>
            <w:r>
              <w:rPr>
                <w:sz w:val="22"/>
                <w:szCs w:val="22"/>
              </w:rPr>
              <w:t xml:space="preserve"> – </w:t>
            </w:r>
            <w:r w:rsidR="00D43258">
              <w:rPr>
                <w:sz w:val="22"/>
                <w:szCs w:val="22"/>
              </w:rPr>
              <w:t>10</w:t>
            </w:r>
            <w:r w:rsidR="001220BB">
              <w:rPr>
                <w:sz w:val="22"/>
                <w:szCs w:val="22"/>
              </w:rPr>
              <w:t>0</w:t>
            </w:r>
            <w:r>
              <w:rPr>
                <w:sz w:val="22"/>
                <w:szCs w:val="22"/>
              </w:rPr>
              <w:t xml:space="preserve"> баллов;</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w:t>
            </w:r>
            <w:r w:rsidR="001220BB">
              <w:rPr>
                <w:sz w:val="22"/>
                <w:szCs w:val="22"/>
              </w:rPr>
              <w:t>Да, с необходимостью с предварительной регистрацией реквизитов будущих переводов</w:t>
            </w:r>
            <w:r>
              <w:rPr>
                <w:sz w:val="22"/>
                <w:szCs w:val="22"/>
              </w:rPr>
              <w:t xml:space="preserve"> – </w:t>
            </w:r>
            <w:r w:rsidR="001220BB">
              <w:rPr>
                <w:sz w:val="22"/>
                <w:szCs w:val="22"/>
              </w:rPr>
              <w:t>5</w:t>
            </w:r>
            <w:r w:rsidR="00D43258">
              <w:rPr>
                <w:sz w:val="22"/>
                <w:szCs w:val="22"/>
              </w:rPr>
              <w:t>0</w:t>
            </w:r>
            <w:r>
              <w:rPr>
                <w:sz w:val="22"/>
                <w:szCs w:val="22"/>
              </w:rPr>
              <w:t xml:space="preserve"> баллов</w:t>
            </w:r>
            <w:r w:rsidR="001220BB">
              <w:rPr>
                <w:sz w:val="22"/>
                <w:szCs w:val="22"/>
              </w:rPr>
              <w:t>;</w:t>
            </w:r>
          </w:p>
          <w:p w:rsidR="001220BB" w:rsidRDefault="001220BB"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CB5125">
              <w:rPr>
                <w:sz w:val="22"/>
                <w:szCs w:val="22"/>
              </w:rPr>
              <w:t>Возможность отсутствует</w:t>
            </w:r>
            <w:r>
              <w:rPr>
                <w:sz w:val="22"/>
                <w:szCs w:val="22"/>
              </w:rPr>
              <w:t xml:space="preserve"> – 0 баллов.</w:t>
            </w:r>
          </w:p>
          <w:p w:rsidR="004A4D86" w:rsidRDefault="004A4D86" w:rsidP="008C2DE9">
            <w:pPr>
              <w:pStyle w:val="17"/>
              <w:tabs>
                <w:tab w:val="left" w:pos="0"/>
              </w:tabs>
              <w:autoSpaceDE w:val="0"/>
              <w:autoSpaceDN w:val="0"/>
              <w:adjustRightInd w:val="0"/>
              <w:ind w:left="0" w:firstLine="28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2</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2</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4A4D86" w:rsidRDefault="004A4D86" w:rsidP="00D43258">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w:t>
            </w:r>
            <w:r w:rsidR="00D43258">
              <w:rPr>
                <w:sz w:val="22"/>
                <w:szCs w:val="22"/>
              </w:rPr>
              <w:t>20</w:t>
            </w:r>
            <w:r>
              <w:rPr>
                <w:sz w:val="22"/>
                <w:szCs w:val="22"/>
              </w:rPr>
              <w:t>)</w:t>
            </w:r>
          </w:p>
        </w:tc>
      </w:tr>
      <w:tr w:rsidR="004A4D86" w:rsidTr="008C2DE9">
        <w:tc>
          <w:tcPr>
            <w:tcW w:w="2943" w:type="dxa"/>
          </w:tcPr>
          <w:p w:rsidR="004A4D86" w:rsidRPr="00C1266C" w:rsidRDefault="00CB5125" w:rsidP="00921CBE">
            <w:pPr>
              <w:pStyle w:val="17"/>
              <w:tabs>
                <w:tab w:val="left" w:pos="0"/>
              </w:tabs>
              <w:autoSpaceDE w:val="0"/>
              <w:autoSpaceDN w:val="0"/>
              <w:adjustRightInd w:val="0"/>
              <w:ind w:left="0"/>
              <w:outlineLvl w:val="2"/>
              <w:rPr>
                <w:sz w:val="22"/>
                <w:szCs w:val="22"/>
              </w:rPr>
            </w:pPr>
            <w:r>
              <w:rPr>
                <w:sz w:val="22"/>
                <w:szCs w:val="22"/>
              </w:rPr>
              <w:t>Условия</w:t>
            </w:r>
            <w:r w:rsidR="00653BEB">
              <w:rPr>
                <w:sz w:val="22"/>
                <w:szCs w:val="22"/>
              </w:rPr>
              <w:t xml:space="preserve"> </w:t>
            </w:r>
            <w:r w:rsidR="00921CBE">
              <w:rPr>
                <w:sz w:val="22"/>
                <w:szCs w:val="22"/>
              </w:rPr>
              <w:t>перевода денежных средств</w:t>
            </w:r>
            <w:r w:rsidR="00921CBE" w:rsidRPr="00AE178B">
              <w:rPr>
                <w:sz w:val="22"/>
                <w:szCs w:val="22"/>
              </w:rPr>
              <w:t xml:space="preserve"> </w:t>
            </w:r>
            <w:r w:rsidR="00921CBE">
              <w:rPr>
                <w:sz w:val="22"/>
                <w:szCs w:val="22"/>
              </w:rPr>
              <w:t xml:space="preserve">физических лиц </w:t>
            </w:r>
            <w:r w:rsidR="001220BB">
              <w:rPr>
                <w:sz w:val="22"/>
                <w:szCs w:val="22"/>
              </w:rPr>
              <w:t>через устройства самообслуживания</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20</w:t>
            </w:r>
          </w:p>
        </w:tc>
        <w:tc>
          <w:tcPr>
            <w:tcW w:w="5207" w:type="dxa"/>
          </w:tcPr>
          <w:p w:rsidR="00AE178B" w:rsidRDefault="00AE178B" w:rsidP="008C2DE9">
            <w:pPr>
              <w:pStyle w:val="17"/>
              <w:tabs>
                <w:tab w:val="left" w:pos="0"/>
              </w:tabs>
              <w:autoSpaceDE w:val="0"/>
              <w:autoSpaceDN w:val="0"/>
              <w:adjustRightInd w:val="0"/>
              <w:ind w:left="0" w:firstLine="280"/>
              <w:outlineLvl w:val="2"/>
              <w:rPr>
                <w:sz w:val="22"/>
                <w:szCs w:val="22"/>
              </w:rPr>
            </w:pPr>
            <w:r>
              <w:rPr>
                <w:sz w:val="22"/>
                <w:szCs w:val="22"/>
              </w:rPr>
              <w:t>- Возможность отсутствует – 0 баллов;</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w:t>
            </w:r>
            <w:r w:rsidR="001220BB">
              <w:rPr>
                <w:sz w:val="22"/>
                <w:szCs w:val="22"/>
              </w:rPr>
              <w:t>Да, только наличными</w:t>
            </w:r>
            <w:r>
              <w:rPr>
                <w:sz w:val="22"/>
                <w:szCs w:val="22"/>
              </w:rPr>
              <w:t xml:space="preserve"> – </w:t>
            </w:r>
            <w:r w:rsidR="00D43258">
              <w:rPr>
                <w:sz w:val="22"/>
                <w:szCs w:val="22"/>
              </w:rPr>
              <w:t>50</w:t>
            </w:r>
            <w:r>
              <w:rPr>
                <w:sz w:val="22"/>
                <w:szCs w:val="22"/>
              </w:rPr>
              <w:t xml:space="preserve"> балл</w:t>
            </w:r>
            <w:r w:rsidR="00AE178B">
              <w:rPr>
                <w:sz w:val="22"/>
                <w:szCs w:val="22"/>
              </w:rPr>
              <w:t>ов</w:t>
            </w:r>
            <w:r>
              <w:rPr>
                <w:sz w:val="22"/>
                <w:szCs w:val="22"/>
              </w:rPr>
              <w:t>;</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 xml:space="preserve">Да, только банковской картой </w:t>
            </w:r>
            <w:r>
              <w:rPr>
                <w:sz w:val="22"/>
                <w:szCs w:val="22"/>
              </w:rPr>
              <w:t xml:space="preserve"> – </w:t>
            </w:r>
            <w:r w:rsidR="00D43258">
              <w:rPr>
                <w:sz w:val="22"/>
                <w:szCs w:val="22"/>
              </w:rPr>
              <w:t>50</w:t>
            </w:r>
            <w:r w:rsidR="001220BB">
              <w:rPr>
                <w:sz w:val="22"/>
                <w:szCs w:val="22"/>
              </w:rPr>
              <w:t xml:space="preserve"> балл</w:t>
            </w:r>
            <w:r w:rsidR="00AE178B">
              <w:rPr>
                <w:sz w:val="22"/>
                <w:szCs w:val="22"/>
              </w:rPr>
              <w:t>ов</w:t>
            </w:r>
            <w:r>
              <w:rPr>
                <w:sz w:val="22"/>
                <w:szCs w:val="22"/>
              </w:rPr>
              <w:t>;</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Да, наличными и банковской картой</w:t>
            </w:r>
            <w:r>
              <w:rPr>
                <w:sz w:val="22"/>
                <w:szCs w:val="22"/>
              </w:rPr>
              <w:t xml:space="preserve"> – </w:t>
            </w:r>
            <w:r w:rsidR="00D43258">
              <w:rPr>
                <w:sz w:val="22"/>
                <w:szCs w:val="22"/>
              </w:rPr>
              <w:t>100</w:t>
            </w:r>
            <w:r>
              <w:rPr>
                <w:sz w:val="22"/>
                <w:szCs w:val="22"/>
              </w:rPr>
              <w:t xml:space="preserve"> баллов.</w:t>
            </w:r>
          </w:p>
          <w:p w:rsidR="004A4D86" w:rsidRDefault="004A4D86" w:rsidP="008C2DE9">
            <w:pPr>
              <w:pStyle w:val="17"/>
              <w:tabs>
                <w:tab w:val="left" w:pos="0"/>
              </w:tabs>
              <w:autoSpaceDE w:val="0"/>
              <w:autoSpaceDN w:val="0"/>
              <w:adjustRightInd w:val="0"/>
              <w:ind w:left="0" w:firstLine="28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3</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3</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4A4D86" w:rsidRDefault="004A4D86"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w:t>
            </w:r>
            <w:r w:rsidR="00D43258">
              <w:rPr>
                <w:sz w:val="22"/>
                <w:szCs w:val="22"/>
              </w:rPr>
              <w:t>20</w:t>
            </w:r>
            <w:r>
              <w:rPr>
                <w:sz w:val="22"/>
                <w:szCs w:val="22"/>
              </w:rPr>
              <w:t>)</w:t>
            </w:r>
          </w:p>
        </w:tc>
      </w:tr>
      <w:tr w:rsidR="004A4D86" w:rsidTr="008C2DE9">
        <w:tc>
          <w:tcPr>
            <w:tcW w:w="2943" w:type="dxa"/>
          </w:tcPr>
          <w:p w:rsidR="004A4D86" w:rsidRPr="00BD4071" w:rsidRDefault="004A4D86" w:rsidP="00921CBE">
            <w:pPr>
              <w:pStyle w:val="17"/>
              <w:tabs>
                <w:tab w:val="left" w:pos="0"/>
              </w:tabs>
              <w:autoSpaceDE w:val="0"/>
              <w:autoSpaceDN w:val="0"/>
              <w:adjustRightInd w:val="0"/>
              <w:ind w:left="0"/>
              <w:outlineLvl w:val="2"/>
              <w:rPr>
                <w:sz w:val="22"/>
                <w:szCs w:val="22"/>
              </w:rPr>
            </w:pPr>
            <w:r w:rsidRPr="00BD4071">
              <w:rPr>
                <w:sz w:val="22"/>
                <w:szCs w:val="22"/>
              </w:rPr>
              <w:t xml:space="preserve">Возможность </w:t>
            </w:r>
            <w:r w:rsidR="00921CBE">
              <w:rPr>
                <w:sz w:val="22"/>
                <w:szCs w:val="22"/>
              </w:rPr>
              <w:t>перевода денежных средств</w:t>
            </w:r>
            <w:r w:rsidR="00921CBE" w:rsidRPr="00AE178B">
              <w:rPr>
                <w:sz w:val="22"/>
                <w:szCs w:val="22"/>
              </w:rPr>
              <w:t xml:space="preserve"> </w:t>
            </w:r>
            <w:r w:rsidR="00921CBE">
              <w:rPr>
                <w:sz w:val="22"/>
                <w:szCs w:val="22"/>
              </w:rPr>
              <w:t>физических лиц</w:t>
            </w:r>
            <w:r w:rsidR="001220BB">
              <w:rPr>
                <w:sz w:val="22"/>
                <w:szCs w:val="22"/>
              </w:rPr>
              <w:t xml:space="preserve"> путем считывания штрих-кода в устройствах самообслуживания</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10</w:t>
            </w:r>
          </w:p>
        </w:tc>
        <w:tc>
          <w:tcPr>
            <w:tcW w:w="5207" w:type="dxa"/>
          </w:tcPr>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Да</w:t>
            </w:r>
            <w:r>
              <w:rPr>
                <w:sz w:val="22"/>
                <w:szCs w:val="22"/>
              </w:rPr>
              <w:t xml:space="preserve"> – </w:t>
            </w:r>
            <w:r w:rsidR="00D43258">
              <w:rPr>
                <w:sz w:val="22"/>
                <w:szCs w:val="22"/>
              </w:rPr>
              <w:t>100</w:t>
            </w:r>
            <w:r>
              <w:rPr>
                <w:sz w:val="22"/>
                <w:szCs w:val="22"/>
              </w:rPr>
              <w:t xml:space="preserve"> балл</w:t>
            </w:r>
            <w:r w:rsidR="00AE178B">
              <w:rPr>
                <w:sz w:val="22"/>
                <w:szCs w:val="22"/>
              </w:rPr>
              <w:t>ов</w:t>
            </w:r>
            <w:r>
              <w:rPr>
                <w:sz w:val="22"/>
                <w:szCs w:val="22"/>
              </w:rPr>
              <w:t>;</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Нет – 0 баллов.</w:t>
            </w:r>
          </w:p>
          <w:p w:rsidR="004A4D86" w:rsidRDefault="004A4D86" w:rsidP="008C2DE9">
            <w:pPr>
              <w:pStyle w:val="17"/>
              <w:tabs>
                <w:tab w:val="left" w:pos="0"/>
              </w:tabs>
              <w:autoSpaceDE w:val="0"/>
              <w:autoSpaceDN w:val="0"/>
              <w:adjustRightInd w:val="0"/>
              <w:ind w:left="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4</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4</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4A4D86" w:rsidRDefault="004A4D86" w:rsidP="00D43258">
            <w:pPr>
              <w:pStyle w:val="17"/>
              <w:tabs>
                <w:tab w:val="left" w:pos="0"/>
              </w:tabs>
              <w:autoSpaceDE w:val="0"/>
              <w:autoSpaceDN w:val="0"/>
              <w:adjustRightInd w:val="0"/>
              <w:ind w:left="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w:t>
            </w:r>
            <w:r w:rsidR="00D43258">
              <w:rPr>
                <w:sz w:val="22"/>
                <w:szCs w:val="22"/>
              </w:rPr>
              <w:t>10</w:t>
            </w:r>
            <w:r>
              <w:rPr>
                <w:sz w:val="22"/>
                <w:szCs w:val="22"/>
              </w:rPr>
              <w:t>)</w:t>
            </w:r>
          </w:p>
        </w:tc>
      </w:tr>
      <w:tr w:rsidR="001220BB" w:rsidTr="008C2DE9">
        <w:tc>
          <w:tcPr>
            <w:tcW w:w="2943" w:type="dxa"/>
          </w:tcPr>
          <w:p w:rsidR="001220BB" w:rsidRPr="00BD4071" w:rsidRDefault="001220BB" w:rsidP="00A43B2C">
            <w:pPr>
              <w:pStyle w:val="17"/>
              <w:tabs>
                <w:tab w:val="left" w:pos="0"/>
              </w:tabs>
              <w:autoSpaceDE w:val="0"/>
              <w:autoSpaceDN w:val="0"/>
              <w:adjustRightInd w:val="0"/>
              <w:ind w:left="0"/>
              <w:outlineLvl w:val="2"/>
              <w:rPr>
                <w:sz w:val="22"/>
                <w:szCs w:val="22"/>
              </w:rPr>
            </w:pPr>
            <w:r>
              <w:rPr>
                <w:sz w:val="22"/>
                <w:szCs w:val="22"/>
              </w:rPr>
              <w:t xml:space="preserve">Наличие автоматических </w:t>
            </w:r>
            <w:r w:rsidR="00A43B2C">
              <w:rPr>
                <w:sz w:val="22"/>
                <w:szCs w:val="22"/>
              </w:rPr>
              <w:t>переводов</w:t>
            </w:r>
            <w:r>
              <w:rPr>
                <w:sz w:val="22"/>
                <w:szCs w:val="22"/>
              </w:rPr>
              <w:t xml:space="preserve"> (автоматическая оплата с банковской карты физических лиц по сумме задолженности, </w:t>
            </w:r>
            <w:r>
              <w:rPr>
                <w:sz w:val="22"/>
                <w:szCs w:val="22"/>
              </w:rPr>
              <w:lastRenderedPageBreak/>
              <w:t>выставленной МУП «Водоканал»)</w:t>
            </w:r>
          </w:p>
        </w:tc>
        <w:tc>
          <w:tcPr>
            <w:tcW w:w="1172" w:type="dxa"/>
            <w:vAlign w:val="center"/>
          </w:tcPr>
          <w:p w:rsidR="001220BB" w:rsidRDefault="00D43258" w:rsidP="008C2DE9">
            <w:pPr>
              <w:pStyle w:val="17"/>
              <w:tabs>
                <w:tab w:val="left" w:pos="0"/>
              </w:tabs>
              <w:autoSpaceDE w:val="0"/>
              <w:autoSpaceDN w:val="0"/>
              <w:adjustRightInd w:val="0"/>
              <w:ind w:left="0"/>
              <w:jc w:val="center"/>
              <w:outlineLvl w:val="2"/>
              <w:rPr>
                <w:b/>
                <w:sz w:val="22"/>
                <w:szCs w:val="22"/>
              </w:rPr>
            </w:pPr>
            <w:r>
              <w:rPr>
                <w:b/>
                <w:sz w:val="22"/>
                <w:szCs w:val="22"/>
              </w:rPr>
              <w:lastRenderedPageBreak/>
              <w:t>10</w:t>
            </w:r>
          </w:p>
        </w:tc>
        <w:tc>
          <w:tcPr>
            <w:tcW w:w="5207" w:type="dxa"/>
          </w:tcPr>
          <w:p w:rsidR="001220BB" w:rsidRDefault="001220BB" w:rsidP="008C2DE9">
            <w:pPr>
              <w:pStyle w:val="17"/>
              <w:tabs>
                <w:tab w:val="left" w:pos="0"/>
              </w:tabs>
              <w:autoSpaceDE w:val="0"/>
              <w:autoSpaceDN w:val="0"/>
              <w:adjustRightInd w:val="0"/>
              <w:ind w:left="0" w:firstLine="280"/>
              <w:outlineLvl w:val="2"/>
              <w:rPr>
                <w:sz w:val="22"/>
                <w:szCs w:val="22"/>
              </w:rPr>
            </w:pPr>
            <w:r>
              <w:rPr>
                <w:sz w:val="22"/>
                <w:szCs w:val="22"/>
              </w:rPr>
              <w:t xml:space="preserve">- Да – </w:t>
            </w:r>
            <w:r w:rsidR="00D43258">
              <w:rPr>
                <w:sz w:val="22"/>
                <w:szCs w:val="22"/>
              </w:rPr>
              <w:t>100</w:t>
            </w:r>
            <w:r>
              <w:rPr>
                <w:sz w:val="22"/>
                <w:szCs w:val="22"/>
              </w:rPr>
              <w:t xml:space="preserve"> балл</w:t>
            </w:r>
            <w:r w:rsidR="00AE178B">
              <w:rPr>
                <w:sz w:val="22"/>
                <w:szCs w:val="22"/>
              </w:rPr>
              <w:t>ов</w:t>
            </w:r>
            <w:r>
              <w:rPr>
                <w:sz w:val="22"/>
                <w:szCs w:val="22"/>
              </w:rPr>
              <w:t>;</w:t>
            </w:r>
          </w:p>
          <w:p w:rsidR="001220BB" w:rsidRDefault="001220BB" w:rsidP="008C2DE9">
            <w:pPr>
              <w:pStyle w:val="17"/>
              <w:tabs>
                <w:tab w:val="left" w:pos="0"/>
              </w:tabs>
              <w:autoSpaceDE w:val="0"/>
              <w:autoSpaceDN w:val="0"/>
              <w:adjustRightInd w:val="0"/>
              <w:ind w:left="0" w:firstLine="280"/>
              <w:outlineLvl w:val="2"/>
              <w:rPr>
                <w:sz w:val="22"/>
                <w:szCs w:val="22"/>
              </w:rPr>
            </w:pPr>
            <w:r>
              <w:rPr>
                <w:sz w:val="22"/>
                <w:szCs w:val="22"/>
              </w:rPr>
              <w:t>- Нет – 0 баллов.</w:t>
            </w:r>
          </w:p>
          <w:p w:rsidR="00D43258" w:rsidRDefault="00D43258" w:rsidP="008C2DE9">
            <w:pPr>
              <w:pStyle w:val="17"/>
              <w:tabs>
                <w:tab w:val="left" w:pos="0"/>
              </w:tabs>
              <w:autoSpaceDE w:val="0"/>
              <w:autoSpaceDN w:val="0"/>
              <w:adjustRightInd w:val="0"/>
              <w:ind w:left="0" w:firstLine="280"/>
              <w:outlineLvl w:val="2"/>
              <w:rPr>
                <w:sz w:val="22"/>
                <w:szCs w:val="22"/>
              </w:rPr>
            </w:pPr>
          </w:p>
          <w:p w:rsidR="00D43258" w:rsidRPr="0033405B"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5</w:t>
            </w:r>
            <w:r w:rsidRPr="0033405B">
              <w:rPr>
                <w:sz w:val="22"/>
                <w:szCs w:val="22"/>
                <w:vertAlign w:val="subscript"/>
                <w:lang w:val="en-US"/>
              </w:rPr>
              <w:t>i</w:t>
            </w:r>
            <w:r w:rsidRPr="0033405B">
              <w:rPr>
                <w:sz w:val="22"/>
                <w:szCs w:val="22"/>
              </w:rPr>
              <w:t>), определяется по формуле:</w:t>
            </w:r>
          </w:p>
          <w:p w:rsidR="00D43258" w:rsidRDefault="00D43258" w:rsidP="00D43258">
            <w:pPr>
              <w:pStyle w:val="17"/>
              <w:tabs>
                <w:tab w:val="left" w:pos="0"/>
              </w:tabs>
              <w:autoSpaceDE w:val="0"/>
              <w:autoSpaceDN w:val="0"/>
              <w:adjustRightInd w:val="0"/>
              <w:ind w:left="0"/>
              <w:outlineLvl w:val="2"/>
              <w:rPr>
                <w:sz w:val="22"/>
                <w:szCs w:val="22"/>
              </w:rPr>
            </w:pPr>
            <w:r>
              <w:rPr>
                <w:sz w:val="22"/>
                <w:szCs w:val="22"/>
                <w:lang w:val="en-US"/>
              </w:rPr>
              <w:lastRenderedPageBreak/>
              <w:t>Q</w:t>
            </w:r>
            <w:r>
              <w:rPr>
                <w:sz w:val="22"/>
                <w:szCs w:val="22"/>
              </w:rPr>
              <w:t>5</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D43258"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(КЗ=0,10)</w:t>
            </w:r>
          </w:p>
        </w:tc>
      </w:tr>
      <w:tr w:rsidR="001220BB" w:rsidTr="008C2DE9">
        <w:tc>
          <w:tcPr>
            <w:tcW w:w="2943" w:type="dxa"/>
          </w:tcPr>
          <w:p w:rsidR="001220BB" w:rsidRDefault="001220BB" w:rsidP="001220BB">
            <w:pPr>
              <w:pStyle w:val="17"/>
              <w:tabs>
                <w:tab w:val="left" w:pos="0"/>
              </w:tabs>
              <w:autoSpaceDE w:val="0"/>
              <w:autoSpaceDN w:val="0"/>
              <w:adjustRightInd w:val="0"/>
              <w:ind w:left="0"/>
              <w:outlineLvl w:val="2"/>
              <w:rPr>
                <w:sz w:val="22"/>
                <w:szCs w:val="22"/>
              </w:rPr>
            </w:pPr>
            <w:r>
              <w:rPr>
                <w:sz w:val="22"/>
                <w:szCs w:val="22"/>
              </w:rPr>
              <w:lastRenderedPageBreak/>
              <w:t>Использование проверки существования лицевого счета абонента в момент приема перевода с целью исключения невыясненных переводов</w:t>
            </w:r>
          </w:p>
        </w:tc>
        <w:tc>
          <w:tcPr>
            <w:tcW w:w="1172" w:type="dxa"/>
            <w:vAlign w:val="center"/>
          </w:tcPr>
          <w:p w:rsidR="001220BB" w:rsidRDefault="00D43258" w:rsidP="008C2DE9">
            <w:pPr>
              <w:pStyle w:val="17"/>
              <w:tabs>
                <w:tab w:val="left" w:pos="0"/>
              </w:tabs>
              <w:autoSpaceDE w:val="0"/>
              <w:autoSpaceDN w:val="0"/>
              <w:adjustRightInd w:val="0"/>
              <w:ind w:left="0"/>
              <w:jc w:val="center"/>
              <w:outlineLvl w:val="2"/>
              <w:rPr>
                <w:b/>
                <w:sz w:val="22"/>
                <w:szCs w:val="22"/>
              </w:rPr>
            </w:pPr>
            <w:r>
              <w:rPr>
                <w:b/>
                <w:sz w:val="22"/>
                <w:szCs w:val="22"/>
              </w:rPr>
              <w:t>10</w:t>
            </w:r>
          </w:p>
        </w:tc>
        <w:tc>
          <w:tcPr>
            <w:tcW w:w="5207" w:type="dxa"/>
          </w:tcPr>
          <w:p w:rsidR="001220BB" w:rsidRDefault="001220BB" w:rsidP="001220BB">
            <w:pPr>
              <w:pStyle w:val="17"/>
              <w:tabs>
                <w:tab w:val="left" w:pos="0"/>
              </w:tabs>
              <w:autoSpaceDE w:val="0"/>
              <w:autoSpaceDN w:val="0"/>
              <w:adjustRightInd w:val="0"/>
              <w:ind w:left="0" w:firstLine="280"/>
              <w:outlineLvl w:val="2"/>
              <w:rPr>
                <w:sz w:val="22"/>
                <w:szCs w:val="22"/>
              </w:rPr>
            </w:pPr>
            <w:r>
              <w:rPr>
                <w:sz w:val="22"/>
                <w:szCs w:val="22"/>
              </w:rPr>
              <w:t xml:space="preserve">- Да – </w:t>
            </w:r>
            <w:r w:rsidR="00D43258">
              <w:rPr>
                <w:sz w:val="22"/>
                <w:szCs w:val="22"/>
              </w:rPr>
              <w:t>100</w:t>
            </w:r>
            <w:r>
              <w:rPr>
                <w:sz w:val="22"/>
                <w:szCs w:val="22"/>
              </w:rPr>
              <w:t xml:space="preserve"> балл</w:t>
            </w:r>
            <w:r w:rsidR="00AE178B">
              <w:rPr>
                <w:sz w:val="22"/>
                <w:szCs w:val="22"/>
              </w:rPr>
              <w:t>ов</w:t>
            </w:r>
            <w:r>
              <w:rPr>
                <w:sz w:val="22"/>
                <w:szCs w:val="22"/>
              </w:rPr>
              <w:t>;</w:t>
            </w:r>
          </w:p>
          <w:p w:rsidR="001220BB" w:rsidRDefault="001220BB" w:rsidP="001220BB">
            <w:pPr>
              <w:pStyle w:val="17"/>
              <w:tabs>
                <w:tab w:val="left" w:pos="0"/>
              </w:tabs>
              <w:autoSpaceDE w:val="0"/>
              <w:autoSpaceDN w:val="0"/>
              <w:adjustRightInd w:val="0"/>
              <w:ind w:left="0" w:firstLine="280"/>
              <w:outlineLvl w:val="2"/>
              <w:rPr>
                <w:sz w:val="22"/>
                <w:szCs w:val="22"/>
              </w:rPr>
            </w:pPr>
            <w:r>
              <w:rPr>
                <w:sz w:val="22"/>
                <w:szCs w:val="22"/>
              </w:rPr>
              <w:t>- Нет – 0 баллов.</w:t>
            </w:r>
          </w:p>
          <w:p w:rsidR="00D43258" w:rsidRDefault="00D43258" w:rsidP="001220BB">
            <w:pPr>
              <w:pStyle w:val="17"/>
              <w:tabs>
                <w:tab w:val="left" w:pos="0"/>
              </w:tabs>
              <w:autoSpaceDE w:val="0"/>
              <w:autoSpaceDN w:val="0"/>
              <w:adjustRightInd w:val="0"/>
              <w:ind w:left="0" w:firstLine="280"/>
              <w:outlineLvl w:val="2"/>
              <w:rPr>
                <w:sz w:val="22"/>
                <w:szCs w:val="22"/>
              </w:rPr>
            </w:pPr>
          </w:p>
          <w:p w:rsidR="00D43258" w:rsidRPr="0033405B"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6</w:t>
            </w:r>
            <w:r w:rsidRPr="0033405B">
              <w:rPr>
                <w:sz w:val="22"/>
                <w:szCs w:val="22"/>
                <w:vertAlign w:val="subscript"/>
                <w:lang w:val="en-US"/>
              </w:rPr>
              <w:t>i</w:t>
            </w:r>
            <w:r w:rsidRPr="0033405B">
              <w:rPr>
                <w:sz w:val="22"/>
                <w:szCs w:val="22"/>
              </w:rPr>
              <w:t>), определяется по формуле:</w:t>
            </w:r>
          </w:p>
          <w:p w:rsidR="00D43258" w:rsidRDefault="00D43258" w:rsidP="00D43258">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6</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D43258"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(КЗ=0,10)</w:t>
            </w:r>
          </w:p>
        </w:tc>
      </w:tr>
      <w:tr w:rsidR="00E61DCC" w:rsidTr="008C2DE9">
        <w:tc>
          <w:tcPr>
            <w:tcW w:w="2943" w:type="dxa"/>
          </w:tcPr>
          <w:p w:rsidR="00E61DCC" w:rsidRDefault="00E61DCC" w:rsidP="001220BB">
            <w:pPr>
              <w:pStyle w:val="17"/>
              <w:tabs>
                <w:tab w:val="left" w:pos="0"/>
              </w:tabs>
              <w:autoSpaceDE w:val="0"/>
              <w:autoSpaceDN w:val="0"/>
              <w:adjustRightInd w:val="0"/>
              <w:ind w:left="0"/>
              <w:outlineLvl w:val="2"/>
              <w:rPr>
                <w:sz w:val="22"/>
                <w:szCs w:val="22"/>
              </w:rPr>
            </w:pPr>
            <w:r>
              <w:rPr>
                <w:sz w:val="22"/>
                <w:szCs w:val="22"/>
              </w:rPr>
              <w:t>Принудительный запрос текущих показаний приборов учета и передача их в МУП «Водоканал» в составе реестров переводов</w:t>
            </w:r>
          </w:p>
        </w:tc>
        <w:tc>
          <w:tcPr>
            <w:tcW w:w="1172" w:type="dxa"/>
            <w:vAlign w:val="center"/>
          </w:tcPr>
          <w:p w:rsidR="00E61DCC" w:rsidRDefault="00D43258" w:rsidP="008C2DE9">
            <w:pPr>
              <w:pStyle w:val="17"/>
              <w:tabs>
                <w:tab w:val="left" w:pos="0"/>
              </w:tabs>
              <w:autoSpaceDE w:val="0"/>
              <w:autoSpaceDN w:val="0"/>
              <w:adjustRightInd w:val="0"/>
              <w:ind w:left="0"/>
              <w:jc w:val="center"/>
              <w:outlineLvl w:val="2"/>
              <w:rPr>
                <w:b/>
                <w:sz w:val="22"/>
                <w:szCs w:val="22"/>
              </w:rPr>
            </w:pPr>
            <w:r>
              <w:rPr>
                <w:b/>
                <w:sz w:val="22"/>
                <w:szCs w:val="22"/>
              </w:rPr>
              <w:t>10</w:t>
            </w:r>
          </w:p>
        </w:tc>
        <w:tc>
          <w:tcPr>
            <w:tcW w:w="5207" w:type="dxa"/>
          </w:tcPr>
          <w:p w:rsidR="00E61DCC" w:rsidRDefault="00E61DCC" w:rsidP="001220BB">
            <w:pPr>
              <w:pStyle w:val="17"/>
              <w:tabs>
                <w:tab w:val="left" w:pos="0"/>
              </w:tabs>
              <w:autoSpaceDE w:val="0"/>
              <w:autoSpaceDN w:val="0"/>
              <w:adjustRightInd w:val="0"/>
              <w:ind w:left="0" w:firstLine="280"/>
              <w:outlineLvl w:val="2"/>
              <w:rPr>
                <w:sz w:val="22"/>
                <w:szCs w:val="22"/>
              </w:rPr>
            </w:pPr>
            <w:r>
              <w:rPr>
                <w:sz w:val="22"/>
                <w:szCs w:val="22"/>
              </w:rPr>
              <w:t xml:space="preserve">- Да, только по абонентам, имеющим счетчики – </w:t>
            </w:r>
            <w:r w:rsidR="00D43258">
              <w:rPr>
                <w:sz w:val="22"/>
                <w:szCs w:val="22"/>
              </w:rPr>
              <w:t>100</w:t>
            </w:r>
            <w:r>
              <w:rPr>
                <w:sz w:val="22"/>
                <w:szCs w:val="22"/>
              </w:rPr>
              <w:t xml:space="preserve"> балл</w:t>
            </w:r>
            <w:r w:rsidR="00AE178B">
              <w:rPr>
                <w:sz w:val="22"/>
                <w:szCs w:val="22"/>
              </w:rPr>
              <w:t>ов</w:t>
            </w:r>
            <w:r>
              <w:rPr>
                <w:sz w:val="22"/>
                <w:szCs w:val="22"/>
              </w:rPr>
              <w:t>;</w:t>
            </w:r>
          </w:p>
          <w:p w:rsidR="00E61DCC" w:rsidRDefault="00E61DCC" w:rsidP="001220BB">
            <w:pPr>
              <w:pStyle w:val="17"/>
              <w:tabs>
                <w:tab w:val="left" w:pos="0"/>
              </w:tabs>
              <w:autoSpaceDE w:val="0"/>
              <w:autoSpaceDN w:val="0"/>
              <w:adjustRightInd w:val="0"/>
              <w:ind w:left="0" w:firstLine="280"/>
              <w:outlineLvl w:val="2"/>
              <w:rPr>
                <w:sz w:val="22"/>
                <w:szCs w:val="22"/>
              </w:rPr>
            </w:pPr>
            <w:r>
              <w:rPr>
                <w:sz w:val="22"/>
                <w:szCs w:val="22"/>
              </w:rPr>
              <w:t xml:space="preserve">- Да, по всем абонентам – </w:t>
            </w:r>
            <w:r w:rsidR="00D43258">
              <w:rPr>
                <w:sz w:val="22"/>
                <w:szCs w:val="22"/>
              </w:rPr>
              <w:t>50</w:t>
            </w:r>
            <w:r>
              <w:rPr>
                <w:sz w:val="22"/>
                <w:szCs w:val="22"/>
              </w:rPr>
              <w:t xml:space="preserve"> балл</w:t>
            </w:r>
            <w:r w:rsidR="00AE178B">
              <w:rPr>
                <w:sz w:val="22"/>
                <w:szCs w:val="22"/>
              </w:rPr>
              <w:t>ов</w:t>
            </w:r>
            <w:r>
              <w:rPr>
                <w:sz w:val="22"/>
                <w:szCs w:val="22"/>
              </w:rPr>
              <w:t>;</w:t>
            </w:r>
          </w:p>
          <w:p w:rsidR="00E61DCC" w:rsidRDefault="00E61DCC" w:rsidP="001220BB">
            <w:pPr>
              <w:pStyle w:val="17"/>
              <w:tabs>
                <w:tab w:val="left" w:pos="0"/>
              </w:tabs>
              <w:autoSpaceDE w:val="0"/>
              <w:autoSpaceDN w:val="0"/>
              <w:adjustRightInd w:val="0"/>
              <w:ind w:left="0" w:firstLine="280"/>
              <w:outlineLvl w:val="2"/>
              <w:rPr>
                <w:sz w:val="22"/>
                <w:szCs w:val="22"/>
              </w:rPr>
            </w:pPr>
            <w:r>
              <w:rPr>
                <w:sz w:val="22"/>
                <w:szCs w:val="22"/>
              </w:rPr>
              <w:t>- Нет – 0 баллов.</w:t>
            </w:r>
          </w:p>
          <w:p w:rsidR="00D43258" w:rsidRDefault="00D43258" w:rsidP="001220BB">
            <w:pPr>
              <w:pStyle w:val="17"/>
              <w:tabs>
                <w:tab w:val="left" w:pos="0"/>
              </w:tabs>
              <w:autoSpaceDE w:val="0"/>
              <w:autoSpaceDN w:val="0"/>
              <w:adjustRightInd w:val="0"/>
              <w:ind w:left="0" w:firstLine="280"/>
              <w:outlineLvl w:val="2"/>
              <w:rPr>
                <w:sz w:val="22"/>
                <w:szCs w:val="22"/>
              </w:rPr>
            </w:pPr>
          </w:p>
          <w:p w:rsidR="00D43258" w:rsidRPr="0033405B"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7</w:t>
            </w:r>
            <w:r w:rsidRPr="0033405B">
              <w:rPr>
                <w:sz w:val="22"/>
                <w:szCs w:val="22"/>
                <w:vertAlign w:val="subscript"/>
                <w:lang w:val="en-US"/>
              </w:rPr>
              <w:t>i</w:t>
            </w:r>
            <w:r w:rsidRPr="0033405B">
              <w:rPr>
                <w:sz w:val="22"/>
                <w:szCs w:val="22"/>
              </w:rPr>
              <w:t>), определяется по формуле:</w:t>
            </w:r>
          </w:p>
          <w:p w:rsidR="00D43258" w:rsidRDefault="00D43258" w:rsidP="00D43258">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7</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D43258"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(КЗ=0,10)</w:t>
            </w:r>
          </w:p>
        </w:tc>
      </w:tr>
    </w:tbl>
    <w:p w:rsidR="004A4D86" w:rsidRPr="00020456" w:rsidRDefault="004A4D86" w:rsidP="004A4D86">
      <w:pPr>
        <w:pStyle w:val="17"/>
        <w:tabs>
          <w:tab w:val="left" w:pos="0"/>
        </w:tabs>
        <w:autoSpaceDE w:val="0"/>
        <w:autoSpaceDN w:val="0"/>
        <w:adjustRightInd w:val="0"/>
        <w:ind w:left="0" w:firstLine="567"/>
        <w:outlineLvl w:val="2"/>
        <w:rPr>
          <w:b/>
          <w:bCs/>
          <w:sz w:val="22"/>
          <w:szCs w:val="22"/>
        </w:rPr>
      </w:pPr>
    </w:p>
    <w:p w:rsidR="004A4D86" w:rsidRDefault="004A4D86" w:rsidP="00E6154A">
      <w:pPr>
        <w:ind w:firstLine="567"/>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w:t>
      </w:r>
      <w:r>
        <w:rPr>
          <w:sz w:val="22"/>
          <w:szCs w:val="22"/>
        </w:rPr>
        <w:t>не</w:t>
      </w:r>
      <w:r w:rsidR="00E6154A">
        <w:rPr>
          <w:sz w:val="22"/>
          <w:szCs w:val="22"/>
        </w:rPr>
        <w:t xml:space="preserve"> </w:t>
      </w:r>
      <w:r w:rsidRPr="001D6109">
        <w:rPr>
          <w:sz w:val="22"/>
          <w:szCs w:val="22"/>
        </w:rPr>
        <w:t>стоимостному критерию</w:t>
      </w:r>
      <w:r w:rsidR="00E6154A">
        <w:rPr>
          <w:sz w:val="22"/>
          <w:szCs w:val="22"/>
        </w:rPr>
        <w:t xml:space="preserve"> </w:t>
      </w:r>
      <w:r>
        <w:rPr>
          <w:sz w:val="22"/>
          <w:szCs w:val="22"/>
        </w:rPr>
        <w:t xml:space="preserve">принимаются данные </w:t>
      </w:r>
      <w:r w:rsidRPr="00BD4071">
        <w:rPr>
          <w:sz w:val="22"/>
          <w:szCs w:val="22"/>
        </w:rPr>
        <w:t xml:space="preserve">определяемые в соответствии с предложением, указанным участником в заявке на участие в </w:t>
      </w:r>
      <w:r>
        <w:rPr>
          <w:sz w:val="22"/>
          <w:szCs w:val="22"/>
        </w:rPr>
        <w:t xml:space="preserve">открытом </w:t>
      </w:r>
      <w:r w:rsidRPr="00BD4071">
        <w:rPr>
          <w:sz w:val="22"/>
          <w:szCs w:val="22"/>
        </w:rPr>
        <w:t>конкурсе.</w:t>
      </w:r>
    </w:p>
    <w:p w:rsidR="004A4D86" w:rsidRDefault="004A4D86" w:rsidP="00E6154A">
      <w:pPr>
        <w:ind w:firstLine="567"/>
        <w:jc w:val="both"/>
        <w:rPr>
          <w:sz w:val="22"/>
          <w:szCs w:val="22"/>
        </w:rPr>
      </w:pPr>
      <w:r w:rsidRPr="00D5773E">
        <w:rPr>
          <w:sz w:val="22"/>
          <w:szCs w:val="22"/>
        </w:rPr>
        <w:t>Рейтинг заявки по критерию оценки</w:t>
      </w:r>
      <w:r w:rsidR="00032415">
        <w:rPr>
          <w:sz w:val="22"/>
          <w:szCs w:val="22"/>
        </w:rPr>
        <w:t xml:space="preserve"> </w:t>
      </w:r>
      <w:r w:rsidRPr="00020456">
        <w:rPr>
          <w:sz w:val="22"/>
          <w:szCs w:val="22"/>
        </w:rPr>
        <w:t>«</w:t>
      </w:r>
      <w:r w:rsidRPr="00D203AC">
        <w:rPr>
          <w:sz w:val="22"/>
          <w:szCs w:val="22"/>
        </w:rPr>
        <w:t>Качественные характеристики объекта закупки</w:t>
      </w:r>
      <w:r w:rsidRPr="00020456">
        <w:rPr>
          <w:sz w:val="22"/>
          <w:szCs w:val="22"/>
        </w:rPr>
        <w:t>»</w:t>
      </w:r>
      <w:r w:rsidR="00032415">
        <w:rPr>
          <w:sz w:val="22"/>
          <w:szCs w:val="22"/>
        </w:rPr>
        <w:t xml:space="preserve"> </w:t>
      </w:r>
      <w:r w:rsidRPr="00D5773E">
        <w:rPr>
          <w:sz w:val="22"/>
          <w:szCs w:val="22"/>
        </w:rPr>
        <w:t>рассчитывается по формуле:</w:t>
      </w:r>
    </w:p>
    <w:p w:rsidR="004A4D86" w:rsidRDefault="004A4D86" w:rsidP="004A4D86">
      <w:pPr>
        <w:ind w:firstLine="567"/>
        <w:rPr>
          <w:sz w:val="22"/>
          <w:szCs w:val="22"/>
        </w:rPr>
      </w:pPr>
    </w:p>
    <w:p w:rsidR="004A4D86" w:rsidRPr="00D203AC" w:rsidRDefault="004A4D86" w:rsidP="004A4D86">
      <w:pPr>
        <w:ind w:firstLine="567"/>
        <w:jc w:val="center"/>
        <w:rPr>
          <w:sz w:val="22"/>
          <w:szCs w:val="22"/>
          <w:lang w:val="en-US"/>
        </w:rPr>
      </w:pPr>
      <w:r>
        <w:rPr>
          <w:sz w:val="22"/>
          <w:szCs w:val="22"/>
          <w:lang w:val="en-US"/>
        </w:rPr>
        <w:t>RQ</w:t>
      </w:r>
      <w:r w:rsidRPr="00A76F1E">
        <w:rPr>
          <w:sz w:val="22"/>
          <w:szCs w:val="22"/>
          <w:vertAlign w:val="subscript"/>
          <w:lang w:val="en-US"/>
        </w:rPr>
        <w:t>i</w:t>
      </w:r>
      <w:r>
        <w:rPr>
          <w:sz w:val="22"/>
          <w:szCs w:val="22"/>
          <w:lang w:val="en-US"/>
        </w:rPr>
        <w:t xml:space="preserve"> = </w:t>
      </w:r>
      <w:r w:rsidRPr="00D203AC">
        <w:rPr>
          <w:sz w:val="22"/>
          <w:szCs w:val="22"/>
          <w:lang w:val="en-US"/>
        </w:rPr>
        <w:t>(</w:t>
      </w:r>
      <w:r>
        <w:rPr>
          <w:sz w:val="22"/>
          <w:szCs w:val="22"/>
          <w:lang w:val="en-US"/>
        </w:rPr>
        <w:t>Q</w:t>
      </w:r>
      <w:r w:rsidRPr="00D203AC">
        <w:rPr>
          <w:sz w:val="22"/>
          <w:szCs w:val="22"/>
          <w:lang w:val="en-US"/>
        </w:rPr>
        <w:t>1</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2</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3</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4</w:t>
      </w:r>
      <w:r w:rsidRPr="0033405B">
        <w:rPr>
          <w:sz w:val="22"/>
          <w:szCs w:val="22"/>
          <w:vertAlign w:val="subscript"/>
          <w:lang w:val="en-US"/>
        </w:rPr>
        <w:t>i</w:t>
      </w:r>
      <w:r w:rsidR="00AE178B" w:rsidRPr="00AE178B">
        <w:rPr>
          <w:sz w:val="22"/>
          <w:szCs w:val="22"/>
          <w:lang w:val="en-US"/>
        </w:rPr>
        <w:t xml:space="preserve">+ </w:t>
      </w:r>
      <w:r w:rsidR="00AE178B">
        <w:rPr>
          <w:sz w:val="22"/>
          <w:szCs w:val="22"/>
          <w:lang w:val="en-US"/>
        </w:rPr>
        <w:t>Q</w:t>
      </w:r>
      <w:r w:rsidR="00AE178B" w:rsidRPr="00AE178B">
        <w:rPr>
          <w:sz w:val="22"/>
          <w:szCs w:val="22"/>
          <w:lang w:val="en-US"/>
        </w:rPr>
        <w:t>5</w:t>
      </w:r>
      <w:r w:rsidR="00AE178B" w:rsidRPr="0033405B">
        <w:rPr>
          <w:sz w:val="22"/>
          <w:szCs w:val="22"/>
          <w:vertAlign w:val="subscript"/>
          <w:lang w:val="en-US"/>
        </w:rPr>
        <w:t>i</w:t>
      </w:r>
      <w:r w:rsidR="00AE178B" w:rsidRPr="00AE178B">
        <w:rPr>
          <w:sz w:val="22"/>
          <w:szCs w:val="22"/>
          <w:lang w:val="en-US"/>
        </w:rPr>
        <w:t xml:space="preserve">+ </w:t>
      </w:r>
      <w:r w:rsidR="00AE178B">
        <w:rPr>
          <w:sz w:val="22"/>
          <w:szCs w:val="22"/>
          <w:lang w:val="en-US"/>
        </w:rPr>
        <w:t>Q</w:t>
      </w:r>
      <w:r w:rsidR="00AE178B" w:rsidRPr="00AE178B">
        <w:rPr>
          <w:sz w:val="22"/>
          <w:szCs w:val="22"/>
          <w:lang w:val="en-US"/>
        </w:rPr>
        <w:t>6</w:t>
      </w:r>
      <w:r w:rsidR="00AE178B" w:rsidRPr="0033405B">
        <w:rPr>
          <w:sz w:val="22"/>
          <w:szCs w:val="22"/>
          <w:vertAlign w:val="subscript"/>
          <w:lang w:val="en-US"/>
        </w:rPr>
        <w:t>i</w:t>
      </w:r>
      <w:r w:rsidR="00AE178B" w:rsidRPr="00AE178B">
        <w:rPr>
          <w:sz w:val="22"/>
          <w:szCs w:val="22"/>
          <w:lang w:val="en-US"/>
        </w:rPr>
        <w:t xml:space="preserve">+ </w:t>
      </w:r>
      <w:r w:rsidR="00AE178B">
        <w:rPr>
          <w:sz w:val="22"/>
          <w:szCs w:val="22"/>
          <w:lang w:val="en-US"/>
        </w:rPr>
        <w:t>Q</w:t>
      </w:r>
      <w:r w:rsidR="00AE178B" w:rsidRPr="00AE178B">
        <w:rPr>
          <w:sz w:val="22"/>
          <w:szCs w:val="22"/>
          <w:lang w:val="en-US"/>
        </w:rPr>
        <w:t>7</w:t>
      </w:r>
      <w:r w:rsidR="00AE178B" w:rsidRPr="0033405B">
        <w:rPr>
          <w:sz w:val="22"/>
          <w:szCs w:val="22"/>
          <w:vertAlign w:val="subscript"/>
          <w:lang w:val="en-US"/>
        </w:rPr>
        <w:t>i</w:t>
      </w:r>
      <w:r w:rsidRPr="00D203AC">
        <w:rPr>
          <w:sz w:val="22"/>
          <w:szCs w:val="22"/>
          <w:lang w:val="en-US"/>
        </w:rPr>
        <w:t>)*0,2;</w:t>
      </w:r>
    </w:p>
    <w:p w:rsidR="004A4D86" w:rsidRPr="00D203AC" w:rsidRDefault="004A4D86" w:rsidP="004A4D86">
      <w:pPr>
        <w:ind w:firstLine="567"/>
        <w:rPr>
          <w:sz w:val="22"/>
          <w:szCs w:val="22"/>
          <w:lang w:val="en-US"/>
        </w:rPr>
      </w:pPr>
    </w:p>
    <w:p w:rsidR="004A4D86" w:rsidRDefault="004A4D86" w:rsidP="004A4D86">
      <w:pPr>
        <w:pStyle w:val="17"/>
        <w:tabs>
          <w:tab w:val="left" w:pos="0"/>
        </w:tabs>
        <w:autoSpaceDE w:val="0"/>
        <w:autoSpaceDN w:val="0"/>
        <w:adjustRightInd w:val="0"/>
        <w:ind w:left="0" w:firstLine="567"/>
        <w:jc w:val="both"/>
        <w:outlineLvl w:val="2"/>
        <w:rPr>
          <w:sz w:val="22"/>
          <w:szCs w:val="22"/>
        </w:rPr>
      </w:pPr>
      <w:r>
        <w:rPr>
          <w:sz w:val="22"/>
          <w:szCs w:val="22"/>
        </w:rPr>
        <w:t xml:space="preserve">где </w:t>
      </w:r>
      <w:r>
        <w:rPr>
          <w:sz w:val="22"/>
          <w:szCs w:val="22"/>
          <w:lang w:val="en-US"/>
        </w:rPr>
        <w:t>RQi</w:t>
      </w:r>
      <w:r>
        <w:rPr>
          <w:sz w:val="22"/>
          <w:szCs w:val="22"/>
        </w:rPr>
        <w:t xml:space="preserve"> – рейтинг заявки по критерию «</w:t>
      </w:r>
      <w:r w:rsidRPr="00D203AC">
        <w:rPr>
          <w:sz w:val="22"/>
          <w:szCs w:val="22"/>
        </w:rPr>
        <w:t>Качественные характеристики объекта закупки</w:t>
      </w:r>
      <w:r>
        <w:rPr>
          <w:sz w:val="22"/>
          <w:szCs w:val="22"/>
        </w:rPr>
        <w:t>».</w:t>
      </w:r>
    </w:p>
    <w:p w:rsidR="00020456" w:rsidRDefault="00020456" w:rsidP="00020456">
      <w:pPr>
        <w:pStyle w:val="17"/>
        <w:tabs>
          <w:tab w:val="left" w:pos="0"/>
        </w:tabs>
        <w:autoSpaceDE w:val="0"/>
        <w:autoSpaceDN w:val="0"/>
        <w:adjustRightInd w:val="0"/>
        <w:ind w:left="0" w:firstLine="567"/>
        <w:outlineLvl w:val="2"/>
        <w:rPr>
          <w:sz w:val="22"/>
          <w:szCs w:val="22"/>
        </w:rPr>
      </w:pPr>
    </w:p>
    <w:p w:rsidR="00D203AC" w:rsidRDefault="00D203AC" w:rsidP="006F7682">
      <w:pPr>
        <w:ind w:firstLine="567"/>
        <w:rPr>
          <w:sz w:val="22"/>
          <w:szCs w:val="22"/>
        </w:rPr>
      </w:pPr>
      <w:r>
        <w:rPr>
          <w:sz w:val="22"/>
          <w:szCs w:val="22"/>
        </w:rPr>
        <w:t>Итоговый рейтинг каждого участника закупки рассчитывается как сумма рейтингов по каждому критерию оценки заявки, установленному в конкурсной документации</w:t>
      </w:r>
      <w:r w:rsidR="00A76F1E">
        <w:rPr>
          <w:sz w:val="22"/>
          <w:szCs w:val="22"/>
        </w:rPr>
        <w:t>:</w:t>
      </w:r>
    </w:p>
    <w:p w:rsidR="00A76F1E" w:rsidRDefault="00A76F1E" w:rsidP="006F7682">
      <w:pPr>
        <w:ind w:firstLine="567"/>
        <w:rPr>
          <w:sz w:val="22"/>
          <w:szCs w:val="22"/>
        </w:rPr>
      </w:pPr>
    </w:p>
    <w:p w:rsidR="00A76F1E" w:rsidRDefault="00A76F1E" w:rsidP="00A76F1E">
      <w:pPr>
        <w:ind w:firstLine="567"/>
        <w:jc w:val="center"/>
        <w:rPr>
          <w:sz w:val="22"/>
          <w:szCs w:val="22"/>
        </w:rPr>
      </w:pPr>
      <w:r>
        <w:rPr>
          <w:sz w:val="22"/>
          <w:szCs w:val="22"/>
          <w:lang w:val="en-US"/>
        </w:rPr>
        <w:t>Ri</w:t>
      </w:r>
      <w:r w:rsidRPr="00AF4CD8">
        <w:rPr>
          <w:sz w:val="22"/>
          <w:szCs w:val="22"/>
        </w:rPr>
        <w:t xml:space="preserve"> = </w:t>
      </w:r>
      <w:r>
        <w:rPr>
          <w:sz w:val="22"/>
          <w:szCs w:val="22"/>
          <w:lang w:val="en-US"/>
        </w:rPr>
        <w:t>R</w:t>
      </w:r>
      <w:r>
        <w:rPr>
          <w:sz w:val="22"/>
          <w:szCs w:val="22"/>
        </w:rPr>
        <w:t>Ц</w:t>
      </w:r>
      <w:r w:rsidRPr="00020456">
        <w:rPr>
          <w:sz w:val="22"/>
          <w:szCs w:val="22"/>
          <w:vertAlign w:val="subscript"/>
          <w:lang w:val="en-US"/>
        </w:rPr>
        <w:t>i</w:t>
      </w:r>
      <w:r w:rsidRPr="00AF4CD8">
        <w:rPr>
          <w:sz w:val="22"/>
          <w:szCs w:val="22"/>
        </w:rPr>
        <w:t xml:space="preserve">+ </w:t>
      </w:r>
      <w:r w:rsidR="002153AF" w:rsidRPr="00872037">
        <w:rPr>
          <w:sz w:val="22"/>
          <w:szCs w:val="22"/>
          <w:lang w:val="en-US"/>
        </w:rPr>
        <w:t>RS</w:t>
      </w:r>
      <w:r w:rsidR="002153AF" w:rsidRPr="00872037">
        <w:rPr>
          <w:sz w:val="22"/>
          <w:szCs w:val="22"/>
          <w:vertAlign w:val="subscript"/>
          <w:lang w:val="en-US"/>
        </w:rPr>
        <w:t>i</w:t>
      </w:r>
      <w:r w:rsidR="002153AF">
        <w:rPr>
          <w:sz w:val="22"/>
          <w:szCs w:val="22"/>
        </w:rPr>
        <w:t>+</w:t>
      </w:r>
      <w:r w:rsidR="002153AF">
        <w:rPr>
          <w:sz w:val="22"/>
          <w:szCs w:val="22"/>
          <w:lang w:val="en-US"/>
        </w:rPr>
        <w:t>RQ</w:t>
      </w:r>
      <w:r w:rsidR="002153AF" w:rsidRPr="00A76F1E">
        <w:rPr>
          <w:sz w:val="22"/>
          <w:szCs w:val="22"/>
          <w:vertAlign w:val="subscript"/>
          <w:lang w:val="en-US"/>
        </w:rPr>
        <w:t>i</w:t>
      </w:r>
      <w:r>
        <w:rPr>
          <w:sz w:val="22"/>
          <w:szCs w:val="22"/>
        </w:rPr>
        <w:t>,</w:t>
      </w:r>
    </w:p>
    <w:p w:rsidR="00A76F1E" w:rsidRDefault="00A76F1E" w:rsidP="00A76F1E">
      <w:pPr>
        <w:ind w:firstLine="567"/>
        <w:jc w:val="center"/>
        <w:rPr>
          <w:sz w:val="22"/>
          <w:szCs w:val="22"/>
        </w:rPr>
      </w:pPr>
    </w:p>
    <w:p w:rsidR="00A76F1E" w:rsidRPr="00A76F1E" w:rsidRDefault="00A76F1E" w:rsidP="00A76F1E">
      <w:pPr>
        <w:ind w:firstLine="567"/>
        <w:rPr>
          <w:sz w:val="22"/>
          <w:szCs w:val="22"/>
        </w:rPr>
      </w:pPr>
      <w:r>
        <w:rPr>
          <w:sz w:val="22"/>
          <w:szCs w:val="22"/>
        </w:rPr>
        <w:t xml:space="preserve">где </w:t>
      </w:r>
      <w:r>
        <w:rPr>
          <w:sz w:val="22"/>
          <w:szCs w:val="22"/>
          <w:lang w:val="en-US"/>
        </w:rPr>
        <w:t>Ri</w:t>
      </w:r>
      <w:r>
        <w:rPr>
          <w:sz w:val="22"/>
          <w:szCs w:val="22"/>
        </w:rPr>
        <w:t xml:space="preserve"> – итоговый рейтинг </w:t>
      </w:r>
      <w:r>
        <w:rPr>
          <w:sz w:val="22"/>
          <w:szCs w:val="22"/>
          <w:lang w:val="en-US"/>
        </w:rPr>
        <w:t>i</w:t>
      </w:r>
      <w:r>
        <w:rPr>
          <w:sz w:val="22"/>
          <w:szCs w:val="22"/>
        </w:rPr>
        <w:t xml:space="preserve"> – ого участника открытого конкурса.</w:t>
      </w:r>
    </w:p>
    <w:p w:rsidR="00A76F1E" w:rsidRPr="00A76F1E" w:rsidRDefault="00A76F1E" w:rsidP="00A76F1E">
      <w:pPr>
        <w:ind w:firstLine="567"/>
        <w:jc w:val="center"/>
        <w:rPr>
          <w:sz w:val="22"/>
          <w:szCs w:val="22"/>
        </w:rPr>
      </w:pPr>
    </w:p>
    <w:p w:rsidR="00A76F1E" w:rsidRPr="00A76F1E" w:rsidRDefault="00A76F1E" w:rsidP="00A76F1E">
      <w:pPr>
        <w:pStyle w:val="ConsPlusNonformat"/>
        <w:ind w:firstLine="567"/>
        <w:rPr>
          <w:rFonts w:ascii="Times New Roman" w:hAnsi="Times New Roman" w:cs="Times New Roman"/>
          <w:sz w:val="22"/>
          <w:szCs w:val="22"/>
        </w:rPr>
      </w:pPr>
      <w:r w:rsidRPr="00A76F1E">
        <w:rPr>
          <w:rFonts w:ascii="Times New Roman" w:hAnsi="Times New Roman" w:cs="Times New Roman"/>
          <w:sz w:val="22"/>
          <w:szCs w:val="22"/>
        </w:rPr>
        <w:t>Дробное значение рейтинга округляется до двух десятичных знаков после запятой по математическим правилам округления.</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На основании результатов оценки заявок на участие в </w:t>
      </w:r>
      <w:r>
        <w:rPr>
          <w:rFonts w:ascii="Times New Roman" w:hAnsi="Times New Roman" w:cs="Times New Roman"/>
          <w:sz w:val="22"/>
          <w:szCs w:val="22"/>
        </w:rPr>
        <w:t xml:space="preserve">открытом </w:t>
      </w:r>
      <w:r w:rsidRPr="00A76F1E">
        <w:rPr>
          <w:rFonts w:ascii="Times New Roman" w:hAnsi="Times New Roman" w:cs="Times New Roman"/>
          <w:sz w:val="22"/>
          <w:szCs w:val="22"/>
        </w:rPr>
        <w:t xml:space="preserve">конкурсе </w:t>
      </w:r>
      <w:r>
        <w:rPr>
          <w:rFonts w:ascii="Times New Roman" w:hAnsi="Times New Roman" w:cs="Times New Roman"/>
          <w:sz w:val="22"/>
          <w:szCs w:val="22"/>
        </w:rPr>
        <w:t>Единая</w:t>
      </w:r>
      <w:r w:rsidRPr="00A76F1E">
        <w:rPr>
          <w:rFonts w:ascii="Times New Roman" w:hAnsi="Times New Roman" w:cs="Times New Roman"/>
          <w:sz w:val="22"/>
          <w:szCs w:val="22"/>
        </w:rPr>
        <w:t xml:space="preserve"> комиссия присваивает каждой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порядковый номер в порядке уменьшения степени выгодности содержащихся в них условий исполнения контракта.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в которой содержаться лучшие условия исполнения контракта, присваивается первый номер. В случае, если в нескольких заявках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содержаться одинаковые условия исполнения контракта, меньший порядковый номер присваивается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которая поступила ранее других заявок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содержащих такие же условия, в соответствии с </w:t>
      </w:r>
      <w:r w:rsidRPr="00F849B5">
        <w:rPr>
          <w:rFonts w:ascii="Times New Roman" w:hAnsi="Times New Roman" w:cs="Times New Roman"/>
          <w:sz w:val="22"/>
          <w:szCs w:val="22"/>
        </w:rPr>
        <w:t>частью 7 статьи 53 Закона о контрактной системе.</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Победителем признается участник </w:t>
      </w:r>
      <w:r w:rsidR="00F849B5">
        <w:rPr>
          <w:rFonts w:ascii="Times New Roman" w:hAnsi="Times New Roman" w:cs="Times New Roman"/>
          <w:sz w:val="22"/>
          <w:szCs w:val="22"/>
        </w:rPr>
        <w:t xml:space="preserve">открытого </w:t>
      </w:r>
      <w:r w:rsidRPr="00A76F1E">
        <w:rPr>
          <w:rFonts w:ascii="Times New Roman" w:hAnsi="Times New Roman" w:cs="Times New Roman"/>
          <w:sz w:val="22"/>
          <w:szCs w:val="22"/>
        </w:rPr>
        <w:t>конкурса, заявке которого присвоен самый высокий итоговый рейтинг. Заявке такого участника закупки присваивается первый порядковый номер.</w:t>
      </w:r>
    </w:p>
    <w:p w:rsidR="001F10BE" w:rsidRPr="00457395"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Победителем конкурса признается участник</w:t>
      </w:r>
      <w:r w:rsidR="00E6154A">
        <w:rPr>
          <w:rFonts w:ascii="Times New Roman" w:hAnsi="Times New Roman" w:cs="Times New Roman"/>
          <w:sz w:val="22"/>
          <w:szCs w:val="22"/>
        </w:rPr>
        <w:t xml:space="preserve"> </w:t>
      </w:r>
      <w:r w:rsidR="00F849B5">
        <w:rPr>
          <w:rFonts w:ascii="Times New Roman" w:hAnsi="Times New Roman" w:cs="Times New Roman"/>
          <w:sz w:val="22"/>
          <w:szCs w:val="22"/>
        </w:rPr>
        <w:t>открытого</w:t>
      </w:r>
      <w:r w:rsidRPr="00A76F1E">
        <w:rPr>
          <w:rFonts w:ascii="Times New Roman" w:hAnsi="Times New Roman" w:cs="Times New Roman"/>
          <w:sz w:val="22"/>
          <w:szCs w:val="22"/>
        </w:rPr>
        <w:t xml:space="preserve"> конкурса, который предложил лучшие условия исполнения контракта на основе критериев, указанных в документации, и заявке на участие в </w:t>
      </w:r>
      <w:r w:rsidR="00F849B5">
        <w:rPr>
          <w:rFonts w:ascii="Times New Roman" w:hAnsi="Times New Roman" w:cs="Times New Roman"/>
          <w:sz w:val="22"/>
          <w:szCs w:val="22"/>
        </w:rPr>
        <w:t>открытом</w:t>
      </w:r>
      <w:r w:rsidR="00E6154A">
        <w:rPr>
          <w:rFonts w:ascii="Times New Roman" w:hAnsi="Times New Roman" w:cs="Times New Roman"/>
          <w:sz w:val="22"/>
          <w:szCs w:val="22"/>
        </w:rPr>
        <w:t xml:space="preserve"> </w:t>
      </w:r>
      <w:r w:rsidRPr="00A76F1E">
        <w:rPr>
          <w:rFonts w:ascii="Times New Roman" w:hAnsi="Times New Roman" w:cs="Times New Roman"/>
          <w:sz w:val="22"/>
          <w:szCs w:val="22"/>
        </w:rPr>
        <w:t>конкурсе, которого присвоен первый номер</w:t>
      </w:r>
      <w:r>
        <w:rPr>
          <w:rFonts w:ascii="Times New Roman" w:hAnsi="Times New Roman" w:cs="Times New Roman"/>
          <w:sz w:val="22"/>
          <w:szCs w:val="22"/>
        </w:rPr>
        <w:t xml:space="preserve">. </w:t>
      </w:r>
    </w:p>
    <w:p w:rsidR="001F10BE" w:rsidRPr="0067433A" w:rsidRDefault="001F10BE" w:rsidP="001F10BE">
      <w:pPr>
        <w:jc w:val="center"/>
        <w:rPr>
          <w:b/>
        </w:rPr>
      </w:pPr>
      <w:r w:rsidRPr="0067433A">
        <w:rPr>
          <w:b/>
        </w:rPr>
        <w:br w:type="page"/>
      </w:r>
    </w:p>
    <w:tbl>
      <w:tblPr>
        <w:tblpPr w:leftFromText="180" w:rightFromText="180" w:vertAnchor="text" w:horzAnchor="page" w:tblpX="1708" w:tblpY="-697"/>
        <w:tblW w:w="0" w:type="auto"/>
        <w:tblLook w:val="01E0"/>
      </w:tblPr>
      <w:tblGrid>
        <w:gridCol w:w="4955"/>
      </w:tblGrid>
      <w:tr w:rsidR="00320945" w:rsidRPr="004318DD" w:rsidTr="00320945">
        <w:tc>
          <w:tcPr>
            <w:tcW w:w="4955" w:type="dxa"/>
          </w:tcPr>
          <w:p w:rsidR="00320945" w:rsidRPr="004318DD" w:rsidRDefault="00320945" w:rsidP="00320945">
            <w:pPr>
              <w:widowControl w:val="0"/>
              <w:suppressAutoHyphens/>
              <w:rPr>
                <w:rFonts w:eastAsia="SimSun"/>
                <w:kern w:val="1"/>
                <w:sz w:val="20"/>
                <w:szCs w:val="20"/>
                <w:lang w:eastAsia="hi-IN" w:bidi="hi-IN"/>
              </w:rPr>
            </w:pPr>
          </w:p>
        </w:tc>
      </w:tr>
    </w:tbl>
    <w:p w:rsidR="006C306E" w:rsidRPr="006C306E" w:rsidRDefault="001F10BE" w:rsidP="006C306E">
      <w:pPr>
        <w:jc w:val="center"/>
        <w:rPr>
          <w:b/>
        </w:rPr>
      </w:pPr>
      <w:r w:rsidRPr="0067433A">
        <w:rPr>
          <w:b/>
        </w:rPr>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6C306E" w:rsidRPr="0083568D" w:rsidRDefault="006C306E" w:rsidP="006C306E">
      <w:pPr>
        <w:widowControl w:val="0"/>
        <w:suppressAutoHyphens/>
        <w:autoSpaceDE w:val="0"/>
        <w:jc w:val="center"/>
        <w:rPr>
          <w:rFonts w:eastAsia="SimSun"/>
          <w:b/>
          <w:bCs/>
          <w:kern w:val="1"/>
          <w:sz w:val="20"/>
          <w:szCs w:val="20"/>
          <w:lang w:eastAsia="hi-IN" w:bidi="hi-IN"/>
        </w:rPr>
      </w:pPr>
      <w:r w:rsidRPr="000B2157">
        <w:rPr>
          <w:rFonts w:eastAsia="SimSun"/>
          <w:b/>
          <w:bCs/>
          <w:kern w:val="1"/>
          <w:lang w:eastAsia="hi-IN" w:bidi="hi-IN"/>
        </w:rPr>
        <w:t>ОПИСЬ ДОКУМЕНТОВ,</w:t>
      </w:r>
    </w:p>
    <w:p w:rsidR="000B2157" w:rsidRDefault="006C306E" w:rsidP="000B2157">
      <w:pPr>
        <w:widowControl w:val="0"/>
        <w:suppressAutoHyphens/>
        <w:autoSpaceDE w:val="0"/>
        <w:jc w:val="center"/>
        <w:rPr>
          <w:rFonts w:eastAsia="SimSun"/>
          <w:b/>
          <w:kern w:val="1"/>
          <w:lang w:eastAsia="hi-IN" w:bidi="hi-IN"/>
        </w:rPr>
      </w:pPr>
      <w:r w:rsidRPr="000B2157">
        <w:rPr>
          <w:rFonts w:eastAsia="SimSun"/>
          <w:b/>
          <w:bCs/>
          <w:kern w:val="1"/>
          <w:lang w:eastAsia="hi-IN" w:bidi="hi-IN"/>
        </w:rPr>
        <w:t xml:space="preserve">представляемых </w:t>
      </w:r>
      <w:r w:rsidR="00B30F2D">
        <w:rPr>
          <w:rFonts w:eastAsia="SimSun"/>
          <w:b/>
          <w:bCs/>
          <w:kern w:val="1"/>
          <w:lang w:eastAsia="hi-IN" w:bidi="hi-IN"/>
        </w:rPr>
        <w:t>для участия в открытом конкурсе</w:t>
      </w:r>
    </w:p>
    <w:p w:rsidR="00A43B2C" w:rsidRDefault="00B30F2D" w:rsidP="00B047A7">
      <w:pPr>
        <w:widowControl w:val="0"/>
        <w:suppressAutoHyphens/>
        <w:autoSpaceDE w:val="0"/>
        <w:jc w:val="center"/>
        <w:rPr>
          <w:rFonts w:eastAsia="SimSun"/>
          <w:b/>
          <w:kern w:val="1"/>
          <w:lang w:eastAsia="hi-IN" w:bidi="hi-IN"/>
        </w:rPr>
      </w:pPr>
      <w:r>
        <w:rPr>
          <w:rFonts w:eastAsia="SimSun"/>
          <w:b/>
          <w:kern w:val="1"/>
          <w:lang w:eastAsia="hi-IN" w:bidi="hi-IN"/>
        </w:rPr>
        <w:t>на</w:t>
      </w:r>
      <w:r w:rsidR="00E6154A">
        <w:rPr>
          <w:rFonts w:eastAsia="SimSun"/>
          <w:b/>
          <w:kern w:val="1"/>
          <w:lang w:eastAsia="hi-IN" w:bidi="hi-IN"/>
        </w:rPr>
        <w:t xml:space="preserve"> </w:t>
      </w:r>
      <w:r w:rsidR="00AE178B">
        <w:rPr>
          <w:rFonts w:eastAsia="SimSun"/>
          <w:b/>
          <w:kern w:val="1"/>
          <w:lang w:eastAsia="hi-IN" w:bidi="hi-IN"/>
        </w:rPr>
        <w:t>о</w:t>
      </w:r>
      <w:r w:rsidR="00AE178B" w:rsidRPr="00AE178B">
        <w:rPr>
          <w:rFonts w:eastAsia="SimSun"/>
          <w:b/>
          <w:kern w:val="1"/>
          <w:lang w:eastAsia="hi-IN" w:bidi="hi-IN"/>
        </w:rPr>
        <w:t xml:space="preserve">казание </w:t>
      </w:r>
      <w:r w:rsidR="005535A2" w:rsidRPr="005535A2">
        <w:rPr>
          <w:rFonts w:eastAsia="SimSun"/>
          <w:b/>
          <w:kern w:val="1"/>
          <w:lang w:eastAsia="hi-IN" w:bidi="hi-IN"/>
        </w:rPr>
        <w:t xml:space="preserve">услуг по переводу денежных средств физических лиц на счет </w:t>
      </w:r>
    </w:p>
    <w:p w:rsidR="006C306E" w:rsidRPr="0083568D" w:rsidRDefault="005535A2" w:rsidP="00B047A7">
      <w:pPr>
        <w:widowControl w:val="0"/>
        <w:suppressAutoHyphens/>
        <w:autoSpaceDE w:val="0"/>
        <w:jc w:val="center"/>
        <w:rPr>
          <w:rFonts w:eastAsia="SimSun"/>
          <w:b/>
          <w:bCs/>
          <w:kern w:val="1"/>
          <w:sz w:val="20"/>
          <w:szCs w:val="20"/>
          <w:lang w:eastAsia="hi-IN" w:bidi="hi-IN"/>
        </w:rPr>
      </w:pPr>
      <w:r w:rsidRPr="005535A2">
        <w:rPr>
          <w:rFonts w:eastAsia="SimSun"/>
          <w:b/>
          <w:kern w:val="1"/>
          <w:lang w:eastAsia="hi-IN" w:bidi="hi-IN"/>
        </w:rPr>
        <w:t>МУП «Водоканал»</w:t>
      </w:r>
    </w:p>
    <w:p w:rsidR="006C306E" w:rsidRPr="0083568D" w:rsidRDefault="006C306E" w:rsidP="006C306E">
      <w:pPr>
        <w:widowControl w:val="0"/>
        <w:suppressAutoHyphens/>
        <w:jc w:val="center"/>
        <w:rPr>
          <w:rFonts w:eastAsia="SimSun"/>
          <w:b/>
          <w:bCs/>
          <w:kern w:val="1"/>
          <w:sz w:val="20"/>
          <w:szCs w:val="20"/>
          <w:lang w:eastAsia="hi-IN" w:bidi="hi-IN"/>
        </w:rPr>
      </w:pPr>
    </w:p>
    <w:p w:rsidR="006C306E" w:rsidRPr="000B2157" w:rsidRDefault="006C306E" w:rsidP="006C306E">
      <w:pPr>
        <w:widowControl w:val="0"/>
        <w:suppressAutoHyphens/>
        <w:jc w:val="center"/>
        <w:rPr>
          <w:rFonts w:eastAsia="SimSun"/>
          <w:kern w:val="1"/>
          <w:lang w:eastAsia="hi-IN" w:bidi="hi-IN"/>
        </w:rPr>
      </w:pPr>
      <w:r w:rsidRPr="000B2157">
        <w:rPr>
          <w:rFonts w:eastAsia="SimSun"/>
          <w:kern w:val="1"/>
          <w:lang w:eastAsia="hi-IN" w:bidi="hi-IN"/>
        </w:rPr>
        <w:t xml:space="preserve">Настоящим ________________________________________________________________ </w:t>
      </w:r>
    </w:p>
    <w:p w:rsidR="006C306E" w:rsidRPr="0066508B" w:rsidRDefault="006C306E" w:rsidP="006C306E">
      <w:pPr>
        <w:widowControl w:val="0"/>
        <w:suppressAutoHyphens/>
        <w:jc w:val="center"/>
        <w:rPr>
          <w:rFonts w:eastAsia="SimSun"/>
          <w:kern w:val="1"/>
          <w:sz w:val="20"/>
          <w:szCs w:val="20"/>
          <w:lang w:eastAsia="hi-IN" w:bidi="hi-IN"/>
        </w:rPr>
      </w:pPr>
      <w:r w:rsidRPr="0066508B">
        <w:rPr>
          <w:rFonts w:eastAsia="SimSun"/>
          <w:i/>
          <w:kern w:val="1"/>
          <w:sz w:val="20"/>
          <w:szCs w:val="20"/>
          <w:lang w:eastAsia="hi-IN" w:bidi="hi-IN"/>
        </w:rPr>
        <w:t xml:space="preserve">(наименование </w:t>
      </w:r>
      <w:r w:rsidR="00565B77" w:rsidRPr="0066508B">
        <w:rPr>
          <w:rFonts w:eastAsia="SimSun"/>
          <w:i/>
          <w:kern w:val="1"/>
          <w:sz w:val="20"/>
          <w:szCs w:val="20"/>
          <w:lang w:eastAsia="hi-IN" w:bidi="hi-IN"/>
        </w:rPr>
        <w:t>у</w:t>
      </w:r>
      <w:r w:rsidRPr="0066508B">
        <w:rPr>
          <w:rFonts w:eastAsia="SimSun"/>
          <w:i/>
          <w:kern w:val="1"/>
          <w:sz w:val="20"/>
          <w:szCs w:val="20"/>
          <w:lang w:eastAsia="hi-IN" w:bidi="hi-IN"/>
        </w:rPr>
        <w:t xml:space="preserve">частника </w:t>
      </w:r>
      <w:r w:rsidR="00F96EC5" w:rsidRPr="0066508B">
        <w:rPr>
          <w:rFonts w:eastAsia="SimSun"/>
          <w:i/>
          <w:kern w:val="1"/>
          <w:sz w:val="20"/>
          <w:szCs w:val="20"/>
          <w:lang w:eastAsia="hi-IN" w:bidi="hi-IN"/>
        </w:rPr>
        <w:t xml:space="preserve">открытого </w:t>
      </w:r>
      <w:r w:rsidRPr="0066508B">
        <w:rPr>
          <w:rFonts w:eastAsia="SimSun"/>
          <w:i/>
          <w:kern w:val="1"/>
          <w:sz w:val="20"/>
          <w:szCs w:val="20"/>
          <w:lang w:eastAsia="hi-IN" w:bidi="hi-IN"/>
        </w:rPr>
        <w:t>конкурса)</w:t>
      </w:r>
    </w:p>
    <w:p w:rsidR="006C306E" w:rsidRPr="000B2157"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kern w:val="1"/>
          <w:lang w:eastAsia="hi-IN" w:bidi="hi-IN"/>
        </w:rPr>
      </w:pPr>
      <w:r w:rsidRPr="000B2157">
        <w:rPr>
          <w:rFonts w:eastAsia="SimSun"/>
          <w:kern w:val="1"/>
          <w:lang w:eastAsia="hi-IN" w:bidi="hi-IN"/>
        </w:rPr>
        <w:t>подтверждает, что для участия в открытом конкурсе __</w:t>
      </w:r>
      <w:r w:rsidR="00B047A7">
        <w:rPr>
          <w:rFonts w:eastAsia="SimSun"/>
          <w:kern w:val="1"/>
          <w:lang w:eastAsia="hi-IN" w:bidi="hi-IN"/>
        </w:rPr>
        <w:t>______</w:t>
      </w:r>
      <w:r w:rsidR="00F96EC5">
        <w:rPr>
          <w:rFonts w:eastAsia="SimSun"/>
          <w:kern w:val="1"/>
          <w:lang w:eastAsia="hi-IN" w:bidi="hi-IN"/>
        </w:rPr>
        <w:t>_________________________</w:t>
      </w:r>
    </w:p>
    <w:p w:rsidR="006C306E" w:rsidRPr="0066508B"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i/>
          <w:kern w:val="1"/>
          <w:sz w:val="20"/>
          <w:szCs w:val="20"/>
          <w:lang w:eastAsia="hi-IN" w:bidi="hi-IN"/>
        </w:rPr>
      </w:pPr>
      <w:r w:rsidRPr="0066508B">
        <w:rPr>
          <w:rFonts w:eastAsia="SimSun"/>
          <w:i/>
          <w:kern w:val="1"/>
          <w:sz w:val="20"/>
          <w:szCs w:val="20"/>
          <w:lang w:eastAsia="hi-IN" w:bidi="hi-IN"/>
        </w:rPr>
        <w:t>(наименование открытого конкурса)</w:t>
      </w:r>
    </w:p>
    <w:p w:rsidR="006C306E" w:rsidRDefault="006C306E" w:rsidP="006C306E">
      <w:pPr>
        <w:widowControl w:val="0"/>
        <w:suppressAutoHyphens/>
        <w:rPr>
          <w:rFonts w:eastAsia="SimSun"/>
          <w:kern w:val="1"/>
          <w:lang w:eastAsia="hi-IN" w:bidi="hi-IN"/>
        </w:rPr>
      </w:pPr>
      <w:r w:rsidRPr="000B2157">
        <w:rPr>
          <w:rFonts w:eastAsia="SimSun"/>
          <w:kern w:val="1"/>
          <w:lang w:eastAsia="hi-IN" w:bidi="hi-IN"/>
        </w:rPr>
        <w:t xml:space="preserve">нами </w:t>
      </w:r>
      <w:r w:rsidR="00B047A7">
        <w:rPr>
          <w:rFonts w:eastAsia="SimSun"/>
          <w:kern w:val="1"/>
          <w:lang w:eastAsia="hi-IN" w:bidi="hi-IN"/>
        </w:rPr>
        <w:t>подается заявка на участие в открытом конкурсе (</w:t>
      </w:r>
      <w:r w:rsidR="00B047A7" w:rsidRPr="00B047A7">
        <w:rPr>
          <w:rFonts w:eastAsia="SimSun"/>
          <w:i/>
          <w:kern w:val="1"/>
          <w:lang w:eastAsia="hi-IN" w:bidi="hi-IN"/>
        </w:rPr>
        <w:t>или том заявки на участие в открытом конкурсе</w:t>
      </w:r>
      <w:r w:rsidR="00B047A7">
        <w:rPr>
          <w:rFonts w:eastAsia="SimSun"/>
          <w:kern w:val="1"/>
          <w:lang w:eastAsia="hi-IN" w:bidi="hi-IN"/>
        </w:rPr>
        <w:t>)</w:t>
      </w:r>
      <w:r w:rsidR="00974612">
        <w:rPr>
          <w:rFonts w:eastAsia="SimSun"/>
          <w:kern w:val="1"/>
          <w:lang w:eastAsia="hi-IN" w:bidi="hi-IN"/>
        </w:rPr>
        <w:t>, включающая (</w:t>
      </w:r>
      <w:r w:rsidR="00974612" w:rsidRPr="00974612">
        <w:rPr>
          <w:rFonts w:eastAsia="SimSun"/>
          <w:i/>
          <w:kern w:val="1"/>
          <w:lang w:eastAsia="hi-IN" w:bidi="hi-IN"/>
        </w:rPr>
        <w:t>ий</w:t>
      </w:r>
      <w:r w:rsidR="00974612">
        <w:rPr>
          <w:rFonts w:eastAsia="SimSun"/>
          <w:kern w:val="1"/>
          <w:lang w:eastAsia="hi-IN" w:bidi="hi-IN"/>
        </w:rPr>
        <w:t>) в себя нижеперечисленные информацию и документы об ________________________________________________________________</w:t>
      </w:r>
      <w:r w:rsidR="0066508B">
        <w:rPr>
          <w:rFonts w:eastAsia="SimSun"/>
          <w:kern w:val="1"/>
          <w:lang w:eastAsia="hi-IN" w:bidi="hi-IN"/>
        </w:rPr>
        <w:t>:</w:t>
      </w:r>
    </w:p>
    <w:p w:rsidR="00974612" w:rsidRPr="0066508B" w:rsidRDefault="00974612" w:rsidP="0066508B">
      <w:pPr>
        <w:widowControl w:val="0"/>
        <w:suppressAutoHyphens/>
        <w:jc w:val="center"/>
        <w:rPr>
          <w:rFonts w:eastAsia="SimSun"/>
          <w:i/>
          <w:kern w:val="1"/>
          <w:sz w:val="20"/>
          <w:szCs w:val="20"/>
          <w:lang w:eastAsia="hi-IN" w:bidi="hi-IN"/>
        </w:rPr>
      </w:pPr>
      <w:r w:rsidRPr="0066508B">
        <w:rPr>
          <w:rFonts w:eastAsia="SimSun"/>
          <w:i/>
          <w:kern w:val="1"/>
          <w:sz w:val="20"/>
          <w:szCs w:val="20"/>
          <w:lang w:eastAsia="hi-IN" w:bidi="hi-IN"/>
        </w:rPr>
        <w:t>(</w:t>
      </w:r>
      <w:r w:rsidR="0066508B" w:rsidRPr="0066508B">
        <w:rPr>
          <w:rFonts w:eastAsia="SimSun"/>
          <w:i/>
          <w:kern w:val="1"/>
          <w:sz w:val="20"/>
          <w:szCs w:val="20"/>
          <w:lang w:eastAsia="hi-IN" w:bidi="hi-IN"/>
        </w:rPr>
        <w:t>наименование участника открытого конкурса</w:t>
      </w:r>
      <w:r w:rsidRPr="0066508B">
        <w:rPr>
          <w:rFonts w:eastAsia="SimSun"/>
          <w:i/>
          <w:kern w:val="1"/>
          <w:sz w:val="20"/>
          <w:szCs w:val="20"/>
          <w:lang w:eastAsia="hi-IN" w:bidi="hi-IN"/>
        </w:rPr>
        <w:t>)</w:t>
      </w:r>
    </w:p>
    <w:p w:rsidR="006C306E" w:rsidRPr="0083568D" w:rsidRDefault="006C306E" w:rsidP="006C306E">
      <w:pPr>
        <w:widowControl w:val="0"/>
        <w:suppressAutoHyphens/>
        <w:rPr>
          <w:rFonts w:eastAsia="SimSu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6C306E" w:rsidRPr="0083568D" w:rsidTr="00E7356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Номера</w:t>
            </w:r>
          </w:p>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Кол-во</w:t>
            </w:r>
          </w:p>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листов</w:t>
            </w:r>
          </w:p>
        </w:tc>
      </w:tr>
      <w:tr w:rsidR="006C306E" w:rsidRPr="0083568D" w:rsidTr="00E7356C">
        <w:trPr>
          <w:jc w:val="center"/>
        </w:trPr>
        <w:tc>
          <w:tcPr>
            <w:tcW w:w="858" w:type="dxa"/>
            <w:tcBorders>
              <w:top w:val="double" w:sz="4" w:space="0" w:color="auto"/>
            </w:tcBorders>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top w:val="double" w:sz="4" w:space="0" w:color="auto"/>
              <w:bottom w:val="single" w:sz="4" w:space="0" w:color="auto"/>
            </w:tcBorders>
          </w:tcPr>
          <w:p w:rsidR="006C306E" w:rsidRPr="000B2157" w:rsidRDefault="006C306E" w:rsidP="00F96EC5">
            <w:pPr>
              <w:widowControl w:val="0"/>
              <w:suppressAutoHyphens/>
              <w:rPr>
                <w:rFonts w:eastAsia="SimSun"/>
                <w:kern w:val="1"/>
                <w:sz w:val="22"/>
                <w:szCs w:val="22"/>
                <w:lang w:eastAsia="hi-IN" w:bidi="hi-IN"/>
              </w:rPr>
            </w:pPr>
            <w:r w:rsidRPr="000B2157">
              <w:rPr>
                <w:rFonts w:eastAsia="SimSun"/>
                <w:kern w:val="1"/>
                <w:sz w:val="22"/>
                <w:szCs w:val="22"/>
                <w:lang w:eastAsia="hi-IN" w:bidi="hi-IN"/>
              </w:rPr>
              <w:t xml:space="preserve">Заявка на участие в открытом конкурсе(по </w:t>
            </w:r>
            <w:r w:rsidR="000B2157" w:rsidRPr="000B2157">
              <w:rPr>
                <w:rFonts w:eastAsia="SimSun"/>
                <w:kern w:val="1"/>
                <w:sz w:val="22"/>
                <w:szCs w:val="22"/>
                <w:lang w:eastAsia="hi-IN" w:bidi="hi-IN"/>
              </w:rPr>
              <w:t>Ф</w:t>
            </w:r>
            <w:r w:rsidRPr="000B2157">
              <w:rPr>
                <w:rFonts w:eastAsia="SimSun"/>
                <w:kern w:val="1"/>
                <w:sz w:val="22"/>
                <w:szCs w:val="22"/>
                <w:lang w:eastAsia="hi-IN" w:bidi="hi-IN"/>
              </w:rPr>
              <w:t xml:space="preserve">орме </w:t>
            </w:r>
            <w:r w:rsidR="000B2157" w:rsidRPr="000B2157">
              <w:rPr>
                <w:rFonts w:eastAsia="SimSun"/>
                <w:kern w:val="1"/>
                <w:sz w:val="22"/>
                <w:szCs w:val="22"/>
                <w:lang w:eastAsia="hi-IN" w:bidi="hi-IN"/>
              </w:rPr>
              <w:t>№</w:t>
            </w:r>
            <w:r w:rsidRPr="000B2157">
              <w:rPr>
                <w:rFonts w:eastAsia="SimSun"/>
                <w:kern w:val="1"/>
                <w:sz w:val="22"/>
                <w:szCs w:val="22"/>
                <w:lang w:eastAsia="hi-IN" w:bidi="hi-IN"/>
              </w:rPr>
              <w:t xml:space="preserve">2Раздела </w:t>
            </w:r>
            <w:r w:rsidR="000B2157" w:rsidRPr="000B2157">
              <w:rPr>
                <w:rFonts w:eastAsia="SimSun"/>
                <w:kern w:val="1"/>
                <w:sz w:val="22"/>
                <w:szCs w:val="22"/>
                <w:lang w:val="en-US" w:eastAsia="hi-IN" w:bidi="hi-IN"/>
              </w:rPr>
              <w:t>VII</w:t>
            </w:r>
            <w:r w:rsidRPr="000B2157">
              <w:rPr>
                <w:rFonts w:eastAsia="SimSun"/>
                <w:kern w:val="1"/>
                <w:sz w:val="22"/>
                <w:szCs w:val="22"/>
                <w:lang w:eastAsia="hi-IN" w:bidi="hi-IN"/>
              </w:rPr>
              <w:t>.)</w:t>
            </w:r>
          </w:p>
        </w:tc>
        <w:tc>
          <w:tcPr>
            <w:tcW w:w="120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05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top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F96EC5" w:rsidP="00E7356C">
            <w:pPr>
              <w:widowControl w:val="0"/>
              <w:suppressAutoHyphens/>
              <w:rPr>
                <w:rFonts w:eastAsia="SimSun"/>
                <w:kern w:val="1"/>
                <w:sz w:val="20"/>
                <w:szCs w:val="20"/>
                <w:lang w:eastAsia="hi-IN" w:bidi="hi-IN"/>
              </w:rPr>
            </w:pPr>
            <w:r>
              <w:rPr>
                <w:rFonts w:eastAsia="SimSun"/>
                <w:kern w:val="1"/>
                <w:sz w:val="20"/>
                <w:szCs w:val="20"/>
                <w:lang w:eastAsia="hi-IN" w:bidi="hi-IN"/>
              </w:rPr>
              <w:t>…</w:t>
            </w:r>
          </w:p>
        </w:tc>
        <w:tc>
          <w:tcPr>
            <w:tcW w:w="7864" w:type="dxa"/>
            <w:gridSpan w:val="2"/>
          </w:tcPr>
          <w:p w:rsidR="006C306E" w:rsidRPr="0083568D" w:rsidRDefault="006C306E" w:rsidP="00E7356C">
            <w:pPr>
              <w:widowControl w:val="0"/>
              <w:suppressAutoHyphens/>
              <w:jc w:val="right"/>
              <w:rPr>
                <w:rFonts w:eastAsia="SimSun"/>
                <w:b/>
                <w:kern w:val="1"/>
                <w:sz w:val="20"/>
                <w:szCs w:val="20"/>
                <w:lang w:eastAsia="hi-IN" w:bidi="hi-IN"/>
              </w:rPr>
            </w:pPr>
            <w:r w:rsidRPr="0083568D">
              <w:rPr>
                <w:rFonts w:eastAsia="SimSun"/>
                <w:b/>
                <w:kern w:val="1"/>
                <w:sz w:val="20"/>
                <w:szCs w:val="20"/>
                <w:lang w:eastAsia="hi-IN" w:bidi="hi-IN"/>
              </w:rPr>
              <w:t>Всего листов:</w:t>
            </w: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bl>
    <w:p w:rsidR="006C306E" w:rsidRPr="0083568D" w:rsidRDefault="006C306E" w:rsidP="006C306E">
      <w:pPr>
        <w:widowControl w:val="0"/>
        <w:suppressAutoHyphens/>
        <w:rPr>
          <w:rFonts w:eastAsia="SimSun"/>
          <w:kern w:val="1"/>
          <w:sz w:val="20"/>
          <w:szCs w:val="20"/>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6C306E" w:rsidP="006C306E">
      <w:pPr>
        <w:widowControl w:val="0"/>
        <w:tabs>
          <w:tab w:val="left" w:pos="2385"/>
        </w:tabs>
        <w:suppressAutoHyphens/>
        <w:ind w:right="-104"/>
        <w:rPr>
          <w:rFonts w:eastAsia="SimSun"/>
          <w:b/>
          <w:kern w:val="1"/>
          <w:lang w:eastAsia="hi-IN" w:bidi="hi-IN"/>
        </w:rPr>
      </w:pPr>
      <w:r w:rsidRPr="00094713">
        <w:rPr>
          <w:rFonts w:eastAsia="SimSun"/>
          <w:b/>
          <w:kern w:val="1"/>
          <w:lang w:eastAsia="hi-IN" w:bidi="hi-IN"/>
        </w:rPr>
        <w:t>Участник открытого конкурса</w:t>
      </w:r>
    </w:p>
    <w:p w:rsidR="006C306E" w:rsidRPr="0083568D" w:rsidRDefault="006C306E" w:rsidP="00DC7D40">
      <w:pPr>
        <w:widowControl w:val="0"/>
        <w:tabs>
          <w:tab w:val="left" w:pos="2385"/>
        </w:tabs>
        <w:suppressAutoHyphens/>
        <w:ind w:right="-104"/>
        <w:rPr>
          <w:rFonts w:eastAsia="SimSun"/>
          <w:kern w:val="1"/>
          <w:sz w:val="20"/>
          <w:szCs w:val="20"/>
          <w:lang w:eastAsia="hi-IN" w:bidi="hi-IN"/>
        </w:rPr>
      </w:pPr>
      <w:r w:rsidRPr="00094713">
        <w:rPr>
          <w:rFonts w:eastAsia="SimSun"/>
          <w:b/>
          <w:kern w:val="1"/>
          <w:lang w:eastAsia="hi-IN" w:bidi="hi-IN"/>
        </w:rPr>
        <w:t>(уполномоченный представитель)</w:t>
      </w:r>
      <w:r w:rsidRPr="0083568D">
        <w:rPr>
          <w:rFonts w:eastAsia="SimSun"/>
          <w:kern w:val="1"/>
          <w:sz w:val="20"/>
          <w:szCs w:val="20"/>
          <w:lang w:eastAsia="hi-IN" w:bidi="hi-IN"/>
        </w:rPr>
        <w:t>________________________________  (Ф.И.О.)</w:t>
      </w:r>
      <w:r w:rsidRPr="0083568D">
        <w:rPr>
          <w:rFonts w:eastAsia="SimSun"/>
          <w:kern w:val="1"/>
          <w:sz w:val="20"/>
          <w:szCs w:val="20"/>
          <w:lang w:eastAsia="hi-IN" w:bidi="hi-IN"/>
        </w:rPr>
        <w:tab/>
      </w:r>
    </w:p>
    <w:p w:rsidR="006C306E" w:rsidRPr="0083568D" w:rsidRDefault="00E6154A" w:rsidP="006C306E">
      <w:pPr>
        <w:widowControl w:val="0"/>
        <w:tabs>
          <w:tab w:val="left" w:pos="5385"/>
        </w:tabs>
        <w:suppressAutoHyphens/>
        <w:rPr>
          <w:rFonts w:eastAsia="SimSun"/>
          <w:i/>
          <w:kern w:val="1"/>
          <w:sz w:val="20"/>
          <w:szCs w:val="20"/>
          <w:lang w:eastAsia="hi-IN" w:bidi="hi-IN"/>
        </w:rPr>
      </w:pPr>
      <w:r>
        <w:rPr>
          <w:rFonts w:eastAsia="SimSun"/>
          <w:i/>
          <w:kern w:val="1"/>
          <w:sz w:val="20"/>
          <w:szCs w:val="20"/>
          <w:lang w:eastAsia="hi-IN" w:bidi="hi-IN"/>
        </w:rPr>
        <w:t xml:space="preserve">                                                                                            </w:t>
      </w:r>
      <w:r w:rsidR="006C306E" w:rsidRPr="0083568D">
        <w:rPr>
          <w:rFonts w:eastAsia="SimSun"/>
          <w:i/>
          <w:kern w:val="1"/>
          <w:sz w:val="20"/>
          <w:szCs w:val="20"/>
          <w:lang w:eastAsia="hi-IN" w:bidi="hi-IN"/>
        </w:rPr>
        <w:t>(подпись)</w:t>
      </w:r>
    </w:p>
    <w:p w:rsidR="006C306E" w:rsidRPr="0083568D" w:rsidRDefault="00E6154A" w:rsidP="00094713">
      <w:pPr>
        <w:widowControl w:val="0"/>
        <w:suppressAutoHyphens/>
        <w:rPr>
          <w:rFonts w:eastAsia="SimSun" w:cs="Mangal"/>
          <w:i/>
          <w:kern w:val="1"/>
          <w:sz w:val="20"/>
          <w:szCs w:val="20"/>
          <w:lang w:eastAsia="hi-IN" w:bidi="hi-IN"/>
        </w:rPr>
      </w:pPr>
      <w:r>
        <w:rPr>
          <w:rFonts w:eastAsia="SimSun" w:cs="Mangal"/>
          <w:kern w:val="1"/>
          <w:sz w:val="20"/>
          <w:szCs w:val="20"/>
          <w:lang w:eastAsia="hi-IN" w:bidi="hi-IN"/>
        </w:rPr>
        <w:t xml:space="preserve">                                                                                                </w:t>
      </w:r>
      <w:r w:rsidR="006C306E" w:rsidRPr="0083568D">
        <w:rPr>
          <w:rFonts w:eastAsia="SimSun" w:cs="Mangal"/>
          <w:kern w:val="1"/>
          <w:sz w:val="20"/>
          <w:szCs w:val="20"/>
          <w:lang w:eastAsia="hi-IN" w:bidi="hi-IN"/>
        </w:rPr>
        <w:t>М.П.</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0B2157" w:rsidRPr="000B2157" w:rsidRDefault="000B2157" w:rsidP="000B2157">
      <w:pPr>
        <w:ind w:firstLine="540"/>
        <w:rPr>
          <w:sz w:val="20"/>
          <w:szCs w:val="20"/>
        </w:rPr>
      </w:pPr>
      <w:r w:rsidRPr="000B2157">
        <w:rPr>
          <w:sz w:val="20"/>
          <w:szCs w:val="20"/>
        </w:rPr>
        <w:lastRenderedPageBreak/>
        <w:t>На бланке организации</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7433A">
        <w:t xml:space="preserve">«Форма № </w:t>
      </w:r>
      <w:r w:rsidR="002A550F">
        <w:t>2</w:t>
      </w:r>
      <w:r w:rsidRPr="0067433A">
        <w:t>»</w:t>
      </w:r>
    </w:p>
    <w:p w:rsidR="006C306E" w:rsidRDefault="000B2157" w:rsidP="000B2157">
      <w:pPr>
        <w:ind w:firstLine="540"/>
        <w:rPr>
          <w:b/>
          <w:sz w:val="20"/>
          <w:szCs w:val="20"/>
        </w:rPr>
      </w:pPr>
      <w:r w:rsidRPr="000B2157">
        <w:rPr>
          <w:sz w:val="20"/>
          <w:szCs w:val="20"/>
        </w:rPr>
        <w:t>Дата, исх. номер</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7B3A16" w:rsidRDefault="007B3A16" w:rsidP="004318DD">
      <w:pPr>
        <w:ind w:firstLine="540"/>
        <w:jc w:val="center"/>
        <w:rPr>
          <w:b/>
          <w:sz w:val="20"/>
          <w:szCs w:val="20"/>
        </w:rPr>
      </w:pPr>
    </w:p>
    <w:p w:rsidR="004318DD" w:rsidRPr="004318DD" w:rsidRDefault="004318DD" w:rsidP="004318DD">
      <w:pPr>
        <w:ind w:firstLine="540"/>
        <w:jc w:val="center"/>
        <w:rPr>
          <w:b/>
        </w:rPr>
      </w:pPr>
      <w:r w:rsidRPr="004318DD">
        <w:rPr>
          <w:b/>
        </w:rPr>
        <w:t xml:space="preserve">ЗАЯВКА  НА УЧАСТИЕ В </w:t>
      </w:r>
      <w:r w:rsidR="00B30F2D">
        <w:rPr>
          <w:b/>
        </w:rPr>
        <w:t xml:space="preserve">ОТКРЫТОМ </w:t>
      </w:r>
      <w:r w:rsidRPr="004318DD">
        <w:rPr>
          <w:b/>
        </w:rPr>
        <w:t>КОНКУРСЕ</w:t>
      </w:r>
    </w:p>
    <w:p w:rsidR="00E6154A" w:rsidRDefault="00B30F2D" w:rsidP="0066508B">
      <w:pPr>
        <w:widowControl w:val="0"/>
        <w:suppressAutoHyphens/>
        <w:autoSpaceDE w:val="0"/>
        <w:jc w:val="center"/>
        <w:rPr>
          <w:rFonts w:eastAsia="SimSun"/>
          <w:b/>
          <w:kern w:val="1"/>
          <w:lang w:eastAsia="hi-IN" w:bidi="hi-IN"/>
        </w:rPr>
      </w:pPr>
      <w:r>
        <w:rPr>
          <w:rFonts w:eastAsia="SimSun"/>
          <w:b/>
          <w:kern w:val="1"/>
          <w:lang w:eastAsia="hi-IN" w:bidi="hi-IN"/>
        </w:rPr>
        <w:t>на</w:t>
      </w:r>
      <w:r w:rsidR="00E6154A">
        <w:rPr>
          <w:rFonts w:eastAsia="SimSun"/>
          <w:b/>
          <w:kern w:val="1"/>
          <w:lang w:eastAsia="hi-IN" w:bidi="hi-IN"/>
        </w:rPr>
        <w:t xml:space="preserve"> </w:t>
      </w:r>
      <w:r w:rsidR="00AE178B">
        <w:rPr>
          <w:rFonts w:eastAsia="SimSun"/>
          <w:b/>
          <w:kern w:val="1"/>
          <w:lang w:eastAsia="hi-IN" w:bidi="hi-IN"/>
        </w:rPr>
        <w:t>о</w:t>
      </w:r>
      <w:r w:rsidR="00AE178B" w:rsidRPr="00AE178B">
        <w:rPr>
          <w:rFonts w:eastAsia="SimSun"/>
          <w:b/>
          <w:kern w:val="1"/>
          <w:lang w:eastAsia="hi-IN" w:bidi="hi-IN"/>
        </w:rPr>
        <w:t xml:space="preserve">казание </w:t>
      </w:r>
      <w:r w:rsidR="005535A2" w:rsidRPr="005535A2">
        <w:rPr>
          <w:rFonts w:eastAsia="SimSun"/>
          <w:b/>
          <w:kern w:val="1"/>
          <w:lang w:eastAsia="hi-IN" w:bidi="hi-IN"/>
        </w:rPr>
        <w:t xml:space="preserve">услуг по переводу денежных средств физических лиц на счет </w:t>
      </w:r>
    </w:p>
    <w:p w:rsidR="004318DD" w:rsidRPr="004318DD" w:rsidRDefault="005535A2" w:rsidP="0066508B">
      <w:pPr>
        <w:widowControl w:val="0"/>
        <w:suppressAutoHyphens/>
        <w:autoSpaceDE w:val="0"/>
        <w:jc w:val="center"/>
        <w:rPr>
          <w:rFonts w:eastAsia="SimSun"/>
          <w:b/>
          <w:bCs/>
          <w:kern w:val="1"/>
          <w:lang w:eastAsia="hi-IN" w:bidi="hi-IN"/>
        </w:rPr>
      </w:pPr>
      <w:r w:rsidRPr="005535A2">
        <w:rPr>
          <w:rFonts w:eastAsia="SimSun"/>
          <w:b/>
          <w:kern w:val="1"/>
          <w:lang w:eastAsia="hi-IN" w:bidi="hi-IN"/>
        </w:rPr>
        <w:t>МУП «Водоканал»</w:t>
      </w:r>
    </w:p>
    <w:p w:rsidR="004318DD" w:rsidRDefault="004318DD" w:rsidP="004318DD">
      <w:pPr>
        <w:widowControl w:val="0"/>
        <w:suppressAutoHyphens/>
        <w:autoSpaceDE w:val="0"/>
        <w:jc w:val="center"/>
        <w:rPr>
          <w:rFonts w:eastAsia="SimSun"/>
          <w:b/>
          <w:bCs/>
          <w:kern w:val="1"/>
          <w:sz w:val="20"/>
          <w:szCs w:val="20"/>
          <w:lang w:eastAsia="hi-IN" w:bidi="hi-IN"/>
        </w:rPr>
      </w:pPr>
    </w:p>
    <w:p w:rsidR="007B3A16" w:rsidRPr="004318DD" w:rsidRDefault="007B3A16" w:rsidP="004318DD">
      <w:pPr>
        <w:widowControl w:val="0"/>
        <w:suppressAutoHyphens/>
        <w:autoSpaceDE w:val="0"/>
        <w:jc w:val="center"/>
        <w:rPr>
          <w:rFonts w:eastAsia="SimSun"/>
          <w:b/>
          <w:bCs/>
          <w:kern w:val="1"/>
          <w:sz w:val="20"/>
          <w:szCs w:val="20"/>
          <w:lang w:eastAsia="hi-IN" w:bidi="hi-IN"/>
        </w:rPr>
      </w:pPr>
    </w:p>
    <w:p w:rsidR="004318DD" w:rsidRPr="004318DD" w:rsidRDefault="004318DD" w:rsidP="004318DD">
      <w:pPr>
        <w:widowControl w:val="0"/>
        <w:ind w:firstLine="540"/>
        <w:rPr>
          <w:bCs/>
        </w:rPr>
      </w:pPr>
      <w:r w:rsidRPr="004318DD">
        <w:t>1.</w:t>
      </w:r>
      <w:r w:rsidRPr="004318DD">
        <w:rPr>
          <w:bCs/>
        </w:rPr>
        <w:t xml:space="preserve"> Изучив конкурсную документацию на право заключения вышеупомянутого контракта, а также применимые к данному </w:t>
      </w:r>
      <w:r w:rsidR="0066508B">
        <w:rPr>
          <w:bCs/>
        </w:rPr>
        <w:t xml:space="preserve">открытому </w:t>
      </w:r>
      <w:r w:rsidRPr="004318DD">
        <w:rPr>
          <w:bCs/>
        </w:rPr>
        <w:t>конкурсу законодательство и нормативные правовые акты ____________________</w:t>
      </w:r>
      <w:r w:rsidR="0066508B">
        <w:rPr>
          <w:bCs/>
        </w:rPr>
        <w:t>________________________________</w:t>
      </w:r>
    </w:p>
    <w:p w:rsidR="004318DD" w:rsidRPr="006D56AF" w:rsidRDefault="004318DD" w:rsidP="00320945">
      <w:pPr>
        <w:widowControl w:val="0"/>
        <w:ind w:firstLine="540"/>
        <w:jc w:val="center"/>
        <w:rPr>
          <w:bCs/>
          <w:i/>
          <w:sz w:val="20"/>
          <w:szCs w:val="20"/>
        </w:rPr>
      </w:pPr>
      <w:r w:rsidRPr="006D56AF">
        <w:rPr>
          <w:bCs/>
          <w:i/>
          <w:sz w:val="20"/>
          <w:szCs w:val="20"/>
        </w:rPr>
        <w:t xml:space="preserve">(наименование участника </w:t>
      </w:r>
      <w:r w:rsidR="006D56AF" w:rsidRPr="0066508B">
        <w:rPr>
          <w:rFonts w:eastAsia="SimSun"/>
          <w:i/>
          <w:kern w:val="1"/>
          <w:sz w:val="20"/>
          <w:szCs w:val="20"/>
          <w:lang w:eastAsia="hi-IN" w:bidi="hi-IN"/>
        </w:rPr>
        <w:t>открытого конкурса</w:t>
      </w:r>
      <w:r w:rsidRPr="006D56AF">
        <w:rPr>
          <w:bCs/>
          <w:i/>
          <w:sz w:val="20"/>
          <w:szCs w:val="20"/>
        </w:rPr>
        <w:t>)</w:t>
      </w:r>
    </w:p>
    <w:p w:rsidR="004318DD" w:rsidRDefault="004318DD" w:rsidP="004318DD">
      <w:pPr>
        <w:widowControl w:val="0"/>
        <w:ind w:firstLine="709"/>
        <w:jc w:val="center"/>
        <w:rPr>
          <w:bCs/>
          <w:sz w:val="20"/>
          <w:szCs w:val="20"/>
        </w:rPr>
      </w:pPr>
    </w:p>
    <w:p w:rsidR="00623286" w:rsidRPr="007E771F" w:rsidRDefault="00623286" w:rsidP="00623286">
      <w:pPr>
        <w:widowControl w:val="0"/>
        <w:suppressAutoHyphens/>
        <w:ind w:firstLine="709"/>
        <w:rPr>
          <w:rFonts w:eastAsia="SimSun" w:cs="Mangal"/>
          <w:kern w:val="1"/>
          <w:lang w:eastAsia="hi-IN" w:bidi="hi-IN"/>
        </w:rPr>
      </w:pPr>
      <w:r w:rsidRPr="007E771F">
        <w:rPr>
          <w:rFonts w:eastAsia="SimSun" w:cs="Mangal"/>
          <w:i/>
          <w:kern w:val="1"/>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623286" w:rsidRPr="007E771F" w:rsidTr="00E7356C">
        <w:tc>
          <w:tcPr>
            <w:tcW w:w="6120" w:type="dxa"/>
          </w:tcPr>
          <w:p w:rsidR="00623286" w:rsidRPr="00565B77" w:rsidRDefault="00C84D7F" w:rsidP="00565B77">
            <w:pPr>
              <w:widowControl w:val="0"/>
              <w:suppressAutoHyphens/>
              <w:rPr>
                <w:rFonts w:eastAsia="SimSun" w:cs="Mangal"/>
                <w:kern w:val="1"/>
                <w:lang w:eastAsia="hi-IN" w:bidi="hi-IN"/>
              </w:rPr>
            </w:pPr>
            <w:r w:rsidRPr="00565B77">
              <w:rPr>
                <w:rFonts w:eastAsia="SimSun" w:cs="Mangal"/>
                <w:kern w:val="1"/>
                <w:lang w:eastAsia="hi-IN" w:bidi="hi-IN"/>
              </w:rPr>
              <w:t>Наименование участника открытого конкурса, фирменное наименование (при наличии)</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C84D7F" w:rsidP="00C84D7F">
            <w:pPr>
              <w:widowControl w:val="0"/>
              <w:suppressAutoHyphens/>
              <w:rPr>
                <w:rFonts w:eastAsia="SimSun" w:cs="Mangal"/>
                <w:kern w:val="1"/>
                <w:lang w:eastAsia="hi-IN" w:bidi="hi-IN"/>
              </w:rPr>
            </w:pPr>
            <w:r w:rsidRPr="00565B77">
              <w:rPr>
                <w:rFonts w:eastAsia="SimSun" w:cs="Mangal"/>
                <w:kern w:val="1"/>
                <w:lang w:eastAsia="hi-IN" w:bidi="hi-IN"/>
              </w:rPr>
              <w:t>Адрес м</w:t>
            </w:r>
            <w:r w:rsidR="00623286" w:rsidRPr="00565B77">
              <w:rPr>
                <w:rFonts w:eastAsia="SimSun" w:cs="Mangal"/>
                <w:kern w:val="1"/>
                <w:lang w:eastAsia="hi-IN" w:bidi="hi-IN"/>
              </w:rPr>
              <w:t>ест</w:t>
            </w:r>
            <w:r w:rsidRPr="00565B77">
              <w:rPr>
                <w:rFonts w:eastAsia="SimSun" w:cs="Mangal"/>
                <w:kern w:val="1"/>
                <w:lang w:eastAsia="hi-IN" w:bidi="hi-IN"/>
              </w:rPr>
              <w:t>а</w:t>
            </w:r>
            <w:r w:rsidR="00623286" w:rsidRPr="00565B77">
              <w:rPr>
                <w:rFonts w:eastAsia="SimSun" w:cs="Mangal"/>
                <w:kern w:val="1"/>
                <w:lang w:eastAsia="hi-IN" w:bidi="hi-IN"/>
              </w:rPr>
              <w:t xml:space="preserve"> нахождения</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Почтовый адрес</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C84D7F"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идентификационный номер налогоплательщика (при наличии)</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 -учредителей,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-членов коллегиального исполнительного органа,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-лица, исполняющего функции единоличного исполнительного органа участника открытого конкурса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Номер контактного телефона</w:t>
            </w:r>
          </w:p>
        </w:tc>
        <w:tc>
          <w:tcPr>
            <w:tcW w:w="3094" w:type="dxa"/>
          </w:tcPr>
          <w:p w:rsidR="00623286" w:rsidRPr="007E771F" w:rsidRDefault="00623286" w:rsidP="00E7356C">
            <w:pPr>
              <w:widowControl w:val="0"/>
              <w:suppressAutoHyphens/>
              <w:rPr>
                <w:rFonts w:eastAsia="SimSun" w:cs="Mangal"/>
                <w:kern w:val="1"/>
                <w:lang w:eastAsia="hi-IN" w:bidi="hi-IN"/>
              </w:rPr>
            </w:pPr>
          </w:p>
        </w:tc>
      </w:tr>
    </w:tbl>
    <w:p w:rsidR="00623286" w:rsidRDefault="00623286" w:rsidP="00623286">
      <w:pPr>
        <w:widowControl w:val="0"/>
        <w:suppressAutoHyphens/>
        <w:ind w:firstLine="709"/>
        <w:rPr>
          <w:rFonts w:eastAsia="SimSun" w:cs="Mangal"/>
          <w:i/>
          <w:kern w:val="1"/>
          <w:lang w:eastAsia="hi-IN" w:bidi="hi-IN"/>
        </w:rPr>
      </w:pPr>
    </w:p>
    <w:p w:rsidR="00623286" w:rsidRPr="007E771F" w:rsidRDefault="00623286" w:rsidP="00623286">
      <w:pPr>
        <w:widowControl w:val="0"/>
        <w:suppressAutoHyphens/>
        <w:ind w:firstLine="709"/>
        <w:rPr>
          <w:rFonts w:eastAsia="SimSun" w:cs="Mangal"/>
          <w:i/>
          <w:kern w:val="1"/>
          <w:lang w:eastAsia="hi-IN" w:bidi="hi-IN"/>
        </w:rPr>
      </w:pPr>
      <w:r w:rsidRPr="007E771F">
        <w:rPr>
          <w:rFonts w:eastAsia="SimSun" w:cs="Mangal"/>
          <w:i/>
          <w:kern w:val="1"/>
          <w:lang w:eastAsia="hi-IN" w:bidi="hi-IN"/>
        </w:rPr>
        <w:t>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623286" w:rsidRPr="007E771F" w:rsidTr="00E7356C">
        <w:tc>
          <w:tcPr>
            <w:tcW w:w="6096" w:type="dxa"/>
          </w:tcPr>
          <w:p w:rsidR="00623286" w:rsidRPr="007E771F" w:rsidRDefault="00623286" w:rsidP="00E7356C">
            <w:pPr>
              <w:widowControl w:val="0"/>
              <w:suppressAutoHyphens/>
              <w:rPr>
                <w:rFonts w:eastAsia="SimSun" w:cs="Mangal"/>
                <w:i/>
                <w:kern w:val="1"/>
                <w:lang w:eastAsia="hi-IN" w:bidi="hi-IN"/>
              </w:rPr>
            </w:pPr>
            <w:r w:rsidRPr="007E771F">
              <w:rPr>
                <w:rFonts w:eastAsia="SimSun" w:cs="Mangal"/>
                <w:kern w:val="1"/>
                <w:lang w:eastAsia="hi-IN" w:bidi="hi-IN"/>
              </w:rPr>
              <w:t>фамилия, имя, отчество (при наличии)</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Паспортные данные</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Место жительства</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118" w:type="dxa"/>
          </w:tcPr>
          <w:p w:rsidR="00623286" w:rsidRPr="007E771F" w:rsidRDefault="00623286" w:rsidP="00E7356C">
            <w:pPr>
              <w:widowControl w:val="0"/>
              <w:suppressAutoHyphens/>
              <w:rPr>
                <w:rFonts w:eastAsia="SimSun" w:cs="Mangal"/>
                <w:i/>
                <w:kern w:val="1"/>
                <w:lang w:eastAsia="hi-IN" w:bidi="hi-IN"/>
              </w:rPr>
            </w:pPr>
          </w:p>
        </w:tc>
      </w:tr>
    </w:tbl>
    <w:p w:rsidR="00647567" w:rsidRDefault="00647567" w:rsidP="004318DD">
      <w:pPr>
        <w:spacing w:line="156" w:lineRule="auto"/>
        <w:jc w:val="both"/>
        <w:rPr>
          <w:bCs/>
        </w:rPr>
      </w:pPr>
    </w:p>
    <w:p w:rsidR="004318DD" w:rsidRPr="004318DD" w:rsidRDefault="00565B77" w:rsidP="004318DD">
      <w:pPr>
        <w:spacing w:line="156" w:lineRule="auto"/>
        <w:jc w:val="both"/>
        <w:rPr>
          <w:bCs/>
        </w:rPr>
      </w:pPr>
      <w:r>
        <w:rPr>
          <w:bCs/>
        </w:rPr>
        <w:t xml:space="preserve">в </w:t>
      </w:r>
      <w:r w:rsidR="004318DD" w:rsidRPr="004318DD">
        <w:rPr>
          <w:bCs/>
        </w:rPr>
        <w:t>лице, ____________________________________________________________</w:t>
      </w:r>
      <w:r w:rsidR="00320945">
        <w:rPr>
          <w:bCs/>
        </w:rPr>
        <w:t>____</w:t>
      </w:r>
      <w:r w:rsidR="004318DD" w:rsidRPr="004318DD">
        <w:rPr>
          <w:bCs/>
        </w:rPr>
        <w:t xml:space="preserve">______, </w:t>
      </w:r>
    </w:p>
    <w:p w:rsidR="004318DD" w:rsidRPr="004318DD" w:rsidRDefault="004318DD" w:rsidP="004318DD">
      <w:pPr>
        <w:spacing w:line="156" w:lineRule="auto"/>
        <w:jc w:val="both"/>
        <w:rPr>
          <w:bCs/>
        </w:rPr>
      </w:pPr>
      <w:r w:rsidRPr="006D56AF">
        <w:rPr>
          <w:bCs/>
          <w:i/>
        </w:rPr>
        <w:t>(</w:t>
      </w:r>
      <w:r w:rsidRPr="006D56AF">
        <w:rPr>
          <w:bCs/>
          <w:i/>
          <w:sz w:val="20"/>
          <w:szCs w:val="20"/>
        </w:rPr>
        <w:t>наименование должности, Ф.И.О. руководителя, уполномоченного лица (для юридического лица))</w:t>
      </w:r>
      <w:r w:rsidRPr="004318DD">
        <w:rPr>
          <w:bCs/>
        </w:rPr>
        <w:t>,</w:t>
      </w:r>
    </w:p>
    <w:p w:rsidR="004318DD" w:rsidRPr="004318DD" w:rsidRDefault="004318DD" w:rsidP="004318DD">
      <w:pPr>
        <w:jc w:val="both"/>
      </w:pPr>
      <w:r w:rsidRPr="004318DD">
        <w:rPr>
          <w:bCs/>
        </w:rPr>
        <w:t xml:space="preserve">действующего на основании ______________, </w:t>
      </w:r>
      <w:r w:rsidRPr="004318DD">
        <w:t xml:space="preserve">сообщает о согласии участвовать в </w:t>
      </w:r>
      <w:r w:rsidR="00565B77">
        <w:t xml:space="preserve">открытом </w:t>
      </w:r>
      <w:r w:rsidRPr="004318DD">
        <w:t>конкурсе на условиях,</w:t>
      </w:r>
      <w:r w:rsidR="00320945">
        <w:t xml:space="preserve"> установленных конкурсной документацией</w:t>
      </w:r>
      <w:r w:rsidRPr="004318DD">
        <w:t xml:space="preserve">, и направляет настоящую заявку на участие в </w:t>
      </w:r>
      <w:r w:rsidR="00565B77">
        <w:t xml:space="preserve">открытом </w:t>
      </w:r>
      <w:r w:rsidRPr="004318DD">
        <w:t>конкурсе.</w:t>
      </w:r>
    </w:p>
    <w:p w:rsidR="004318DD" w:rsidRDefault="004318DD" w:rsidP="004318DD">
      <w:pPr>
        <w:ind w:firstLine="540"/>
        <w:jc w:val="both"/>
      </w:pPr>
      <w:r w:rsidRPr="004318DD">
        <w:t xml:space="preserve">2. </w:t>
      </w:r>
      <w:r w:rsidR="006D56AF" w:rsidRPr="006D56AF">
        <w:t>Мы согласны оказать услуги в соответствии с требованиями конкурсной документации и на условиях, которые мы представили ниже в заявке на участие в открытом конкурсе, а именно:</w:t>
      </w:r>
    </w:p>
    <w:p w:rsidR="00647567" w:rsidRPr="004318DD" w:rsidRDefault="00647567" w:rsidP="004318DD">
      <w:pPr>
        <w:ind w:firstLine="540"/>
        <w:jc w:val="both"/>
        <w:rPr>
          <w:sz w:val="20"/>
          <w:szCs w:val="20"/>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D8199D" w:rsidRPr="004318DD" w:rsidTr="00D8199D">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4318DD">
            <w:pPr>
              <w:jc w:val="center"/>
              <w:rPr>
                <w:b/>
                <w:sz w:val="20"/>
                <w:szCs w:val="20"/>
              </w:rPr>
            </w:pPr>
            <w:r w:rsidRPr="004318DD">
              <w:rPr>
                <w:b/>
                <w:sz w:val="20"/>
                <w:szCs w:val="20"/>
              </w:rPr>
              <w:t xml:space="preserve">№ </w:t>
            </w:r>
          </w:p>
          <w:p w:rsidR="00D8199D" w:rsidRPr="004318DD" w:rsidRDefault="00D8199D" w:rsidP="004318DD">
            <w:pPr>
              <w:jc w:val="center"/>
              <w:rPr>
                <w:b/>
                <w:sz w:val="20"/>
                <w:szCs w:val="20"/>
              </w:rPr>
            </w:pPr>
            <w:r w:rsidRPr="004318DD">
              <w:rPr>
                <w:b/>
                <w:sz w:val="20"/>
                <w:szCs w:val="20"/>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Pr>
                <w:b/>
                <w:sz w:val="20"/>
                <w:szCs w:val="20"/>
              </w:rPr>
              <w:t>конкурсной документацией</w:t>
            </w:r>
            <w:r w:rsidRPr="004318DD">
              <w:rPr>
                <w:b/>
                <w:sz w:val="20"/>
                <w:szCs w:val="20"/>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7253C4" w:rsidRDefault="00D8199D" w:rsidP="004318DD">
            <w:pPr>
              <w:jc w:val="center"/>
              <w:rPr>
                <w:b/>
                <w:sz w:val="16"/>
                <w:szCs w:val="16"/>
              </w:rPr>
            </w:pPr>
            <w:r w:rsidRPr="007253C4">
              <w:rPr>
                <w:b/>
                <w:sz w:val="16"/>
                <w:szCs w:val="16"/>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Значение </w:t>
            </w:r>
          </w:p>
        </w:tc>
      </w:tr>
      <w:tr w:rsidR="00D8199D" w:rsidRPr="004318DD" w:rsidTr="00D8199D">
        <w:trPr>
          <w:jc w:val="center"/>
        </w:trPr>
        <w:tc>
          <w:tcPr>
            <w:tcW w:w="845"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jc w:val="center"/>
              <w:rPr>
                <w:b/>
                <w:sz w:val="22"/>
                <w:szCs w:val="22"/>
              </w:rPr>
            </w:pPr>
            <w:r w:rsidRPr="007B3A16">
              <w:rPr>
                <w:b/>
                <w:sz w:val="22"/>
                <w:szCs w:val="22"/>
              </w:rPr>
              <w:t>1</w:t>
            </w:r>
          </w:p>
        </w:tc>
        <w:tc>
          <w:tcPr>
            <w:tcW w:w="3813"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rPr>
                <w:b/>
                <w:sz w:val="22"/>
                <w:szCs w:val="22"/>
              </w:rPr>
            </w:pPr>
            <w:r w:rsidRPr="007B3A16">
              <w:rPr>
                <w:b/>
                <w:sz w:val="22"/>
                <w:szCs w:val="22"/>
              </w:rPr>
              <w:t>Цена контракта</w:t>
            </w:r>
          </w:p>
        </w:tc>
        <w:tc>
          <w:tcPr>
            <w:tcW w:w="576" w:type="dxa"/>
            <w:tcBorders>
              <w:top w:val="double" w:sz="4" w:space="0" w:color="auto"/>
              <w:left w:val="single" w:sz="4" w:space="0" w:color="auto"/>
              <w:bottom w:val="single" w:sz="12" w:space="0" w:color="auto"/>
              <w:right w:val="single" w:sz="4" w:space="0" w:color="auto"/>
            </w:tcBorders>
            <w:shd w:val="clear" w:color="000000" w:fill="auto"/>
          </w:tcPr>
          <w:p w:rsidR="00D8199D" w:rsidRPr="001863AE" w:rsidRDefault="001863AE" w:rsidP="004318DD">
            <w:pPr>
              <w:jc w:val="center"/>
              <w:rPr>
                <w:sz w:val="20"/>
                <w:szCs w:val="20"/>
              </w:rPr>
            </w:pPr>
            <w:r>
              <w:rPr>
                <w:sz w:val="20"/>
                <w:szCs w:val="20"/>
              </w:rPr>
              <w:t>р</w:t>
            </w:r>
            <w:r w:rsidR="00D8199D" w:rsidRPr="001863AE">
              <w:rPr>
                <w:sz w:val="20"/>
                <w:szCs w:val="20"/>
              </w:rPr>
              <w:t>уб</w:t>
            </w:r>
            <w:r>
              <w:rPr>
                <w:sz w:val="20"/>
                <w:szCs w:val="20"/>
              </w:rPr>
              <w:t>.</w:t>
            </w:r>
          </w:p>
        </w:tc>
        <w:tc>
          <w:tcPr>
            <w:tcW w:w="4231" w:type="dxa"/>
            <w:tcBorders>
              <w:top w:val="double" w:sz="4" w:space="0" w:color="auto"/>
              <w:left w:val="single" w:sz="4" w:space="0" w:color="auto"/>
              <w:bottom w:val="single" w:sz="12" w:space="0" w:color="auto"/>
              <w:right w:val="single" w:sz="4" w:space="0" w:color="auto"/>
            </w:tcBorders>
            <w:shd w:val="clear" w:color="000000" w:fill="auto"/>
            <w:vAlign w:val="center"/>
          </w:tcPr>
          <w:p w:rsidR="00DE0A06" w:rsidRDefault="00DE0A06" w:rsidP="00F95668">
            <w:pPr>
              <w:jc w:val="center"/>
              <w:rPr>
                <w:i/>
                <w:sz w:val="20"/>
                <w:szCs w:val="20"/>
              </w:rPr>
            </w:pPr>
          </w:p>
          <w:p w:rsidR="00DE0A06" w:rsidRDefault="00DE0A06" w:rsidP="00F95668">
            <w:pPr>
              <w:jc w:val="center"/>
              <w:rPr>
                <w:i/>
                <w:sz w:val="20"/>
                <w:szCs w:val="20"/>
              </w:rPr>
            </w:pPr>
            <w:r>
              <w:rPr>
                <w:i/>
                <w:sz w:val="20"/>
                <w:szCs w:val="20"/>
              </w:rPr>
              <w:t>_________________________</w:t>
            </w:r>
          </w:p>
          <w:p w:rsidR="00D8199D" w:rsidRDefault="00D8199D" w:rsidP="00F95668">
            <w:pPr>
              <w:jc w:val="center"/>
              <w:rPr>
                <w:i/>
                <w:sz w:val="20"/>
                <w:szCs w:val="20"/>
              </w:rPr>
            </w:pPr>
            <w:r w:rsidRPr="007253C4">
              <w:rPr>
                <w:i/>
                <w:sz w:val="20"/>
                <w:szCs w:val="20"/>
              </w:rPr>
              <w:t>(указывается цифрами и прописью, в случае разночтения преимущество имеет цена, указанная прописью)</w:t>
            </w:r>
          </w:p>
          <w:p w:rsidR="00DB1CC0" w:rsidRDefault="00DB1CC0" w:rsidP="00F95668">
            <w:pPr>
              <w:jc w:val="center"/>
              <w:rPr>
                <w:i/>
                <w:sz w:val="20"/>
                <w:szCs w:val="20"/>
              </w:rPr>
            </w:pPr>
          </w:p>
          <w:p w:rsidR="00DB1CC0" w:rsidRDefault="009E12E0" w:rsidP="00F95668">
            <w:pPr>
              <w:jc w:val="center"/>
              <w:rPr>
                <w:i/>
                <w:sz w:val="20"/>
                <w:szCs w:val="20"/>
              </w:rPr>
            </w:pPr>
            <w:r w:rsidRPr="009E12E0">
              <w:rPr>
                <w:sz w:val="22"/>
                <w:szCs w:val="22"/>
              </w:rPr>
              <w:t>Размер вознаграждения за оказание услуг составляет</w:t>
            </w:r>
            <w:r w:rsidRPr="009E12E0">
              <w:rPr>
                <w:sz w:val="20"/>
                <w:szCs w:val="20"/>
              </w:rPr>
              <w:t xml:space="preserve">______ % (__________ </w:t>
            </w:r>
            <w:r w:rsidR="00DB1CC0" w:rsidRPr="009E12E0">
              <w:rPr>
                <w:sz w:val="20"/>
                <w:szCs w:val="20"/>
              </w:rPr>
              <w:t>процента)</w:t>
            </w:r>
          </w:p>
          <w:p w:rsidR="00DB1CC0" w:rsidRPr="00DB1CC0" w:rsidRDefault="00DB1CC0" w:rsidP="00F95668">
            <w:pPr>
              <w:jc w:val="center"/>
              <w:rPr>
                <w:i/>
                <w:sz w:val="20"/>
                <w:szCs w:val="20"/>
              </w:rPr>
            </w:pPr>
          </w:p>
        </w:tc>
      </w:tr>
      <w:tr w:rsidR="00E6172B" w:rsidRPr="004318DD" w:rsidTr="00137E6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Pr="007B3A16" w:rsidRDefault="00E6172B" w:rsidP="00C772B0">
            <w:pPr>
              <w:jc w:val="center"/>
              <w:rPr>
                <w:b/>
                <w:sz w:val="22"/>
                <w:szCs w:val="22"/>
              </w:rPr>
            </w:pPr>
            <w:r w:rsidRPr="007B3A16">
              <w:rPr>
                <w:b/>
                <w:sz w:val="22"/>
                <w:szCs w:val="22"/>
              </w:rPr>
              <w:lastRenderedPageBreak/>
              <w:t>2</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E6172B" w:rsidRPr="004318DD" w:rsidRDefault="00E6172B" w:rsidP="00E6172B">
            <w:pPr>
              <w:rPr>
                <w:sz w:val="20"/>
                <w:szCs w:val="20"/>
              </w:rPr>
            </w:pPr>
            <w:r w:rsidRPr="007B3A16">
              <w:rPr>
                <w:b/>
                <w:sz w:val="22"/>
                <w:szCs w:val="22"/>
              </w:rPr>
              <w:t>Квалификация участника закупки</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sidRPr="004318DD">
              <w:rPr>
                <w:sz w:val="22"/>
                <w:szCs w:val="22"/>
              </w:rPr>
              <w:t>2.1.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1863AE" w:rsidRDefault="009F184D" w:rsidP="001863AE">
            <w:pPr>
              <w:widowControl w:val="0"/>
              <w:suppressAutoHyphens/>
              <w:rPr>
                <w:rFonts w:eastAsia="SimSun" w:cs="Mangal"/>
                <w:bCs/>
                <w:kern w:val="1"/>
                <w:sz w:val="22"/>
                <w:szCs w:val="22"/>
                <w:lang w:eastAsia="hi-IN" w:bidi="hi-IN"/>
              </w:rPr>
            </w:pPr>
            <w:r w:rsidRPr="009F184D">
              <w:rPr>
                <w:rFonts w:eastAsia="SimSun" w:cs="Mangal"/>
                <w:kern w:val="1"/>
                <w:sz w:val="22"/>
                <w:szCs w:val="22"/>
                <w:lang w:eastAsia="hi-IN" w:bidi="hi-IN"/>
              </w:rPr>
              <w:t xml:space="preserve">Количество офисов по </w:t>
            </w:r>
            <w:r w:rsidR="00032415">
              <w:rPr>
                <w:sz w:val="22"/>
                <w:szCs w:val="22"/>
              </w:rPr>
              <w:t>переводу денежных средств</w:t>
            </w:r>
            <w:r w:rsidR="00032415" w:rsidRPr="00AE178B">
              <w:rPr>
                <w:sz w:val="22"/>
                <w:szCs w:val="22"/>
              </w:rPr>
              <w:t xml:space="preserve"> </w:t>
            </w:r>
            <w:r w:rsidR="00032415">
              <w:rPr>
                <w:sz w:val="22"/>
                <w:szCs w:val="22"/>
              </w:rPr>
              <w:t>физических лиц</w:t>
            </w:r>
            <w:r w:rsidRPr="009F184D">
              <w:rPr>
                <w:rFonts w:eastAsia="SimSun" w:cs="Mangal"/>
                <w:kern w:val="1"/>
                <w:sz w:val="22"/>
                <w:szCs w:val="22"/>
                <w:lang w:eastAsia="hi-IN" w:bidi="hi-IN"/>
              </w:rPr>
              <w:t xml:space="preserve"> в г. Йошкар-Ола и Медведевском районе</w:t>
            </w:r>
          </w:p>
          <w:p w:rsidR="009F184D" w:rsidRDefault="009F184D" w:rsidP="001863AE">
            <w:pPr>
              <w:widowControl w:val="0"/>
              <w:suppressAutoHyphens/>
              <w:rPr>
                <w:rFonts w:eastAsia="SimSun" w:cs="Mangal"/>
                <w:kern w:val="1"/>
                <w:sz w:val="22"/>
                <w:szCs w:val="22"/>
                <w:lang w:eastAsia="hi-IN" w:bidi="hi-IN"/>
              </w:rPr>
            </w:pPr>
          </w:p>
          <w:p w:rsidR="001863AE" w:rsidRPr="001863AE" w:rsidRDefault="001863AE" w:rsidP="00CB5125">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9F184D" w:rsidRPr="009F184D">
              <w:rPr>
                <w:rFonts w:eastAsia="SimSun" w:cs="Mangal"/>
                <w:bCs/>
                <w:i/>
                <w:kern w:val="1"/>
                <w:sz w:val="20"/>
                <w:szCs w:val="20"/>
                <w:lang w:eastAsia="hi-IN" w:bidi="hi-IN"/>
              </w:rPr>
              <w:t>документ</w:t>
            </w:r>
            <w:r w:rsidR="009F184D">
              <w:rPr>
                <w:rFonts w:eastAsia="SimSun" w:cs="Mangal"/>
                <w:bCs/>
                <w:i/>
                <w:kern w:val="1"/>
                <w:sz w:val="20"/>
                <w:szCs w:val="20"/>
                <w:lang w:eastAsia="hi-IN" w:bidi="hi-IN"/>
              </w:rPr>
              <w:t>ом</w:t>
            </w:r>
            <w:r w:rsidR="009F184D" w:rsidRPr="009F184D">
              <w:rPr>
                <w:rFonts w:eastAsia="SimSun" w:cs="Mangal"/>
                <w:bCs/>
                <w:i/>
                <w:kern w:val="1"/>
                <w:sz w:val="20"/>
                <w:szCs w:val="20"/>
                <w:lang w:eastAsia="hi-IN" w:bidi="hi-IN"/>
              </w:rPr>
              <w:t xml:space="preserve"> (письмо</w:t>
            </w:r>
            <w:r w:rsidR="009F184D">
              <w:rPr>
                <w:rFonts w:eastAsia="SimSun" w:cs="Mangal"/>
                <w:bCs/>
                <w:i/>
                <w:kern w:val="1"/>
                <w:sz w:val="20"/>
                <w:szCs w:val="20"/>
                <w:lang w:eastAsia="hi-IN" w:bidi="hi-IN"/>
              </w:rPr>
              <w:t>м</w:t>
            </w:r>
            <w:r w:rsidR="009F184D" w:rsidRPr="009F184D">
              <w:rPr>
                <w:rFonts w:eastAsia="SimSun" w:cs="Mangal"/>
                <w:bCs/>
                <w:i/>
                <w:kern w:val="1"/>
                <w:sz w:val="20"/>
                <w:szCs w:val="20"/>
                <w:lang w:eastAsia="hi-IN" w:bidi="hi-IN"/>
              </w:rPr>
              <w:t>/справк</w:t>
            </w:r>
            <w:r w:rsidR="009F184D">
              <w:rPr>
                <w:rFonts w:eastAsia="SimSun" w:cs="Mangal"/>
                <w:bCs/>
                <w:i/>
                <w:kern w:val="1"/>
                <w:sz w:val="20"/>
                <w:szCs w:val="20"/>
                <w:lang w:eastAsia="hi-IN" w:bidi="hi-IN"/>
              </w:rPr>
              <w:t>ой</w:t>
            </w:r>
            <w:r w:rsidR="009F184D" w:rsidRPr="009F184D">
              <w:rPr>
                <w:rFonts w:eastAsia="SimSun" w:cs="Mangal"/>
                <w:bCs/>
                <w:i/>
                <w:kern w:val="1"/>
                <w:sz w:val="20"/>
                <w:szCs w:val="20"/>
                <w:lang w:eastAsia="hi-IN" w:bidi="hi-IN"/>
              </w:rPr>
              <w:t>), подтверждающ</w:t>
            </w:r>
            <w:r w:rsidR="009F184D">
              <w:rPr>
                <w:rFonts w:eastAsia="SimSun" w:cs="Mangal"/>
                <w:bCs/>
                <w:i/>
                <w:kern w:val="1"/>
                <w:sz w:val="20"/>
                <w:szCs w:val="20"/>
                <w:lang w:eastAsia="hi-IN" w:bidi="hi-IN"/>
              </w:rPr>
              <w:t>им</w:t>
            </w:r>
            <w:r w:rsidR="009F184D" w:rsidRPr="009F184D">
              <w:rPr>
                <w:rFonts w:eastAsia="SimSun" w:cs="Mangal"/>
                <w:bCs/>
                <w:i/>
                <w:kern w:val="1"/>
                <w:sz w:val="20"/>
                <w:szCs w:val="20"/>
                <w:lang w:eastAsia="hi-IN" w:bidi="hi-IN"/>
              </w:rPr>
              <w:t xml:space="preserve"> количество офисов по </w:t>
            </w:r>
            <w:r w:rsidR="00032415" w:rsidRPr="00032415">
              <w:rPr>
                <w:rFonts w:eastAsia="SimSun" w:cs="Mangal"/>
                <w:bCs/>
                <w:i/>
                <w:kern w:val="1"/>
                <w:sz w:val="20"/>
                <w:szCs w:val="20"/>
                <w:lang w:eastAsia="hi-IN" w:bidi="hi-IN"/>
              </w:rPr>
              <w:t>переводу денежных средств физических лиц</w:t>
            </w:r>
            <w:r w:rsidR="00CB5125">
              <w:rPr>
                <w:rFonts w:eastAsia="SimSun" w:cs="Mangal"/>
                <w:bCs/>
                <w:i/>
                <w:kern w:val="1"/>
                <w:sz w:val="20"/>
                <w:szCs w:val="20"/>
                <w:lang w:eastAsia="hi-IN" w:bidi="hi-IN"/>
              </w:rPr>
              <w:t xml:space="preserve">, с указанием адресов, </w:t>
            </w:r>
            <w:r w:rsidR="009F184D" w:rsidRPr="009F184D">
              <w:rPr>
                <w:rFonts w:eastAsia="SimSun" w:cs="Mangal"/>
                <w:bCs/>
                <w:i/>
                <w:kern w:val="1"/>
                <w:sz w:val="20"/>
                <w:szCs w:val="20"/>
                <w:lang w:eastAsia="hi-IN" w:bidi="hi-IN"/>
              </w:rPr>
              <w:t xml:space="preserve"> в г. Йошкар-Ола и Медведевском районе</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9F184D" w:rsidP="00AB7683">
            <w:pPr>
              <w:widowControl w:val="0"/>
              <w:suppressAutoHyphens/>
              <w:jc w:val="center"/>
              <w:rPr>
                <w:rFonts w:eastAsia="SimSun" w:cs="Mangal"/>
                <w:kern w:val="1"/>
                <w:sz w:val="22"/>
                <w:szCs w:val="22"/>
                <w:lang w:eastAsia="hi-IN" w:bidi="hi-IN"/>
              </w:rPr>
            </w:pPr>
            <w:r>
              <w:rPr>
                <w:rFonts w:eastAsia="SimSun" w:cs="Mangal"/>
                <w:kern w:val="1"/>
                <w:sz w:val="20"/>
                <w:szCs w:val="20"/>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AA2C45">
            <w:pPr>
              <w:jc w:val="center"/>
              <w:rPr>
                <w:rFonts w:eastAsia="SimSun" w:cs="Mangal"/>
                <w:b/>
                <w:kern w:val="1"/>
                <w:sz w:val="20"/>
                <w:szCs w:val="20"/>
                <w:lang w:eastAsia="hi-IN" w:bidi="hi-IN"/>
              </w:rPr>
            </w:pPr>
          </w:p>
          <w:p w:rsidR="00DE0A06" w:rsidRDefault="00DE0A06" w:rsidP="00AA2C45">
            <w:pPr>
              <w:jc w:val="center"/>
              <w:rPr>
                <w:rFonts w:eastAsia="SimSun" w:cs="Mangal"/>
                <w:b/>
                <w:kern w:val="1"/>
                <w:sz w:val="20"/>
                <w:szCs w:val="20"/>
                <w:lang w:eastAsia="hi-IN" w:bidi="hi-IN"/>
              </w:rPr>
            </w:pPr>
          </w:p>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Pr="004318DD" w:rsidRDefault="001863AE" w:rsidP="009F184D">
            <w:pPr>
              <w:jc w:val="center"/>
              <w:rPr>
                <w:sz w:val="20"/>
                <w:szCs w:val="20"/>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sidR="009F184D">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Pr>
                <w:sz w:val="22"/>
                <w:szCs w:val="22"/>
              </w:rPr>
              <w:t>2.2.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9F184D" w:rsidP="00AB7683">
            <w:pPr>
              <w:widowControl w:val="0"/>
              <w:suppressAutoHyphens/>
              <w:rPr>
                <w:rFonts w:eastAsia="SimSun" w:cs="Mangal"/>
                <w:kern w:val="1"/>
                <w:sz w:val="22"/>
                <w:szCs w:val="22"/>
                <w:lang w:eastAsia="hi-IN" w:bidi="hi-IN"/>
              </w:rPr>
            </w:pPr>
            <w:r w:rsidRPr="009F184D">
              <w:rPr>
                <w:rFonts w:eastAsia="SimSun" w:cs="Mangal"/>
                <w:kern w:val="1"/>
                <w:sz w:val="22"/>
                <w:szCs w:val="22"/>
                <w:lang w:eastAsia="hi-IN" w:bidi="hi-IN"/>
              </w:rPr>
              <w:t xml:space="preserve">Количество терминалов и банкоматов </w:t>
            </w:r>
            <w:r w:rsidR="000E0BEA">
              <w:rPr>
                <w:rFonts w:eastAsia="SimSun" w:cs="Mangal"/>
                <w:kern w:val="1"/>
                <w:sz w:val="22"/>
                <w:szCs w:val="22"/>
                <w:lang w:eastAsia="hi-IN" w:bidi="hi-IN"/>
              </w:rPr>
              <w:t xml:space="preserve">по </w:t>
            </w:r>
            <w:r w:rsidR="00032415" w:rsidRPr="00032415">
              <w:rPr>
                <w:rFonts w:eastAsia="SimSun" w:cs="Mangal"/>
                <w:kern w:val="1"/>
                <w:sz w:val="22"/>
                <w:szCs w:val="22"/>
                <w:lang w:eastAsia="hi-IN" w:bidi="hi-IN"/>
              </w:rPr>
              <w:t>переводу денежных средств физических лиц</w:t>
            </w:r>
            <w:r w:rsidRPr="009F184D">
              <w:rPr>
                <w:rFonts w:eastAsia="SimSun" w:cs="Mangal"/>
                <w:kern w:val="1"/>
                <w:sz w:val="22"/>
                <w:szCs w:val="22"/>
                <w:lang w:eastAsia="hi-IN" w:bidi="hi-IN"/>
              </w:rPr>
              <w:t xml:space="preserve"> в г. Йошкар-Ола и Медведевском районе</w:t>
            </w:r>
          </w:p>
          <w:p w:rsidR="0052742C" w:rsidRDefault="0052742C" w:rsidP="00AB7683">
            <w:pPr>
              <w:widowControl w:val="0"/>
              <w:suppressAutoHyphens/>
              <w:rPr>
                <w:rFonts w:eastAsia="SimSun" w:cs="Mangal"/>
                <w:kern w:val="1"/>
                <w:sz w:val="22"/>
                <w:szCs w:val="22"/>
                <w:lang w:eastAsia="hi-IN" w:bidi="hi-IN"/>
              </w:rPr>
            </w:pPr>
          </w:p>
          <w:p w:rsidR="0052742C" w:rsidRPr="006D56AF" w:rsidRDefault="0052742C" w:rsidP="00CB5125">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9F184D" w:rsidRPr="009F184D">
              <w:rPr>
                <w:rFonts w:eastAsia="SimSun" w:cs="Mangal"/>
                <w:bCs/>
                <w:i/>
                <w:kern w:val="1"/>
                <w:sz w:val="20"/>
                <w:szCs w:val="20"/>
                <w:lang w:eastAsia="hi-IN" w:bidi="hi-IN"/>
              </w:rPr>
              <w:t>документ</w:t>
            </w:r>
            <w:r w:rsidR="009F184D">
              <w:rPr>
                <w:rFonts w:eastAsia="SimSun" w:cs="Mangal"/>
                <w:bCs/>
                <w:i/>
                <w:kern w:val="1"/>
                <w:sz w:val="20"/>
                <w:szCs w:val="20"/>
                <w:lang w:eastAsia="hi-IN" w:bidi="hi-IN"/>
              </w:rPr>
              <w:t>ом</w:t>
            </w:r>
            <w:r w:rsidR="009F184D" w:rsidRPr="009F184D">
              <w:rPr>
                <w:rFonts w:eastAsia="SimSun" w:cs="Mangal"/>
                <w:bCs/>
                <w:i/>
                <w:kern w:val="1"/>
                <w:sz w:val="20"/>
                <w:szCs w:val="20"/>
                <w:lang w:eastAsia="hi-IN" w:bidi="hi-IN"/>
              </w:rPr>
              <w:t xml:space="preserve"> (письмо</w:t>
            </w:r>
            <w:r w:rsidR="009F184D">
              <w:rPr>
                <w:rFonts w:eastAsia="SimSun" w:cs="Mangal"/>
                <w:bCs/>
                <w:i/>
                <w:kern w:val="1"/>
                <w:sz w:val="20"/>
                <w:szCs w:val="20"/>
                <w:lang w:eastAsia="hi-IN" w:bidi="hi-IN"/>
              </w:rPr>
              <w:t>м</w:t>
            </w:r>
            <w:r w:rsidR="009F184D" w:rsidRPr="009F184D">
              <w:rPr>
                <w:rFonts w:eastAsia="SimSun" w:cs="Mangal"/>
                <w:bCs/>
                <w:i/>
                <w:kern w:val="1"/>
                <w:sz w:val="20"/>
                <w:szCs w:val="20"/>
                <w:lang w:eastAsia="hi-IN" w:bidi="hi-IN"/>
              </w:rPr>
              <w:t>/справк</w:t>
            </w:r>
            <w:r w:rsidR="009F184D">
              <w:rPr>
                <w:rFonts w:eastAsia="SimSun" w:cs="Mangal"/>
                <w:bCs/>
                <w:i/>
                <w:kern w:val="1"/>
                <w:sz w:val="20"/>
                <w:szCs w:val="20"/>
                <w:lang w:eastAsia="hi-IN" w:bidi="hi-IN"/>
              </w:rPr>
              <w:t>ой</w:t>
            </w:r>
            <w:r w:rsidR="009F184D" w:rsidRPr="009F184D">
              <w:rPr>
                <w:rFonts w:eastAsia="SimSun" w:cs="Mangal"/>
                <w:bCs/>
                <w:i/>
                <w:kern w:val="1"/>
                <w:sz w:val="20"/>
                <w:szCs w:val="20"/>
                <w:lang w:eastAsia="hi-IN" w:bidi="hi-IN"/>
              </w:rPr>
              <w:t>), подтверждающ</w:t>
            </w:r>
            <w:r w:rsidR="009F184D">
              <w:rPr>
                <w:rFonts w:eastAsia="SimSun" w:cs="Mangal"/>
                <w:bCs/>
                <w:i/>
                <w:kern w:val="1"/>
                <w:sz w:val="20"/>
                <w:szCs w:val="20"/>
                <w:lang w:eastAsia="hi-IN" w:bidi="hi-IN"/>
              </w:rPr>
              <w:t>им</w:t>
            </w:r>
            <w:r w:rsidR="009F184D" w:rsidRPr="009F184D">
              <w:rPr>
                <w:rFonts w:eastAsia="SimSun" w:cs="Mangal"/>
                <w:bCs/>
                <w:i/>
                <w:kern w:val="1"/>
                <w:sz w:val="20"/>
                <w:szCs w:val="20"/>
                <w:lang w:eastAsia="hi-IN" w:bidi="hi-IN"/>
              </w:rPr>
              <w:t xml:space="preserve"> количество терминалов и банкоматов по </w:t>
            </w:r>
            <w:r w:rsidR="00032415" w:rsidRPr="00032415">
              <w:rPr>
                <w:rFonts w:eastAsia="SimSun" w:cs="Mangal"/>
                <w:bCs/>
                <w:i/>
                <w:kern w:val="1"/>
                <w:sz w:val="20"/>
                <w:szCs w:val="20"/>
                <w:lang w:eastAsia="hi-IN" w:bidi="hi-IN"/>
              </w:rPr>
              <w:t>переводу денежных средств физических лиц</w:t>
            </w:r>
            <w:r w:rsidR="00CB5125">
              <w:rPr>
                <w:rFonts w:eastAsia="SimSun" w:cs="Mangal"/>
                <w:bCs/>
                <w:i/>
                <w:kern w:val="1"/>
                <w:sz w:val="20"/>
                <w:szCs w:val="20"/>
                <w:lang w:eastAsia="hi-IN" w:bidi="hi-IN"/>
              </w:rPr>
              <w:t xml:space="preserve">, с указанием адресов, </w:t>
            </w:r>
            <w:r w:rsidR="009F184D" w:rsidRPr="009F184D">
              <w:rPr>
                <w:rFonts w:eastAsia="SimSun" w:cs="Mangal"/>
                <w:bCs/>
                <w:i/>
                <w:kern w:val="1"/>
                <w:sz w:val="20"/>
                <w:szCs w:val="20"/>
                <w:lang w:eastAsia="hi-IN" w:bidi="hi-IN"/>
              </w:rPr>
              <w:t xml:space="preserve"> в г. Йошкар-Ола и Медведевском</w:t>
            </w:r>
            <w:r w:rsidR="005116B1">
              <w:rPr>
                <w:rFonts w:eastAsia="SimSun" w:cs="Mangal"/>
                <w:bCs/>
                <w:i/>
                <w:kern w:val="1"/>
                <w:sz w:val="20"/>
                <w:szCs w:val="20"/>
                <w:lang w:eastAsia="hi-IN" w:bidi="hi-IN"/>
              </w:rPr>
              <w:t xml:space="preserve"> районе</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r w:rsidR="00E6172B" w:rsidRPr="004318DD" w:rsidTr="00137E6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E6172B" w:rsidRPr="001863AE" w:rsidRDefault="00E6172B" w:rsidP="00E6172B">
            <w:pPr>
              <w:rPr>
                <w:rFonts w:eastAsia="SimSun" w:cs="Mangal"/>
                <w:i/>
                <w:kern w:val="1"/>
                <w:sz w:val="20"/>
                <w:szCs w:val="20"/>
                <w:lang w:eastAsia="hi-IN" w:bidi="hi-IN"/>
              </w:rPr>
            </w:pPr>
            <w:r w:rsidRPr="00C1266C">
              <w:rPr>
                <w:b/>
                <w:sz w:val="22"/>
                <w:szCs w:val="22"/>
              </w:rPr>
              <w:t>Качественные характеристики объекта закупки</w:t>
            </w:r>
          </w:p>
        </w:tc>
      </w:tr>
      <w:tr w:rsidR="009F184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F184D" w:rsidRDefault="009F184D" w:rsidP="004318DD">
            <w:pPr>
              <w:jc w:val="center"/>
              <w:rPr>
                <w:sz w:val="22"/>
                <w:szCs w:val="22"/>
              </w:rPr>
            </w:pPr>
            <w:r>
              <w:rPr>
                <w:sz w:val="22"/>
                <w:szCs w:val="22"/>
              </w:rPr>
              <w:t>3.1.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F184D" w:rsidRPr="00C1266C" w:rsidRDefault="00E6172B" w:rsidP="00AB7683">
            <w:pPr>
              <w:widowControl w:val="0"/>
              <w:suppressAutoHyphens/>
              <w:rPr>
                <w:b/>
                <w:sz w:val="22"/>
                <w:szCs w:val="22"/>
              </w:rPr>
            </w:pPr>
            <w:r w:rsidRPr="00C1266C">
              <w:rPr>
                <w:sz w:val="22"/>
                <w:szCs w:val="22"/>
              </w:rPr>
              <w:t xml:space="preserve">Наличие </w:t>
            </w:r>
            <w:r>
              <w:rPr>
                <w:sz w:val="22"/>
                <w:szCs w:val="22"/>
              </w:rPr>
              <w:t xml:space="preserve">в офисах по </w:t>
            </w:r>
            <w:r w:rsidR="00032415" w:rsidRPr="00032415">
              <w:rPr>
                <w:sz w:val="22"/>
                <w:szCs w:val="22"/>
              </w:rPr>
              <w:t>переводу денежных средств физических лиц</w:t>
            </w:r>
            <w:r>
              <w:rPr>
                <w:sz w:val="22"/>
                <w:szCs w:val="22"/>
              </w:rPr>
              <w:t xml:space="preserve"> электронной очереди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F184D" w:rsidRDefault="009F184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5116B1"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9F184D" w:rsidRPr="001863AE"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C1266C" w:rsidRDefault="00CB5125" w:rsidP="00AB7683">
            <w:pPr>
              <w:widowControl w:val="0"/>
              <w:suppressAutoHyphens/>
              <w:rPr>
                <w:sz w:val="22"/>
                <w:szCs w:val="22"/>
              </w:rPr>
            </w:pPr>
            <w:r>
              <w:rPr>
                <w:sz w:val="22"/>
                <w:szCs w:val="22"/>
              </w:rPr>
              <w:t>Условия</w:t>
            </w:r>
            <w:r w:rsidR="00E6172B" w:rsidRPr="00E6172B">
              <w:rPr>
                <w:sz w:val="22"/>
                <w:szCs w:val="22"/>
              </w:rPr>
              <w:t xml:space="preserve"> приема переводов</w:t>
            </w:r>
            <w:r w:rsidR="000E0BEA">
              <w:rPr>
                <w:sz w:val="22"/>
                <w:szCs w:val="22"/>
              </w:rPr>
              <w:t xml:space="preserve"> денежных средств</w:t>
            </w:r>
            <w:r w:rsidR="00E6172B" w:rsidRPr="00E6172B">
              <w:rPr>
                <w:sz w:val="22"/>
                <w:szCs w:val="22"/>
              </w:rPr>
              <w:t xml:space="preserve"> физических лиц с использованием мобильных устройств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5116B1"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5116B1" w:rsidP="00647567">
            <w:pPr>
              <w:jc w:val="center"/>
              <w:rPr>
                <w:rFonts w:eastAsia="SimSun" w:cs="Mangal"/>
                <w:i/>
                <w:kern w:val="1"/>
                <w:sz w:val="20"/>
                <w:szCs w:val="20"/>
                <w:lang w:eastAsia="hi-IN" w:bidi="hi-IN"/>
              </w:rPr>
            </w:pPr>
            <w:r>
              <w:rPr>
                <w:rFonts w:eastAsia="SimSun" w:cs="Mangal"/>
                <w:i/>
                <w:kern w:val="1"/>
                <w:sz w:val="20"/>
                <w:szCs w:val="20"/>
                <w:lang w:eastAsia="hi-IN" w:bidi="hi-IN"/>
              </w:rPr>
              <w:t>(указывается</w:t>
            </w:r>
            <w:r w:rsidR="00647567">
              <w:rPr>
                <w:rFonts w:eastAsia="SimSun" w:cs="Mangal"/>
                <w:i/>
                <w:kern w:val="1"/>
                <w:sz w:val="20"/>
                <w:szCs w:val="20"/>
                <w:lang w:eastAsia="hi-IN" w:bidi="hi-IN"/>
              </w:rPr>
              <w:t xml:space="preserve"> – </w:t>
            </w:r>
            <w:r w:rsidR="00DB1CC0">
              <w:rPr>
                <w:rFonts w:eastAsia="SimSun" w:cs="Mangal"/>
                <w:i/>
                <w:kern w:val="1"/>
                <w:sz w:val="20"/>
                <w:szCs w:val="20"/>
                <w:lang w:eastAsia="hi-IN" w:bidi="hi-IN"/>
              </w:rPr>
              <w:t xml:space="preserve">либо </w:t>
            </w:r>
            <w:r w:rsidR="00647567">
              <w:rPr>
                <w:rFonts w:eastAsia="SimSun" w:cs="Mangal"/>
                <w:i/>
                <w:kern w:val="1"/>
                <w:sz w:val="20"/>
                <w:szCs w:val="20"/>
                <w:lang w:eastAsia="hi-IN" w:bidi="hi-IN"/>
              </w:rPr>
              <w:t>«</w:t>
            </w:r>
            <w:r w:rsidRPr="005116B1">
              <w:rPr>
                <w:rFonts w:eastAsia="SimSun" w:cs="Mangal"/>
                <w:i/>
                <w:kern w:val="1"/>
                <w:sz w:val="20"/>
                <w:szCs w:val="20"/>
                <w:lang w:eastAsia="hi-IN" w:bidi="hi-IN"/>
              </w:rPr>
              <w:t>Да, без предварительной регистрации реквизитов будущих</w:t>
            </w:r>
            <w:r w:rsidR="00032415">
              <w:rPr>
                <w:rFonts w:eastAsia="SimSun" w:cs="Mangal"/>
                <w:i/>
                <w:kern w:val="1"/>
                <w:sz w:val="20"/>
                <w:szCs w:val="20"/>
                <w:lang w:eastAsia="hi-IN" w:bidi="hi-IN"/>
              </w:rPr>
              <w:t xml:space="preserve"> </w:t>
            </w:r>
            <w:r w:rsidRPr="005116B1">
              <w:rPr>
                <w:rFonts w:eastAsia="SimSun" w:cs="Mangal"/>
                <w:i/>
                <w:kern w:val="1"/>
                <w:sz w:val="20"/>
                <w:szCs w:val="20"/>
                <w:lang w:eastAsia="hi-IN" w:bidi="hi-IN"/>
              </w:rPr>
              <w:t>переводов</w:t>
            </w:r>
            <w:r w:rsidR="00647567">
              <w:rPr>
                <w:rFonts w:eastAsia="SimSun" w:cs="Mangal"/>
                <w:i/>
                <w:kern w:val="1"/>
                <w:sz w:val="20"/>
                <w:szCs w:val="20"/>
                <w:lang w:eastAsia="hi-IN" w:bidi="hi-IN"/>
              </w:rPr>
              <w:t>»</w:t>
            </w:r>
            <w:r>
              <w:rPr>
                <w:rFonts w:eastAsia="SimSun" w:cs="Mangal"/>
                <w:i/>
                <w:kern w:val="1"/>
                <w:sz w:val="20"/>
                <w:szCs w:val="20"/>
                <w:lang w:eastAsia="hi-IN" w:bidi="hi-IN"/>
              </w:rPr>
              <w:t xml:space="preserve">, либо </w:t>
            </w:r>
            <w:r w:rsidR="00647567">
              <w:rPr>
                <w:rFonts w:eastAsia="SimSun" w:cs="Mangal"/>
                <w:i/>
                <w:kern w:val="1"/>
                <w:sz w:val="20"/>
                <w:szCs w:val="20"/>
                <w:lang w:eastAsia="hi-IN" w:bidi="hi-IN"/>
              </w:rPr>
              <w:t>«</w:t>
            </w:r>
            <w:r w:rsidRPr="005116B1">
              <w:rPr>
                <w:rFonts w:eastAsia="SimSun" w:cs="Mangal"/>
                <w:i/>
                <w:kern w:val="1"/>
                <w:sz w:val="20"/>
                <w:szCs w:val="20"/>
                <w:lang w:eastAsia="hi-IN" w:bidi="hi-IN"/>
              </w:rPr>
              <w:t>Да, с необходимостью с предварительной регистрац</w:t>
            </w:r>
            <w:r>
              <w:rPr>
                <w:rFonts w:eastAsia="SimSun" w:cs="Mangal"/>
                <w:i/>
                <w:kern w:val="1"/>
                <w:sz w:val="20"/>
                <w:szCs w:val="20"/>
                <w:lang w:eastAsia="hi-IN" w:bidi="hi-IN"/>
              </w:rPr>
              <w:t>ией реквизитов будущих переводов</w:t>
            </w:r>
            <w:r w:rsidR="00647567">
              <w:rPr>
                <w:rFonts w:eastAsia="SimSun" w:cs="Mangal"/>
                <w:i/>
                <w:kern w:val="1"/>
                <w:sz w:val="20"/>
                <w:szCs w:val="20"/>
                <w:lang w:eastAsia="hi-IN" w:bidi="hi-IN"/>
              </w:rPr>
              <w:t>»</w:t>
            </w:r>
            <w:r>
              <w:rPr>
                <w:rFonts w:eastAsia="SimSun" w:cs="Mangal"/>
                <w:i/>
                <w:kern w:val="1"/>
                <w:sz w:val="20"/>
                <w:szCs w:val="20"/>
                <w:lang w:eastAsia="hi-IN" w:bidi="hi-IN"/>
              </w:rPr>
              <w:t xml:space="preserve">, либо </w:t>
            </w:r>
            <w:r w:rsidR="00647567">
              <w:rPr>
                <w:rFonts w:eastAsia="SimSun" w:cs="Mangal"/>
                <w:i/>
                <w:kern w:val="1"/>
                <w:sz w:val="20"/>
                <w:szCs w:val="20"/>
                <w:lang w:eastAsia="hi-IN" w:bidi="hi-IN"/>
              </w:rPr>
              <w:t>«</w:t>
            </w:r>
            <w:r w:rsidR="00831F23" w:rsidRPr="00647567">
              <w:rPr>
                <w:rFonts w:eastAsia="SimSun" w:cs="Mangal"/>
                <w:i/>
                <w:kern w:val="1"/>
                <w:sz w:val="20"/>
                <w:szCs w:val="20"/>
                <w:lang w:eastAsia="hi-IN" w:bidi="hi-IN"/>
              </w:rPr>
              <w:t>возможность отсутствует</w:t>
            </w:r>
            <w:r w:rsidR="00647567">
              <w:rPr>
                <w:rFonts w:eastAsia="SimSun" w:cs="Mangal"/>
                <w:i/>
                <w:kern w:val="1"/>
                <w:sz w:val="20"/>
                <w:szCs w:val="20"/>
                <w:lang w:eastAsia="hi-IN" w:bidi="hi-IN"/>
              </w:rPr>
              <w:t>»</w:t>
            </w:r>
            <w:r>
              <w:rPr>
                <w:rFonts w:eastAsia="SimSun" w:cs="Mangal"/>
                <w:i/>
                <w:kern w:val="1"/>
                <w:sz w:val="20"/>
                <w:szCs w:val="20"/>
                <w:lang w:eastAsia="hi-IN" w:bidi="hi-IN"/>
              </w:rPr>
              <w:t>)</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831F23" w:rsidP="00032415">
            <w:pPr>
              <w:widowControl w:val="0"/>
              <w:suppressAutoHyphens/>
              <w:rPr>
                <w:sz w:val="22"/>
                <w:szCs w:val="22"/>
              </w:rPr>
            </w:pPr>
            <w:r>
              <w:rPr>
                <w:sz w:val="22"/>
                <w:szCs w:val="22"/>
              </w:rPr>
              <w:t>Условия</w:t>
            </w:r>
            <w:r w:rsidR="00E6172B" w:rsidRPr="00E6172B">
              <w:rPr>
                <w:sz w:val="22"/>
                <w:szCs w:val="22"/>
              </w:rPr>
              <w:t xml:space="preserve"> </w:t>
            </w:r>
            <w:r w:rsidR="00032415">
              <w:rPr>
                <w:sz w:val="22"/>
                <w:szCs w:val="22"/>
              </w:rPr>
              <w:t>перевода денежных средств</w:t>
            </w:r>
            <w:r w:rsidR="00032415" w:rsidRPr="00AE178B">
              <w:rPr>
                <w:sz w:val="22"/>
                <w:szCs w:val="22"/>
              </w:rPr>
              <w:t xml:space="preserve"> </w:t>
            </w:r>
            <w:r w:rsidR="00032415">
              <w:rPr>
                <w:sz w:val="22"/>
                <w:szCs w:val="22"/>
              </w:rPr>
              <w:t>физических лиц</w:t>
            </w:r>
            <w:r w:rsidR="00E6172B" w:rsidRPr="00E6172B">
              <w:rPr>
                <w:sz w:val="22"/>
                <w:szCs w:val="22"/>
              </w:rPr>
              <w:t xml:space="preserve"> через устройства самообслуживания</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5116B1"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5116B1" w:rsidP="00647567">
            <w:pPr>
              <w:jc w:val="center"/>
              <w:rPr>
                <w:rFonts w:eastAsia="SimSun" w:cs="Mangal"/>
                <w:i/>
                <w:kern w:val="1"/>
                <w:sz w:val="20"/>
                <w:szCs w:val="20"/>
                <w:lang w:eastAsia="hi-IN" w:bidi="hi-IN"/>
              </w:rPr>
            </w:pPr>
            <w:r w:rsidRPr="00647567">
              <w:rPr>
                <w:rFonts w:eastAsia="SimSun" w:cs="Mangal"/>
                <w:i/>
                <w:kern w:val="1"/>
                <w:sz w:val="20"/>
                <w:szCs w:val="20"/>
                <w:lang w:eastAsia="hi-IN" w:bidi="hi-IN"/>
              </w:rPr>
              <w:t>(указывается</w:t>
            </w:r>
            <w:r w:rsidR="00647567" w:rsidRPr="00647567">
              <w:rPr>
                <w:rFonts w:eastAsia="SimSun" w:cs="Mangal"/>
                <w:i/>
                <w:kern w:val="1"/>
                <w:sz w:val="20"/>
                <w:szCs w:val="20"/>
                <w:lang w:eastAsia="hi-IN" w:bidi="hi-IN"/>
              </w:rPr>
              <w:t xml:space="preserve"> -</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«в</w:t>
            </w:r>
            <w:r w:rsidRPr="00647567">
              <w:rPr>
                <w:rFonts w:eastAsia="SimSun" w:cs="Mangal"/>
                <w:i/>
                <w:kern w:val="1"/>
                <w:sz w:val="20"/>
                <w:szCs w:val="20"/>
                <w:lang w:eastAsia="hi-IN" w:bidi="hi-IN"/>
              </w:rPr>
              <w:t>озможность отсутствует</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только наличными</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только банковской картой</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наличными и банковской картой</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032415">
            <w:pPr>
              <w:widowControl w:val="0"/>
              <w:suppressAutoHyphens/>
              <w:rPr>
                <w:sz w:val="22"/>
                <w:szCs w:val="22"/>
              </w:rPr>
            </w:pPr>
            <w:r w:rsidRPr="00E6172B">
              <w:rPr>
                <w:sz w:val="22"/>
                <w:szCs w:val="22"/>
              </w:rPr>
              <w:t xml:space="preserve">Возможность </w:t>
            </w:r>
            <w:r w:rsidR="00032415">
              <w:rPr>
                <w:sz w:val="22"/>
                <w:szCs w:val="22"/>
              </w:rPr>
              <w:t>перевода денежных средств</w:t>
            </w:r>
            <w:r w:rsidR="00032415" w:rsidRPr="00AE178B">
              <w:rPr>
                <w:sz w:val="22"/>
                <w:szCs w:val="22"/>
              </w:rPr>
              <w:t xml:space="preserve"> </w:t>
            </w:r>
            <w:r w:rsidR="00032415">
              <w:rPr>
                <w:sz w:val="22"/>
                <w:szCs w:val="22"/>
              </w:rPr>
              <w:t>физических лиц</w:t>
            </w:r>
            <w:r w:rsidRPr="00E6172B">
              <w:rPr>
                <w:sz w:val="22"/>
                <w:szCs w:val="22"/>
              </w:rPr>
              <w:t xml:space="preserve"> путем считывания штрих-кода в устройствах самообслуживания</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3.5.</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43B2C">
            <w:pPr>
              <w:widowControl w:val="0"/>
              <w:suppressAutoHyphens/>
              <w:rPr>
                <w:sz w:val="22"/>
                <w:szCs w:val="22"/>
              </w:rPr>
            </w:pPr>
            <w:r w:rsidRPr="00E6172B">
              <w:rPr>
                <w:sz w:val="22"/>
                <w:szCs w:val="22"/>
              </w:rPr>
              <w:t xml:space="preserve">Наличие автоматических </w:t>
            </w:r>
            <w:r w:rsidR="00A43B2C">
              <w:rPr>
                <w:sz w:val="22"/>
                <w:szCs w:val="22"/>
              </w:rPr>
              <w:t>переводов</w:t>
            </w:r>
            <w:r w:rsidRPr="00E6172B">
              <w:rPr>
                <w:sz w:val="22"/>
                <w:szCs w:val="22"/>
              </w:rPr>
              <w:t xml:space="preserve"> (автоматическая оплата с банковской карты физических лиц по сумме задолженности, выставленной МУП «Водоканал»)</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3.6.</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B7683">
            <w:pPr>
              <w:widowControl w:val="0"/>
              <w:suppressAutoHyphens/>
              <w:rPr>
                <w:sz w:val="22"/>
                <w:szCs w:val="22"/>
              </w:rPr>
            </w:pPr>
            <w:r w:rsidRPr="00E6172B">
              <w:rPr>
                <w:sz w:val="22"/>
                <w:szCs w:val="22"/>
              </w:rPr>
              <w:t xml:space="preserve">Использование проверки существования лицевого счета абонента в момент приема перевода с целью исключения невыясненных </w:t>
            </w:r>
            <w:r w:rsidRPr="00E6172B">
              <w:rPr>
                <w:sz w:val="22"/>
                <w:szCs w:val="22"/>
              </w:rPr>
              <w:lastRenderedPageBreak/>
              <w:t>переводов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lastRenderedPageBreak/>
              <w:t>3.7.</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B7683">
            <w:pPr>
              <w:widowControl w:val="0"/>
              <w:suppressAutoHyphens/>
              <w:rPr>
                <w:sz w:val="22"/>
                <w:szCs w:val="22"/>
              </w:rPr>
            </w:pPr>
            <w:r w:rsidRPr="00E6172B">
              <w:rPr>
                <w:sz w:val="22"/>
                <w:szCs w:val="22"/>
              </w:rPr>
              <w:t>Принудительный запрос текущих показаний приборов учета и передача их в МУП «Водоканал» в составе реестров переводов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DB1CC0">
            <w:pPr>
              <w:jc w:val="center"/>
              <w:rPr>
                <w:rFonts w:eastAsia="SimSun" w:cs="Mangal"/>
                <w:i/>
                <w:kern w:val="1"/>
                <w:sz w:val="20"/>
                <w:szCs w:val="20"/>
                <w:lang w:eastAsia="hi-IN" w:bidi="hi-IN"/>
              </w:rPr>
            </w:pPr>
            <w:r>
              <w:rPr>
                <w:rFonts w:eastAsia="SimSun" w:cs="Mangal"/>
                <w:i/>
                <w:kern w:val="1"/>
                <w:sz w:val="20"/>
                <w:szCs w:val="20"/>
                <w:lang w:eastAsia="hi-IN" w:bidi="hi-IN"/>
              </w:rPr>
              <w:t xml:space="preserve">(указывается – </w:t>
            </w:r>
            <w:r w:rsidR="00DB1CC0">
              <w:rPr>
                <w:rFonts w:eastAsia="SimSun" w:cs="Mangal"/>
                <w:i/>
                <w:kern w:val="1"/>
                <w:sz w:val="20"/>
                <w:szCs w:val="20"/>
                <w:lang w:eastAsia="hi-IN" w:bidi="hi-IN"/>
              </w:rPr>
              <w:t xml:space="preserve">либо </w:t>
            </w:r>
            <w:r>
              <w:rPr>
                <w:rFonts w:eastAsia="SimSun" w:cs="Mangal"/>
                <w:i/>
                <w:kern w:val="1"/>
                <w:sz w:val="20"/>
                <w:szCs w:val="20"/>
                <w:lang w:eastAsia="hi-IN" w:bidi="hi-IN"/>
              </w:rPr>
              <w:t>«</w:t>
            </w:r>
            <w:r w:rsidRPr="00647567">
              <w:rPr>
                <w:rFonts w:eastAsia="SimSun" w:cs="Mangal"/>
                <w:i/>
                <w:kern w:val="1"/>
                <w:sz w:val="20"/>
                <w:szCs w:val="20"/>
                <w:lang w:eastAsia="hi-IN" w:bidi="hi-IN"/>
              </w:rPr>
              <w:t>Да, только по абонентам, имеющим счетчики</w:t>
            </w:r>
            <w:r>
              <w:rPr>
                <w:rFonts w:eastAsia="SimSun" w:cs="Mangal"/>
                <w:i/>
                <w:kern w:val="1"/>
                <w:sz w:val="20"/>
                <w:szCs w:val="20"/>
                <w:lang w:eastAsia="hi-IN" w:bidi="hi-IN"/>
              </w:rPr>
              <w:t>»</w:t>
            </w:r>
            <w:r w:rsidR="00DB1CC0">
              <w:rPr>
                <w:rFonts w:eastAsia="SimSun" w:cs="Mangal"/>
                <w:i/>
                <w:kern w:val="1"/>
                <w:sz w:val="20"/>
                <w:szCs w:val="20"/>
                <w:lang w:eastAsia="hi-IN" w:bidi="hi-IN"/>
              </w:rPr>
              <w:t>,</w:t>
            </w:r>
            <w:r>
              <w:rPr>
                <w:rFonts w:eastAsia="SimSun" w:cs="Mangal"/>
                <w:i/>
                <w:kern w:val="1"/>
                <w:sz w:val="20"/>
                <w:szCs w:val="20"/>
                <w:lang w:eastAsia="hi-IN" w:bidi="hi-IN"/>
              </w:rPr>
              <w:t xml:space="preserve"> либо «</w:t>
            </w:r>
            <w:r w:rsidRPr="00647567">
              <w:rPr>
                <w:rFonts w:eastAsia="SimSun" w:cs="Mangal"/>
                <w:i/>
                <w:kern w:val="1"/>
                <w:sz w:val="20"/>
                <w:szCs w:val="20"/>
                <w:lang w:eastAsia="hi-IN" w:bidi="hi-IN"/>
              </w:rPr>
              <w:t>Да, по всем абонентам</w:t>
            </w:r>
            <w:r>
              <w:rPr>
                <w:rFonts w:eastAsia="SimSun" w:cs="Mangal"/>
                <w:i/>
                <w:kern w:val="1"/>
                <w:sz w:val="20"/>
                <w:szCs w:val="20"/>
                <w:lang w:eastAsia="hi-IN" w:bidi="hi-IN"/>
              </w:rPr>
              <w:t>», либо «</w:t>
            </w:r>
            <w:r w:rsidRPr="00647567">
              <w:rPr>
                <w:rFonts w:eastAsia="SimSun" w:cs="Mangal"/>
                <w:i/>
                <w:kern w:val="1"/>
                <w:sz w:val="20"/>
                <w:szCs w:val="20"/>
                <w:lang w:eastAsia="hi-IN" w:bidi="hi-IN"/>
              </w:rPr>
              <w:t>Нет</w:t>
            </w:r>
            <w:r>
              <w:rPr>
                <w:rFonts w:eastAsia="SimSun" w:cs="Mangal"/>
                <w:i/>
                <w:kern w:val="1"/>
                <w:sz w:val="20"/>
                <w:szCs w:val="20"/>
                <w:lang w:eastAsia="hi-IN" w:bidi="hi-IN"/>
              </w:rPr>
              <w:t>»)</w:t>
            </w:r>
          </w:p>
        </w:tc>
      </w:tr>
    </w:tbl>
    <w:p w:rsidR="009E12E0" w:rsidRDefault="009E12E0" w:rsidP="00F453A0">
      <w:pPr>
        <w:tabs>
          <w:tab w:val="left" w:pos="0"/>
        </w:tabs>
        <w:jc w:val="center"/>
        <w:rPr>
          <w:rFonts w:cs="Calibri"/>
          <w:u w:val="single"/>
        </w:rPr>
      </w:pPr>
    </w:p>
    <w:p w:rsidR="00F453A0" w:rsidRPr="00F453A0" w:rsidRDefault="00F453A0" w:rsidP="00F453A0">
      <w:pPr>
        <w:tabs>
          <w:tab w:val="left" w:pos="0"/>
        </w:tabs>
        <w:jc w:val="center"/>
        <w:rPr>
          <w:u w:val="single"/>
        </w:rPr>
      </w:pPr>
      <w:r w:rsidRPr="00F453A0">
        <w:rPr>
          <w:rFonts w:cs="Calibri"/>
          <w:u w:val="single"/>
        </w:rPr>
        <w:t>Предложение в отношении объекта закупки</w:t>
      </w:r>
    </w:p>
    <w:p w:rsidR="00F453A0" w:rsidRDefault="00F453A0" w:rsidP="00F453A0">
      <w:pPr>
        <w:tabs>
          <w:tab w:val="left" w:pos="0"/>
        </w:tabs>
      </w:pPr>
    </w:p>
    <w:p w:rsidR="00F453A0" w:rsidRPr="004318DD" w:rsidRDefault="00F453A0" w:rsidP="00F453A0">
      <w:pPr>
        <w:suppressLineNumbers/>
        <w:tabs>
          <w:tab w:val="left" w:pos="360"/>
          <w:tab w:val="num" w:pos="576"/>
          <w:tab w:val="left" w:pos="720"/>
        </w:tabs>
        <w:spacing w:after="60"/>
        <w:jc w:val="both"/>
        <w:rPr>
          <w:color w:val="FF0000"/>
          <w:sz w:val="20"/>
          <w:szCs w:val="20"/>
        </w:rPr>
      </w:pPr>
      <w:r w:rsidRPr="006F1E54">
        <w:rPr>
          <w:i/>
          <w:color w:val="000000"/>
        </w:rPr>
        <w:t xml:space="preserve">(Здесь участник открытого конкурса в свободной форме приводит предложение в отношении объекта закупки, </w:t>
      </w:r>
      <w:r w:rsidRPr="006F1E54">
        <w:rPr>
          <w:i/>
        </w:rPr>
        <w:t xml:space="preserve">опираясь на </w:t>
      </w:r>
      <w:r>
        <w:rPr>
          <w:bCs/>
          <w:i/>
        </w:rPr>
        <w:t>Р</w:t>
      </w:r>
      <w:r w:rsidRPr="006F1E54">
        <w:rPr>
          <w:bCs/>
          <w:i/>
        </w:rPr>
        <w:t xml:space="preserve">аздел </w:t>
      </w:r>
      <w:r>
        <w:rPr>
          <w:bCs/>
          <w:i/>
          <w:lang w:val="en-US"/>
        </w:rPr>
        <w:t>III</w:t>
      </w:r>
      <w:r w:rsidRPr="006F1E54">
        <w:rPr>
          <w:i/>
        </w:rPr>
        <w:t xml:space="preserve"> «Техническое задание» конкурсной документации и </w:t>
      </w:r>
      <w:r>
        <w:rPr>
          <w:i/>
        </w:rPr>
        <w:t>Р</w:t>
      </w:r>
      <w:r w:rsidRPr="006F1E54">
        <w:rPr>
          <w:i/>
        </w:rPr>
        <w:t xml:space="preserve">аздел </w:t>
      </w:r>
      <w:r>
        <w:rPr>
          <w:i/>
          <w:lang w:val="en-US"/>
        </w:rPr>
        <w:t>IV</w:t>
      </w:r>
      <w:r w:rsidRPr="006F1E54">
        <w:rPr>
          <w:i/>
        </w:rPr>
        <w:t xml:space="preserve"> «Проект контракта»</w:t>
      </w:r>
      <w:r w:rsidRPr="006F1E54">
        <w:rPr>
          <w:i/>
          <w:color w:val="000000"/>
        </w:rPr>
        <w:t>).</w:t>
      </w:r>
    </w:p>
    <w:p w:rsidR="007E771F" w:rsidRDefault="007E771F" w:rsidP="004318DD">
      <w:pPr>
        <w:widowControl w:val="0"/>
        <w:suppressAutoHyphens/>
        <w:ind w:firstLine="540"/>
        <w:jc w:val="both"/>
        <w:rPr>
          <w:rFonts w:eastAsia="SimSun"/>
          <w:kern w:val="1"/>
          <w:lang w:eastAsia="hi-IN" w:bidi="hi-IN"/>
        </w:rPr>
      </w:pPr>
    </w:p>
    <w:p w:rsidR="004318DD" w:rsidRPr="007E771F" w:rsidRDefault="007E771F" w:rsidP="004318DD">
      <w:pPr>
        <w:widowControl w:val="0"/>
        <w:suppressAutoHyphens/>
        <w:ind w:firstLine="540"/>
        <w:jc w:val="both"/>
        <w:rPr>
          <w:rFonts w:eastAsia="SimSun"/>
          <w:kern w:val="1"/>
          <w:lang w:eastAsia="hi-IN" w:bidi="hi-IN"/>
        </w:rPr>
      </w:pPr>
      <w:r>
        <w:rPr>
          <w:rFonts w:eastAsia="SimSun"/>
          <w:kern w:val="1"/>
          <w:lang w:eastAsia="hi-IN" w:bidi="hi-IN"/>
        </w:rPr>
        <w:t>3</w:t>
      </w:r>
      <w:r w:rsidR="004318DD" w:rsidRPr="007E771F">
        <w:rPr>
          <w:rFonts w:eastAsia="SimSun"/>
          <w:kern w:val="1"/>
          <w:lang w:eastAsia="hi-IN" w:bidi="hi-IN"/>
        </w:rPr>
        <w:t>.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7E771F" w:rsidP="004318DD">
      <w:pPr>
        <w:widowControl w:val="0"/>
        <w:suppressAutoHyphens/>
        <w:ind w:firstLine="540"/>
        <w:jc w:val="both"/>
        <w:rPr>
          <w:rFonts w:eastAsia="SimSun"/>
          <w:kern w:val="1"/>
          <w:lang w:eastAsia="hi-IN" w:bidi="hi-IN"/>
        </w:rPr>
      </w:pPr>
      <w:r w:rsidRPr="007E771F">
        <w:rPr>
          <w:rFonts w:eastAsia="SimSun"/>
          <w:kern w:val="1"/>
          <w:lang w:eastAsia="hi-IN" w:bidi="hi-IN"/>
        </w:rPr>
        <w:t>4</w:t>
      </w:r>
      <w:r w:rsidR="004318DD" w:rsidRPr="007E771F">
        <w:rPr>
          <w:rFonts w:eastAsia="SimSun"/>
          <w:kern w:val="1"/>
          <w:lang w:eastAsia="hi-IN" w:bidi="hi-IN"/>
        </w:rPr>
        <w:t xml:space="preserve">.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004318DD"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w:t>
      </w:r>
      <w:r w:rsidR="00306F61">
        <w:rPr>
          <w:rFonts w:eastAsia="SimSun"/>
          <w:kern w:val="1"/>
          <w:lang w:eastAsia="hi-IN" w:bidi="hi-IN"/>
        </w:rPr>
        <w:t>нашей заявки</w:t>
      </w:r>
      <w:r w:rsidR="004318DD" w:rsidRPr="007E771F">
        <w:rPr>
          <w:rFonts w:eastAsia="SimSun"/>
          <w:kern w:val="1"/>
          <w:lang w:eastAsia="hi-IN" w:bidi="hi-IN"/>
        </w:rPr>
        <w:t>.</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7E771F" w:rsidP="004318DD">
      <w:pPr>
        <w:ind w:firstLine="540"/>
        <w:jc w:val="both"/>
      </w:pPr>
      <w:r>
        <w:t>5</w:t>
      </w:r>
      <w:r w:rsidR="004318DD" w:rsidRPr="007E771F">
        <w:t xml:space="preserve">. Настоящим гарантируем подлинность и достоверность представленных нами в составе заявки на участие в </w:t>
      </w:r>
      <w:r w:rsidR="00306F61">
        <w:t xml:space="preserve">открытом </w:t>
      </w:r>
      <w:r w:rsidR="004318DD" w:rsidRPr="007E771F">
        <w:t>конкурсе документов и сведений.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t>6</w:t>
      </w:r>
      <w:r w:rsidR="004318DD" w:rsidRPr="007E771F">
        <w:rPr>
          <w:rFonts w:eastAsia="SimSun"/>
          <w:kern w:val="1"/>
          <w:lang w:eastAsia="hi-IN" w:bidi="hi-IN"/>
        </w:rPr>
        <w:t xml:space="preserve">. В случае если наши предложения будут признаны лучшими, мы берем на себя обязательства заключить с заказчиком контракт ___________________________ </w:t>
      </w:r>
      <w:r w:rsidR="004318DD" w:rsidRPr="007E771F">
        <w:rPr>
          <w:rFonts w:eastAsia="SimSun"/>
          <w:i/>
          <w:kern w:val="1"/>
          <w:lang w:eastAsia="hi-IN" w:bidi="hi-IN"/>
        </w:rPr>
        <w:t>(указывается предмет контракта)</w:t>
      </w:r>
      <w:r w:rsidR="004318DD"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Default="007E771F" w:rsidP="007E771F">
      <w:pPr>
        <w:widowControl w:val="0"/>
        <w:suppressAutoHyphens/>
        <w:ind w:firstLine="567"/>
        <w:jc w:val="both"/>
        <w:rPr>
          <w:rFonts w:eastAsia="SimSun"/>
          <w:kern w:val="1"/>
          <w:lang w:eastAsia="hi-IN" w:bidi="hi-IN"/>
        </w:rPr>
      </w:pPr>
      <w:r>
        <w:rPr>
          <w:rFonts w:eastAsia="SimSun"/>
          <w:kern w:val="1"/>
          <w:lang w:eastAsia="hi-IN" w:bidi="hi-IN"/>
        </w:rPr>
        <w:t>7</w:t>
      </w:r>
      <w:r w:rsidR="004318DD" w:rsidRPr="007E771F">
        <w:rPr>
          <w:rFonts w:eastAsia="SimSun"/>
          <w:kern w:val="1"/>
          <w:lang w:eastAsia="hi-IN" w:bidi="hi-IN"/>
        </w:rPr>
        <w:t xml:space="preserve">. В случае если нашей заявке на участие в </w:t>
      </w:r>
      <w:r w:rsidR="00306F61">
        <w:rPr>
          <w:rFonts w:eastAsia="SimSun"/>
          <w:kern w:val="1"/>
          <w:lang w:eastAsia="hi-IN" w:bidi="hi-IN"/>
        </w:rPr>
        <w:t xml:space="preserve">открытом </w:t>
      </w:r>
      <w:r w:rsidR="004318DD" w:rsidRPr="007E771F">
        <w:rPr>
          <w:rFonts w:eastAsia="SimSun"/>
          <w:kern w:val="1"/>
          <w:lang w:eastAsia="hi-IN" w:bidi="hi-IN"/>
        </w:rPr>
        <w:t xml:space="preserve">конкурсе будет присвоен второй номер, при уклонении победителя </w:t>
      </w:r>
      <w:r w:rsidR="00306F61">
        <w:rPr>
          <w:rFonts w:eastAsia="SimSun"/>
          <w:kern w:val="1"/>
          <w:lang w:eastAsia="hi-IN" w:bidi="hi-IN"/>
        </w:rPr>
        <w:t xml:space="preserve">открытого </w:t>
      </w:r>
      <w:r w:rsidR="004318DD" w:rsidRPr="007E771F">
        <w:rPr>
          <w:rFonts w:eastAsia="SimSun"/>
          <w:kern w:val="1"/>
          <w:lang w:eastAsia="hi-IN" w:bidi="hi-IN"/>
        </w:rPr>
        <w:t>конкурса от заключения контракта, мы _______________ (</w:t>
      </w:r>
      <w:r w:rsidR="004318DD" w:rsidRPr="007E771F">
        <w:rPr>
          <w:rFonts w:eastAsia="SimSun"/>
          <w:i/>
          <w:kern w:val="1"/>
          <w:lang w:eastAsia="hi-IN" w:bidi="hi-IN"/>
        </w:rPr>
        <w:t>указать - согласны / не согласны</w:t>
      </w:r>
      <w:r w:rsidR="004318DD" w:rsidRPr="007E771F">
        <w:rPr>
          <w:rFonts w:eastAsia="SimSun"/>
          <w:kern w:val="1"/>
          <w:lang w:eastAsia="hi-IN" w:bidi="hi-IN"/>
        </w:rPr>
        <w:t xml:space="preserve">) заключить с заказчиком контракт в соответствии с требованиями конкурсной документации и условиями </w:t>
      </w:r>
      <w:r w:rsidR="00306F61">
        <w:rPr>
          <w:rFonts w:eastAsia="SimSun"/>
          <w:kern w:val="1"/>
          <w:lang w:eastAsia="hi-IN" w:bidi="hi-IN"/>
        </w:rPr>
        <w:t>нашей заявки</w:t>
      </w:r>
      <w:r w:rsidR="004318DD" w:rsidRPr="007E771F">
        <w:rPr>
          <w:rFonts w:eastAsia="SimSun"/>
          <w:kern w:val="1"/>
          <w:lang w:eastAsia="hi-IN" w:bidi="hi-IN"/>
        </w:rPr>
        <w:t xml:space="preserve"> в сроки, установленные действующим законодательством Российской Федерации.</w:t>
      </w:r>
    </w:p>
    <w:p w:rsidR="00306F61" w:rsidRPr="007E771F" w:rsidRDefault="00306F61" w:rsidP="007E771F">
      <w:pPr>
        <w:widowControl w:val="0"/>
        <w:suppressAutoHyphens/>
        <w:ind w:firstLine="567"/>
        <w:jc w:val="both"/>
        <w:rPr>
          <w:rFonts w:eastAsia="SimSun"/>
          <w:kern w:val="1"/>
          <w:lang w:eastAsia="hi-IN" w:bidi="hi-IN"/>
        </w:rPr>
      </w:pPr>
      <w:r>
        <w:rPr>
          <w:rFonts w:eastAsia="SimSun"/>
          <w:kern w:val="1"/>
          <w:lang w:eastAsia="hi-IN" w:bidi="hi-IN"/>
        </w:rPr>
        <w:t xml:space="preserve">8. </w:t>
      </w:r>
      <w:r w:rsidRPr="00306F61">
        <w:rPr>
          <w:rFonts w:eastAsia="SimSun"/>
          <w:kern w:val="1"/>
          <w:lang w:eastAsia="hi-IN" w:bidi="hi-IN"/>
        </w:rPr>
        <w:t xml:space="preserve">Подтверждаем, что мы извещены о включении сведений о ___________________________ </w:t>
      </w:r>
      <w:r w:rsidRPr="00306F61">
        <w:rPr>
          <w:rFonts w:eastAsia="SimSun"/>
          <w:i/>
          <w:kern w:val="1"/>
          <w:lang w:eastAsia="hi-IN" w:bidi="hi-IN"/>
        </w:rPr>
        <w:t>(наименование участника закупки)</w:t>
      </w:r>
      <w:r w:rsidRPr="00306F61">
        <w:rPr>
          <w:rFonts w:eastAsia="SimSun"/>
          <w:kern w:val="1"/>
          <w:lang w:eastAsia="hi-IN" w:bidi="hi-IN"/>
        </w:rPr>
        <w:t xml:space="preserve"> в Реестр недобросовестных поставщиков в случае уклонения нами от заключения контракта.</w:t>
      </w:r>
    </w:p>
    <w:p w:rsidR="004318DD" w:rsidRPr="007E771F" w:rsidRDefault="00306F61" w:rsidP="007E771F">
      <w:pPr>
        <w:widowControl w:val="0"/>
        <w:suppressAutoHyphens/>
        <w:ind w:firstLine="567"/>
        <w:rPr>
          <w:rFonts w:eastAsia="SimSun"/>
          <w:i/>
          <w:kern w:val="1"/>
          <w:lang w:eastAsia="hi-IN" w:bidi="hi-IN"/>
        </w:rPr>
      </w:pPr>
      <w:r>
        <w:rPr>
          <w:rFonts w:eastAsia="SimSun"/>
          <w:kern w:val="1"/>
          <w:lang w:eastAsia="hi-IN" w:bidi="hi-IN"/>
        </w:rPr>
        <w:t>9</w:t>
      </w:r>
      <w:r w:rsidR="004318DD" w:rsidRPr="007E771F">
        <w:rPr>
          <w:rFonts w:eastAsia="SimSun"/>
          <w:kern w:val="1"/>
          <w:lang w:eastAsia="hi-IN" w:bidi="hi-IN"/>
        </w:rPr>
        <w:t>. Сообщаем, что для оперативного уведомления по вопросам организационного характера нами уполномочен</w:t>
      </w:r>
      <w:r>
        <w:rPr>
          <w:rFonts w:eastAsia="SimSun"/>
          <w:kern w:val="1"/>
          <w:lang w:eastAsia="hi-IN" w:bidi="hi-IN"/>
        </w:rPr>
        <w:t>:</w:t>
      </w:r>
      <w:r w:rsidR="004318DD" w:rsidRPr="007E771F">
        <w:rPr>
          <w:rFonts w:eastAsia="SimSun"/>
          <w:kern w:val="1"/>
          <w:lang w:eastAsia="hi-IN" w:bidi="hi-IN"/>
        </w:rPr>
        <w:t xml:space="preserve"> ____________________________________________________________________</w:t>
      </w:r>
    </w:p>
    <w:p w:rsidR="004318DD" w:rsidRPr="00034214" w:rsidRDefault="004318DD" w:rsidP="004318DD">
      <w:pPr>
        <w:widowControl w:val="0"/>
        <w:suppressAutoHyphens/>
        <w:ind w:firstLine="709"/>
        <w:rPr>
          <w:rFonts w:eastAsia="SimSun"/>
          <w:i/>
          <w:kern w:val="1"/>
          <w:sz w:val="20"/>
          <w:szCs w:val="20"/>
          <w:lang w:eastAsia="hi-IN" w:bidi="hi-IN"/>
        </w:rPr>
      </w:pPr>
      <w:r w:rsidRPr="00034214">
        <w:rPr>
          <w:rFonts w:eastAsia="SimSun"/>
          <w:i/>
          <w:kern w:val="1"/>
          <w:sz w:val="20"/>
          <w:szCs w:val="20"/>
          <w:lang w:eastAsia="hi-IN" w:bidi="hi-IN"/>
        </w:rPr>
        <w:t xml:space="preserve">(Ф.И.О., телефон уполномоченного лица </w:t>
      </w:r>
      <w:r w:rsidR="00306F61" w:rsidRPr="00034214">
        <w:rPr>
          <w:rFonts w:eastAsia="SimSun"/>
          <w:i/>
          <w:kern w:val="1"/>
          <w:sz w:val="20"/>
          <w:szCs w:val="20"/>
          <w:lang w:eastAsia="hi-IN" w:bidi="hi-IN"/>
        </w:rPr>
        <w:t>у</w:t>
      </w:r>
      <w:r w:rsidRPr="00034214">
        <w:rPr>
          <w:rFonts w:eastAsia="SimSun"/>
          <w:i/>
          <w:kern w:val="1"/>
          <w:sz w:val="20"/>
          <w:szCs w:val="20"/>
          <w:lang w:eastAsia="hi-IN" w:bidi="hi-IN"/>
        </w:rPr>
        <w:t>частника з</w:t>
      </w:r>
      <w:r w:rsidR="007B3A16">
        <w:rPr>
          <w:rFonts w:eastAsia="SimSun"/>
          <w:i/>
          <w:kern w:val="1"/>
          <w:sz w:val="20"/>
          <w:szCs w:val="20"/>
          <w:lang w:eastAsia="hi-IN" w:bidi="hi-IN"/>
        </w:rPr>
        <w:t>акупки</w:t>
      </w:r>
      <w:r w:rsidRPr="00034214">
        <w:rPr>
          <w:rFonts w:eastAsia="SimSun"/>
          <w:i/>
          <w:kern w:val="1"/>
          <w:sz w:val="20"/>
          <w:szCs w:val="20"/>
          <w:lang w:eastAsia="hi-IN" w:bidi="hi-IN"/>
        </w:rPr>
        <w:t>)</w:t>
      </w:r>
    </w:p>
    <w:p w:rsidR="00306F61" w:rsidRDefault="00306F61" w:rsidP="004318DD">
      <w:pPr>
        <w:widowControl w:val="0"/>
        <w:suppressAutoHyphens/>
        <w:ind w:firstLine="709"/>
        <w:rPr>
          <w:rFonts w:eastAsia="SimSun"/>
          <w:i/>
          <w:kern w:val="1"/>
          <w:sz w:val="22"/>
          <w:szCs w:val="22"/>
          <w:lang w:eastAsia="hi-IN" w:bidi="hi-IN"/>
        </w:rPr>
      </w:pPr>
    </w:p>
    <w:p w:rsidR="00306F61" w:rsidRPr="00D83095" w:rsidRDefault="00306F61" w:rsidP="00306F61">
      <w:pPr>
        <w:tabs>
          <w:tab w:val="left" w:pos="0"/>
        </w:tabs>
        <w:ind w:firstLine="567"/>
      </w:pPr>
      <w:r w:rsidRPr="00306F61">
        <w:t>10</w:t>
      </w:r>
      <w:r w:rsidRPr="00D83095">
        <w:rPr>
          <w:b/>
        </w:rPr>
        <w:t>.</w:t>
      </w:r>
      <w:r w:rsidRPr="00D83095">
        <w:t xml:space="preserve"> Банковские реквизиты участника </w:t>
      </w:r>
      <w:r>
        <w:t>открытого конкурса:</w:t>
      </w:r>
    </w:p>
    <w:p w:rsidR="00306F61" w:rsidRPr="00D83095" w:rsidRDefault="007B3A16" w:rsidP="00306F61">
      <w:pPr>
        <w:tabs>
          <w:tab w:val="left" w:pos="0"/>
        </w:tabs>
        <w:outlineLvl w:val="0"/>
      </w:pPr>
      <w:r>
        <w:t>ИНН _________, КПП __________, ОКПО _________, ОКТМО _____________</w:t>
      </w:r>
    </w:p>
    <w:p w:rsidR="00306F61" w:rsidRPr="00D83095" w:rsidRDefault="00306F61" w:rsidP="00306F61">
      <w:pPr>
        <w:tabs>
          <w:tab w:val="left" w:pos="0"/>
        </w:tabs>
      </w:pPr>
      <w:r w:rsidRPr="00D83095">
        <w:t>Наименование и местонахождение обслуживающего банка ____________________</w:t>
      </w:r>
    </w:p>
    <w:p w:rsidR="00306F61" w:rsidRPr="00D83095" w:rsidRDefault="00306F61" w:rsidP="00306F61">
      <w:pPr>
        <w:tabs>
          <w:tab w:val="left" w:pos="0"/>
        </w:tabs>
      </w:pPr>
      <w:r w:rsidRPr="00D83095">
        <w:t>Расчетный счет ____________________</w:t>
      </w:r>
    </w:p>
    <w:p w:rsidR="00306F61" w:rsidRPr="00D83095" w:rsidRDefault="00306F61" w:rsidP="00306F61">
      <w:pPr>
        <w:tabs>
          <w:tab w:val="left" w:pos="0"/>
        </w:tabs>
      </w:pPr>
      <w:r w:rsidRPr="00D83095">
        <w:t>Корреспондентский счет ____________________</w:t>
      </w:r>
    </w:p>
    <w:p w:rsidR="00306F61" w:rsidRDefault="00306F61" w:rsidP="00306F61">
      <w:pPr>
        <w:tabs>
          <w:tab w:val="left" w:pos="0"/>
        </w:tabs>
      </w:pPr>
      <w:r w:rsidRPr="00D83095">
        <w:t>Код БИК ____________________</w:t>
      </w:r>
    </w:p>
    <w:p w:rsidR="00306F61" w:rsidRPr="00D83095" w:rsidRDefault="00306F61" w:rsidP="00306F61">
      <w:pPr>
        <w:tabs>
          <w:tab w:val="left" w:pos="0"/>
        </w:tabs>
        <w:ind w:firstLine="567"/>
      </w:pPr>
      <w:r w:rsidRPr="00306F61">
        <w:lastRenderedPageBreak/>
        <w:t>11.</w:t>
      </w:r>
      <w:r w:rsidRPr="001B439A">
        <w:rPr>
          <w:noProof/>
        </w:rPr>
        <w:t> </w:t>
      </w:r>
      <w:r w:rsidRPr="00D83095">
        <w:t>Корреспонденцию в наш адрес просим направлять по адресу: ________________________________________________________</w:t>
      </w:r>
      <w:r>
        <w:t>____</w:t>
      </w:r>
      <w:r w:rsidRPr="00D83095">
        <w:t>_________________</w:t>
      </w:r>
      <w:r>
        <w:t>.</w:t>
      </w:r>
    </w:p>
    <w:p w:rsidR="00306F61" w:rsidRPr="007E771F" w:rsidRDefault="00306F61" w:rsidP="004318DD">
      <w:pPr>
        <w:widowControl w:val="0"/>
        <w:suppressAutoHyphens/>
        <w:ind w:firstLine="709"/>
        <w:rPr>
          <w:rFonts w:eastAsia="SimSun"/>
          <w:kern w:val="1"/>
          <w:sz w:val="22"/>
          <w:szCs w:val="22"/>
          <w:lang w:eastAsia="hi-IN" w:bidi="hi-IN"/>
        </w:rPr>
      </w:pPr>
    </w:p>
    <w:p w:rsidR="004318DD" w:rsidRPr="007E771F" w:rsidRDefault="00306F61" w:rsidP="00034214">
      <w:pPr>
        <w:widowControl w:val="0"/>
        <w:suppressAutoHyphens/>
        <w:ind w:firstLine="567"/>
        <w:jc w:val="both"/>
        <w:rPr>
          <w:rFonts w:eastAsia="SimSun"/>
          <w:kern w:val="1"/>
          <w:lang w:eastAsia="hi-IN" w:bidi="hi-IN"/>
        </w:rPr>
      </w:pPr>
      <w:r>
        <w:rPr>
          <w:rFonts w:eastAsia="SimSun"/>
          <w:kern w:val="1"/>
          <w:lang w:eastAsia="hi-IN" w:bidi="hi-IN"/>
        </w:rPr>
        <w:t>12</w:t>
      </w:r>
      <w:r w:rsidR="004318DD" w:rsidRPr="007E771F">
        <w:rPr>
          <w:rFonts w:eastAsia="SimSun"/>
          <w:kern w:val="1"/>
          <w:lang w:eastAsia="hi-IN" w:bidi="hi-IN"/>
        </w:rPr>
        <w:t xml:space="preserve">. </w:t>
      </w:r>
      <w:r w:rsidR="00034214" w:rsidRPr="00034214">
        <w:rPr>
          <w:rFonts w:eastAsia="SimSun"/>
          <w:kern w:val="1"/>
          <w:lang w:eastAsia="hi-IN" w:bidi="hi-IN"/>
        </w:rPr>
        <w:t>К настоящей заявке на участие в открытом конкурсе прилагаются документы, являющиеся неотъемлемой частью нашей заявки на участие в открытом конкурсе, согласно описи - на _____ стр.</w:t>
      </w:r>
    </w:p>
    <w:p w:rsidR="004318DD" w:rsidRDefault="004318DD" w:rsidP="004318DD">
      <w:pPr>
        <w:widowControl w:val="0"/>
        <w:suppressAutoHyphens/>
        <w:rPr>
          <w:rFonts w:eastAsia="SimSun"/>
          <w:kern w:val="1"/>
          <w:lang w:eastAsia="hi-IN" w:bidi="hi-IN"/>
        </w:rPr>
      </w:pPr>
    </w:p>
    <w:p w:rsidR="00034214" w:rsidRDefault="00034214" w:rsidP="004318DD">
      <w:pPr>
        <w:widowControl w:val="0"/>
        <w:suppressAutoHyphens/>
        <w:rPr>
          <w:rFonts w:eastAsia="SimSun"/>
          <w:kern w:val="1"/>
          <w:lang w:eastAsia="hi-IN" w:bidi="hi-IN"/>
        </w:rPr>
      </w:pPr>
    </w:p>
    <w:p w:rsidR="00034214" w:rsidRDefault="004318DD" w:rsidP="004318DD">
      <w:pPr>
        <w:widowControl w:val="0"/>
        <w:tabs>
          <w:tab w:val="left" w:pos="2385"/>
        </w:tabs>
        <w:suppressAutoHyphens/>
        <w:ind w:right="-104"/>
        <w:rPr>
          <w:rFonts w:eastAsia="SimSun"/>
          <w:b/>
          <w:kern w:val="1"/>
          <w:lang w:eastAsia="hi-IN" w:bidi="hi-IN"/>
        </w:rPr>
      </w:pPr>
      <w:r w:rsidRPr="007E771F">
        <w:rPr>
          <w:rFonts w:eastAsia="SimSun"/>
          <w:b/>
          <w:kern w:val="1"/>
          <w:lang w:eastAsia="hi-IN" w:bidi="hi-IN"/>
        </w:rPr>
        <w:t>Участник открытого конкурса</w:t>
      </w:r>
    </w:p>
    <w:p w:rsidR="004318DD" w:rsidRPr="007E771F" w:rsidRDefault="004318DD" w:rsidP="00034214">
      <w:pPr>
        <w:widowControl w:val="0"/>
        <w:tabs>
          <w:tab w:val="left" w:pos="2385"/>
        </w:tabs>
        <w:suppressAutoHyphens/>
        <w:ind w:right="-104"/>
        <w:rPr>
          <w:rFonts w:eastAsia="SimSun"/>
          <w:kern w:val="1"/>
          <w:lang w:eastAsia="hi-IN" w:bidi="hi-IN"/>
        </w:rPr>
      </w:pPr>
      <w:r w:rsidRPr="007E771F">
        <w:rPr>
          <w:rFonts w:eastAsia="SimSun"/>
          <w:b/>
          <w:kern w:val="1"/>
          <w:lang w:eastAsia="hi-IN" w:bidi="hi-IN"/>
        </w:rPr>
        <w:t>(уполномоченный представитель)</w:t>
      </w:r>
      <w:r w:rsidRPr="007E771F">
        <w:rPr>
          <w:rFonts w:eastAsia="SimSun"/>
          <w:kern w:val="1"/>
          <w:lang w:eastAsia="hi-IN" w:bidi="hi-IN"/>
        </w:rPr>
        <w:t>____________________________  (Ф.И.О.)</w:t>
      </w:r>
      <w:r w:rsidRPr="007E771F">
        <w:rPr>
          <w:rFonts w:eastAsia="SimSun"/>
          <w:kern w:val="1"/>
          <w:lang w:eastAsia="hi-IN" w:bidi="hi-IN"/>
        </w:rPr>
        <w:tab/>
      </w:r>
    </w:p>
    <w:p w:rsidR="004318DD" w:rsidRPr="007E771F" w:rsidRDefault="00E6154A" w:rsidP="004318DD">
      <w:pPr>
        <w:widowControl w:val="0"/>
        <w:tabs>
          <w:tab w:val="left" w:pos="5385"/>
        </w:tabs>
        <w:suppressAutoHyphens/>
        <w:rPr>
          <w:rFonts w:eastAsia="SimSun"/>
          <w:i/>
          <w:kern w:val="1"/>
          <w:lang w:eastAsia="hi-IN" w:bidi="hi-IN"/>
        </w:rPr>
      </w:pPr>
      <w:r>
        <w:rPr>
          <w:rFonts w:eastAsia="SimSun"/>
          <w:i/>
          <w:kern w:val="1"/>
          <w:lang w:eastAsia="hi-IN" w:bidi="hi-IN"/>
        </w:rPr>
        <w:t xml:space="preserve">                                                                                   </w:t>
      </w:r>
      <w:r w:rsidR="004318DD" w:rsidRPr="007E771F">
        <w:rPr>
          <w:rFonts w:eastAsia="SimSun"/>
          <w:i/>
          <w:kern w:val="1"/>
          <w:lang w:eastAsia="hi-IN" w:bidi="hi-IN"/>
        </w:rPr>
        <w:t>(подпись)</w:t>
      </w:r>
    </w:p>
    <w:p w:rsidR="00C84D7F" w:rsidRPr="00FC4269" w:rsidRDefault="00C84D7F"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2C0C82" w:rsidRPr="0083568D" w:rsidRDefault="002C0C82" w:rsidP="002C0C82">
      <w:pPr>
        <w:widowControl w:val="0"/>
        <w:suppressAutoHyphens/>
        <w:rPr>
          <w:rFonts w:eastAsia="SimSun" w:cs="Mangal"/>
          <w:kern w:val="1"/>
          <w:sz w:val="20"/>
          <w:szCs w:val="20"/>
          <w:lang w:eastAsia="hi-IN" w:bidi="hi-IN"/>
        </w:rPr>
      </w:pPr>
      <w:r w:rsidRPr="0083568D">
        <w:rPr>
          <w:rFonts w:eastAsia="SimSun" w:cs="Mangal"/>
          <w:kern w:val="1"/>
          <w:sz w:val="20"/>
          <w:szCs w:val="20"/>
          <w:lang w:eastAsia="hi-IN" w:bidi="hi-IN"/>
        </w:rPr>
        <w:lastRenderedPageBreak/>
        <w:t>На бланке организации</w:t>
      </w:r>
    </w:p>
    <w:p w:rsidR="001F10BE" w:rsidRDefault="002C0C82" w:rsidP="00457395">
      <w:r w:rsidRPr="0083568D">
        <w:rPr>
          <w:rFonts w:eastAsia="SimSun" w:cs="Mangal"/>
          <w:kern w:val="1"/>
          <w:sz w:val="20"/>
          <w:szCs w:val="20"/>
          <w:lang w:eastAsia="hi-IN" w:bidi="hi-IN"/>
        </w:rPr>
        <w:t>Дата, исх. номер</w:t>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1F10BE" w:rsidRPr="0067433A">
        <w:t>«Форма № 3»</w:t>
      </w:r>
    </w:p>
    <w:p w:rsidR="00094713" w:rsidRDefault="00094713" w:rsidP="001F10BE">
      <w:pPr>
        <w:jc w:val="right"/>
      </w:pPr>
    </w:p>
    <w:p w:rsidR="00094713" w:rsidRPr="00094713" w:rsidRDefault="00094713" w:rsidP="00094713">
      <w:pPr>
        <w:keepNext/>
        <w:jc w:val="center"/>
        <w:outlineLvl w:val="1"/>
        <w:rPr>
          <w:b/>
        </w:rPr>
      </w:pPr>
      <w:bookmarkStart w:id="70" w:name="_Toc263772180"/>
      <w:bookmarkStart w:id="71" w:name="_Toc295467319"/>
      <w:r w:rsidRPr="00094713">
        <w:rPr>
          <w:b/>
        </w:rPr>
        <w:t xml:space="preserve">ДОВЕРЕННОСТЬ НА УПОЛНОМОЧЕННОЕ ЛИЦО, ИМЕЮЩЕЕ ПРАВО ПОДПИСИ И ПРЕДСТАВЛЕНИЕ ИНТЕРЕСОВ ОТ ИМЕНИ УЧАСТНИКА </w:t>
      </w:r>
      <w:bookmarkEnd w:id="70"/>
      <w:bookmarkEnd w:id="71"/>
      <w:r w:rsidRPr="00094713">
        <w:rPr>
          <w:b/>
        </w:rPr>
        <w:t>ОТКРЫТОГО КОНКУРСА</w:t>
      </w:r>
    </w:p>
    <w:p w:rsidR="00094713" w:rsidRPr="00E075A7" w:rsidRDefault="00E075A7" w:rsidP="00E075A7">
      <w:pPr>
        <w:widowControl w:val="0"/>
        <w:suppressAutoHyphens/>
        <w:jc w:val="center"/>
        <w:rPr>
          <w:rFonts w:eastAsia="SimSun" w:cs="Mangal"/>
          <w:i/>
          <w:kern w:val="1"/>
          <w:sz w:val="20"/>
          <w:szCs w:val="20"/>
          <w:lang w:eastAsia="hi-IN" w:bidi="hi-IN"/>
        </w:rPr>
      </w:pPr>
      <w:r w:rsidRPr="00E075A7">
        <w:rPr>
          <w:i/>
          <w:sz w:val="20"/>
          <w:szCs w:val="20"/>
        </w:rPr>
        <w:t xml:space="preserve">(представляется в случае если документы заявки на участие в </w:t>
      </w:r>
      <w:r w:rsidR="00034214">
        <w:rPr>
          <w:i/>
          <w:sz w:val="20"/>
          <w:szCs w:val="20"/>
        </w:rPr>
        <w:t xml:space="preserve">открытом </w:t>
      </w:r>
      <w:r w:rsidRPr="00E075A7">
        <w:rPr>
          <w:i/>
          <w:sz w:val="20"/>
          <w:szCs w:val="20"/>
        </w:rPr>
        <w:t>конкурсе подписываются не руководителем)</w:t>
      </w:r>
    </w:p>
    <w:p w:rsidR="00094713" w:rsidRPr="0083568D"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Город  __________________   __________________________</w:t>
      </w:r>
      <w:r w:rsidR="00604662">
        <w:rPr>
          <w:rFonts w:eastAsia="SimSun" w:cs="Mangal"/>
          <w:kern w:val="1"/>
          <w:lang w:eastAsia="hi-IN" w:bidi="hi-IN"/>
        </w:rPr>
        <w:t>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w:t>
      </w:r>
      <w:r w:rsidR="00604662">
        <w:rPr>
          <w:rFonts w:eastAsia="SimSun" w:cs="Mangal"/>
          <w:kern w:val="1"/>
          <w:lang w:eastAsia="hi-IN" w:bidi="hi-IN"/>
        </w:rPr>
        <w:t>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w:t>
      </w:r>
      <w:r w:rsidR="00604662">
        <w:t>________</w:t>
      </w:r>
      <w:r w:rsidRPr="00094713">
        <w:t>,</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i/>
          <w:kern w:val="1"/>
          <w:sz w:val="20"/>
          <w:szCs w:val="20"/>
          <w:lang w:eastAsia="hi-IN" w:bidi="hi-IN"/>
        </w:rPr>
      </w:pPr>
      <w:r w:rsidRPr="00094713">
        <w:rPr>
          <w:rFonts w:eastAsia="SimSun" w:cs="Mangal"/>
          <w:i/>
          <w:kern w:val="1"/>
          <w:sz w:val="20"/>
          <w:szCs w:val="20"/>
          <w:lang w:eastAsia="hi-IN" w:bidi="hi-IN"/>
        </w:rPr>
        <w:t>(наименование открытого конкурса, № извещения)</w:t>
      </w:r>
    </w:p>
    <w:p w:rsidR="00094713" w:rsidRPr="00094713" w:rsidRDefault="00094713" w:rsidP="00034214">
      <w:pPr>
        <w:spacing w:line="320" w:lineRule="exact"/>
        <w:rPr>
          <w:i/>
          <w:sz w:val="20"/>
          <w:szCs w:val="20"/>
        </w:rPr>
      </w:pPr>
      <w:r w:rsidRPr="00094713">
        <w:t xml:space="preserve">проводимом </w:t>
      </w:r>
      <w:r w:rsidR="00034214">
        <w:t xml:space="preserve"> МУП «Водоканал».</w:t>
      </w:r>
    </w:p>
    <w:p w:rsidR="00094713" w:rsidRPr="00094713" w:rsidRDefault="00034214" w:rsidP="00034214">
      <w:pPr>
        <w:ind w:firstLine="567"/>
        <w:jc w:val="both"/>
      </w:pPr>
      <w:r w:rsidRPr="00034214">
        <w:t xml:space="preserve">В целях выполнения данного поручения он уполномочен представлять </w:t>
      </w:r>
      <w:r>
        <w:t>Единой</w:t>
      </w:r>
      <w:r w:rsidRPr="00034214">
        <w:t xml:space="preserve"> комиссии необходимые документы, подписывать и получать от имени участника закупки – доверителя все документы, связанные с выполнением данного поручения.</w:t>
      </w:r>
    </w:p>
    <w:p w:rsidR="00094713" w:rsidRDefault="00094713" w:rsidP="00094713"/>
    <w:p w:rsidR="00094713" w:rsidRDefault="00094713" w:rsidP="00094713"/>
    <w:p w:rsidR="00094713" w:rsidRDefault="00094713"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094713" w:rsidRDefault="00094713" w:rsidP="00094713"/>
    <w:p w:rsidR="00094713" w:rsidRDefault="00094713" w:rsidP="00094713"/>
    <w:p w:rsidR="00094713" w:rsidRPr="00094713" w:rsidRDefault="00094713" w:rsidP="00094713">
      <w:r w:rsidRPr="00094713">
        <w:t>Доверенность действительна  по  «____»  ____________________ 20___ г.</w:t>
      </w:r>
    </w:p>
    <w:p w:rsidR="00094713" w:rsidRDefault="00094713" w:rsidP="00094713"/>
    <w:p w:rsidR="00034214" w:rsidRPr="00343E85" w:rsidRDefault="00034214" w:rsidP="00034214">
      <w:pPr>
        <w:shd w:val="clear" w:color="auto" w:fill="FFFFFF"/>
        <w:spacing w:before="278"/>
        <w:ind w:left="-142"/>
        <w:outlineLvl w:val="0"/>
      </w:pPr>
      <w:r w:rsidRPr="00343E85">
        <w:rPr>
          <w:b/>
          <w:bCs/>
        </w:rPr>
        <w:t>Участник закупки</w:t>
      </w:r>
    </w:p>
    <w:p w:rsidR="00094713" w:rsidRPr="00094713" w:rsidRDefault="00034214" w:rsidP="00034214">
      <w:r w:rsidRPr="00343E85">
        <w:rPr>
          <w:b/>
          <w:bCs/>
          <w:spacing w:val="-1"/>
        </w:rPr>
        <w:t>(уполномоченный представитель)</w:t>
      </w:r>
      <w:r w:rsidR="00094713" w:rsidRPr="00094713">
        <w:t xml:space="preserve"> ____________________ ( ___________________ )</w:t>
      </w:r>
    </w:p>
    <w:p w:rsidR="00094713" w:rsidRPr="00094713" w:rsidRDefault="00034214" w:rsidP="00034214">
      <w:pPr>
        <w:rPr>
          <w:vertAlign w:val="superscript"/>
        </w:rPr>
      </w:pPr>
      <w:r>
        <w:rPr>
          <w:vertAlign w:val="superscript"/>
        </w:rPr>
        <w:t xml:space="preserve">                                                                                                                        (подпись)</w:t>
      </w:r>
      <w:r w:rsidR="00C07837">
        <w:rPr>
          <w:vertAlign w:val="superscript"/>
        </w:rPr>
        <w:t xml:space="preserve">                                            </w:t>
      </w:r>
      <w:r w:rsidR="00094713" w:rsidRPr="00094713">
        <w:rPr>
          <w:vertAlign w:val="superscript"/>
        </w:rPr>
        <w:t>(Ф.И.О.)</w:t>
      </w:r>
    </w:p>
    <w:p w:rsidR="00094713" w:rsidRPr="00094713" w:rsidRDefault="00094713" w:rsidP="00094713">
      <w:pPr>
        <w:ind w:left="5813"/>
      </w:pPr>
      <w:r w:rsidRPr="00094713">
        <w:t>М.П.</w:t>
      </w:r>
    </w:p>
    <w:p w:rsidR="002C0C82" w:rsidRDefault="002C0C82" w:rsidP="002C0C82">
      <w:pPr>
        <w:keepNext/>
        <w:jc w:val="right"/>
        <w:outlineLvl w:val="1"/>
        <w:rPr>
          <w:b/>
          <w:lang w:eastAsia="en-US"/>
        </w:rPr>
      </w:pPr>
      <w:r w:rsidRPr="0067433A">
        <w:lastRenderedPageBreak/>
        <w:t xml:space="preserve">«Форма № </w:t>
      </w:r>
      <w:r>
        <w:t>4</w:t>
      </w:r>
      <w:r w:rsidRPr="0067433A">
        <w:t>»</w:t>
      </w:r>
    </w:p>
    <w:p w:rsidR="00094713" w:rsidRPr="00094713" w:rsidRDefault="00094713" w:rsidP="00094713">
      <w:pPr>
        <w:keepNext/>
        <w:jc w:val="right"/>
        <w:outlineLvl w:val="1"/>
        <w:rPr>
          <w:bCs/>
          <w:i/>
          <w:iCs/>
          <w:sz w:val="20"/>
          <w:szCs w:val="20"/>
          <w:lang w:eastAsia="en-US"/>
        </w:rPr>
      </w:pPr>
      <w:bookmarkStart w:id="72" w:name="_Toc263772182"/>
      <w:bookmarkStart w:id="73" w:name="_Toc295467321"/>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604662" w:rsidRDefault="002C0C82" w:rsidP="00604662">
      <w:pPr>
        <w:keepNext/>
        <w:outlineLvl w:val="1"/>
      </w:pPr>
      <w:r w:rsidRPr="00094713">
        <w:rPr>
          <w:rFonts w:eastAsia="SimSun" w:cs="Mangal"/>
          <w:kern w:val="1"/>
          <w:sz w:val="20"/>
          <w:szCs w:val="20"/>
          <w:lang w:eastAsia="hi-IN" w:bidi="hi-IN"/>
        </w:rPr>
        <w:t>Дата, исх. номер</w:t>
      </w:r>
    </w:p>
    <w:p w:rsidR="002C0C82" w:rsidRDefault="002C0C82" w:rsidP="00604662">
      <w:pPr>
        <w:keepNext/>
        <w:outlineLvl w:val="1"/>
        <w:rPr>
          <w:b/>
          <w:bCs/>
          <w:sz w:val="20"/>
          <w:szCs w:val="20"/>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094713" w:rsidRPr="00094713" w:rsidRDefault="00094713" w:rsidP="002C0C82">
      <w:pPr>
        <w:keepNext/>
        <w:jc w:val="center"/>
        <w:outlineLvl w:val="1"/>
        <w:rPr>
          <w:b/>
          <w:bCs/>
          <w:lang w:eastAsia="en-US"/>
        </w:rPr>
      </w:pPr>
      <w:r w:rsidRPr="00094713">
        <w:rPr>
          <w:b/>
          <w:bCs/>
          <w:lang w:eastAsia="en-US"/>
        </w:rPr>
        <w:t>ЗАПРОС О РАЗЪЯСНЕНИИ ПОЛОЖЕНИЙ КОНКУРСНОЙ ДОКУМЕНТАЦИИ</w:t>
      </w:r>
      <w:bookmarkEnd w:id="72"/>
      <w:bookmarkEnd w:id="73"/>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2C0C82">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kern w:val="1"/>
          <w:sz w:val="20"/>
          <w:szCs w:val="20"/>
          <w:lang w:eastAsia="hi-IN" w:bidi="hi-IN"/>
        </w:rPr>
      </w:pPr>
      <w:r w:rsidRPr="00094713">
        <w:rPr>
          <w:rFonts w:eastAsia="SimSun" w:cs="Mangal"/>
          <w:kern w:val="1"/>
          <w:sz w:val="20"/>
          <w:szCs w:val="20"/>
          <w:lang w:eastAsia="hi-IN" w:bidi="hi-IN"/>
        </w:rPr>
        <w:t>Заказчику «____»_____________20__ г.</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ЗАПРОС</w:t>
      </w: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 xml:space="preserve">о разъяснении положений конкурсной документации </w:t>
      </w:r>
    </w:p>
    <w:p w:rsidR="00094713" w:rsidRPr="00094713" w:rsidRDefault="00094713" w:rsidP="00094713">
      <w:pPr>
        <w:widowControl w:val="0"/>
        <w:suppressAutoHyphens/>
        <w:jc w:val="center"/>
        <w:rPr>
          <w:rFonts w:eastAsia="SimSun" w:cs="Mangal"/>
          <w:b/>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Прошу Вас разъяснить следующие положения конкурсной документации </w:t>
      </w:r>
      <w:r w:rsidR="001D5138">
        <w:rPr>
          <w:rFonts w:eastAsia="SimSun" w:cs="Mangal"/>
          <w:kern w:val="1"/>
          <w:lang w:eastAsia="hi-IN" w:bidi="hi-IN"/>
        </w:rPr>
        <w:t xml:space="preserve">открытого конкурса на </w:t>
      </w:r>
      <w:r w:rsidRPr="00094713">
        <w:rPr>
          <w:rFonts w:eastAsia="SimSun" w:cs="Mangal"/>
          <w:kern w:val="1"/>
          <w:lang w:eastAsia="hi-IN" w:bidi="hi-IN"/>
        </w:rPr>
        <w:t xml:space="preserve">_____________________ </w:t>
      </w:r>
      <w:r w:rsidRPr="00094713">
        <w:rPr>
          <w:rFonts w:eastAsia="SimSun" w:cs="Mangal"/>
          <w:i/>
          <w:kern w:val="1"/>
          <w:lang w:eastAsia="hi-IN" w:bidi="hi-IN"/>
        </w:rPr>
        <w:t xml:space="preserve">(наименование открытого конкурса), </w:t>
      </w:r>
      <w:r w:rsidRPr="00094713">
        <w:rPr>
          <w:rFonts w:eastAsia="SimSun" w:cs="Mangal"/>
          <w:kern w:val="1"/>
          <w:lang w:eastAsia="hi-IN" w:bidi="hi-IN"/>
        </w:rPr>
        <w:t>№ извещения</w:t>
      </w:r>
      <w:r w:rsidRPr="00094713">
        <w:rPr>
          <w:rFonts w:eastAsia="SimSun" w:cs="Mangal"/>
          <w:i/>
          <w:kern w:val="1"/>
          <w:lang w:eastAsia="hi-IN" w:bidi="hi-IN"/>
        </w:rPr>
        <w:t xml:space="preserve"> __________</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828"/>
        <w:gridCol w:w="2587"/>
        <w:gridCol w:w="4451"/>
      </w:tblGrid>
      <w:tr w:rsidR="00094713" w:rsidRPr="00094713" w:rsidTr="00E7356C">
        <w:tc>
          <w:tcPr>
            <w:tcW w:w="73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Содержание запроса на разъяснение положений конкурсной документации</w:t>
            </w:r>
          </w:p>
        </w:tc>
      </w:tr>
      <w:tr w:rsidR="00094713" w:rsidRPr="00094713" w:rsidTr="00E7356C">
        <w:tc>
          <w:tcPr>
            <w:tcW w:w="73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1</w:t>
            </w:r>
          </w:p>
        </w:tc>
        <w:tc>
          <w:tcPr>
            <w:tcW w:w="187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2</w:t>
            </w:r>
          </w:p>
        </w:tc>
        <w:tc>
          <w:tcPr>
            <w:tcW w:w="273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3</w:t>
            </w:r>
          </w:p>
        </w:tc>
        <w:tc>
          <w:tcPr>
            <w:tcW w:w="486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4</w:t>
            </w: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bl>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Ответ на запрос прошу направить: __________________________________________</w:t>
      </w:r>
      <w:r w:rsidR="001D5138">
        <w:rPr>
          <w:rFonts w:eastAsia="SimSun" w:cs="Mangal"/>
          <w:kern w:val="1"/>
          <w:lang w:eastAsia="hi-IN" w:bidi="hi-IN"/>
        </w:rPr>
        <w:t>_________________________________</w:t>
      </w:r>
      <w:r w:rsidRPr="00094713">
        <w:rPr>
          <w:rFonts w:eastAsia="SimSun" w:cs="Mangal"/>
          <w:kern w:val="1"/>
          <w:lang w:eastAsia="hi-IN" w:bidi="hi-IN"/>
        </w:rPr>
        <w:t>__</w:t>
      </w:r>
    </w:p>
    <w:p w:rsidR="00094713" w:rsidRPr="00094713" w:rsidRDefault="00094713" w:rsidP="002C0C82">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w:t>
      </w:r>
      <w:r w:rsidR="001D5138">
        <w:rPr>
          <w:rFonts w:eastAsia="SimSun" w:cs="Mangal"/>
          <w:i/>
          <w:kern w:val="1"/>
          <w:sz w:val="20"/>
          <w:szCs w:val="20"/>
          <w:lang w:eastAsia="hi-IN" w:bidi="hi-IN"/>
        </w:rPr>
        <w:t>электронный адрес, либо факс</w:t>
      </w:r>
      <w:r w:rsidRPr="00094713">
        <w:rPr>
          <w:rFonts w:eastAsia="SimSun" w:cs="Mangal"/>
          <w:i/>
          <w:kern w:val="1"/>
          <w:sz w:val="20"/>
          <w:szCs w:val="20"/>
          <w:lang w:eastAsia="hi-IN" w:bidi="hi-IN"/>
        </w:rPr>
        <w:t xml:space="preserve"> организации, направивш</w:t>
      </w:r>
      <w:r w:rsidR="001D5138">
        <w:rPr>
          <w:rFonts w:eastAsia="SimSun" w:cs="Mangal"/>
          <w:i/>
          <w:kern w:val="1"/>
          <w:sz w:val="20"/>
          <w:szCs w:val="20"/>
          <w:lang w:eastAsia="hi-IN" w:bidi="hi-IN"/>
        </w:rPr>
        <w:t>е</w:t>
      </w:r>
      <w:r w:rsidRPr="00094713">
        <w:rPr>
          <w:rFonts w:eastAsia="SimSun" w:cs="Mangal"/>
          <w:i/>
          <w:kern w:val="1"/>
          <w:sz w:val="20"/>
          <w:szCs w:val="20"/>
          <w:lang w:eastAsia="hi-IN" w:bidi="hi-IN"/>
        </w:rPr>
        <w:t>й запрос)</w:t>
      </w:r>
    </w:p>
    <w:p w:rsidR="00094713" w:rsidRPr="00094713" w:rsidRDefault="00094713" w:rsidP="00094713">
      <w:pPr>
        <w:widowControl w:val="0"/>
        <w:suppressAutoHyphens/>
        <w:jc w:val="right"/>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ind w:firstLine="567"/>
        <w:rPr>
          <w:rFonts w:eastAsia="SimSun" w:cs="Mangal"/>
          <w:b/>
          <w:kern w:val="1"/>
          <w:sz w:val="20"/>
          <w:szCs w:val="20"/>
          <w:lang w:eastAsia="hi-IN" w:bidi="hi-IN"/>
        </w:rPr>
      </w:pPr>
      <w:r w:rsidRPr="00094713">
        <w:rPr>
          <w:rFonts w:eastAsia="SimSun" w:cs="Mangal"/>
          <w:b/>
          <w:kern w:val="1"/>
          <w:sz w:val="20"/>
          <w:szCs w:val="20"/>
          <w:lang w:eastAsia="hi-IN" w:bidi="hi-IN"/>
        </w:rPr>
        <w:t xml:space="preserve">Участник закупки </w:t>
      </w:r>
    </w:p>
    <w:p w:rsidR="00094713" w:rsidRPr="00094713" w:rsidRDefault="00094713" w:rsidP="00094713">
      <w:pPr>
        <w:widowControl w:val="0"/>
        <w:suppressAutoHyphens/>
        <w:ind w:left="567"/>
        <w:jc w:val="both"/>
        <w:rPr>
          <w:rFonts w:eastAsia="SimSun" w:cs="Mangal"/>
          <w:kern w:val="1"/>
          <w:sz w:val="20"/>
          <w:szCs w:val="20"/>
          <w:lang w:eastAsia="hi-IN" w:bidi="hi-IN"/>
        </w:rPr>
      </w:pPr>
      <w:r w:rsidRPr="00094713">
        <w:rPr>
          <w:rFonts w:eastAsia="SimSun" w:cs="Mangal"/>
          <w:b/>
          <w:kern w:val="1"/>
          <w:sz w:val="20"/>
          <w:szCs w:val="20"/>
          <w:lang w:eastAsia="hi-IN" w:bidi="hi-IN"/>
        </w:rPr>
        <w:t>(уполномоченный представитель)</w:t>
      </w:r>
      <w:r w:rsidRPr="00094713">
        <w:rPr>
          <w:rFonts w:eastAsia="SimSun" w:cs="Mangal"/>
          <w:kern w:val="1"/>
          <w:sz w:val="20"/>
          <w:szCs w:val="20"/>
          <w:lang w:eastAsia="hi-IN" w:bidi="hi-IN"/>
        </w:rPr>
        <w:t xml:space="preserve">           ____________________________ (Ф.И.О.)</w:t>
      </w:r>
    </w:p>
    <w:p w:rsidR="00094713" w:rsidRPr="00094713" w:rsidRDefault="00094713" w:rsidP="00094713">
      <w:pPr>
        <w:widowControl w:val="0"/>
        <w:tabs>
          <w:tab w:val="left" w:pos="5400"/>
        </w:tabs>
        <w:suppressAutoHyphens/>
        <w:ind w:left="4956"/>
        <w:rPr>
          <w:rFonts w:eastAsia="SimSun" w:cs="Mangal"/>
          <w:i/>
          <w:kern w:val="1"/>
          <w:sz w:val="20"/>
          <w:szCs w:val="20"/>
          <w:vertAlign w:val="superscript"/>
          <w:lang w:eastAsia="hi-IN" w:bidi="hi-IN"/>
        </w:rPr>
      </w:pPr>
      <w:r w:rsidRPr="00094713">
        <w:rPr>
          <w:rFonts w:eastAsia="SimSun" w:cs="Mangal"/>
          <w:i/>
          <w:kern w:val="1"/>
          <w:sz w:val="20"/>
          <w:szCs w:val="20"/>
          <w:vertAlign w:val="superscript"/>
          <w:lang w:eastAsia="hi-IN" w:bidi="hi-IN"/>
        </w:rPr>
        <w:t>(подпись)</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kern w:val="1"/>
          <w:sz w:val="20"/>
          <w:szCs w:val="20"/>
          <w:lang w:eastAsia="hi-IN" w:bidi="hi-IN"/>
        </w:rPr>
        <w:t>М.П.</w:t>
      </w:r>
    </w:p>
    <w:p w:rsidR="00094713" w:rsidRPr="00094713" w:rsidRDefault="00094713" w:rsidP="00094713">
      <w:pPr>
        <w:widowControl w:val="0"/>
        <w:tabs>
          <w:tab w:val="left" w:pos="8160"/>
        </w:tabs>
        <w:suppressAutoHyphens/>
        <w:rPr>
          <w:rFonts w:eastAsia="SimSun" w:cs="Mangal"/>
          <w:kern w:val="1"/>
          <w:lang w:eastAsia="hi-IN" w:bidi="hi-IN"/>
        </w:rPr>
      </w:pPr>
      <w:r w:rsidRPr="00094713">
        <w:rPr>
          <w:rFonts w:eastAsia="SimSun" w:cs="Mangal"/>
          <w:kern w:val="1"/>
          <w:lang w:eastAsia="hi-IN" w:bidi="hi-IN"/>
        </w:rPr>
        <w:tab/>
      </w:r>
    </w:p>
    <w:p w:rsidR="00AC74E1" w:rsidRDefault="00AC74E1" w:rsidP="00094713">
      <w:pPr>
        <w:keepNext/>
        <w:jc w:val="center"/>
        <w:outlineLvl w:val="1"/>
        <w:rPr>
          <w:b/>
          <w:bCs/>
          <w:sz w:val="20"/>
          <w:szCs w:val="20"/>
          <w:lang w:eastAsia="en-US"/>
        </w:rPr>
      </w:pPr>
      <w:bookmarkStart w:id="74" w:name="_Toc263772183"/>
      <w:bookmarkStart w:id="75" w:name="_Toc295467322"/>
    </w:p>
    <w:p w:rsidR="00AC74E1" w:rsidRDefault="00AC74E1" w:rsidP="00094713">
      <w:pPr>
        <w:keepNext/>
        <w:jc w:val="center"/>
        <w:outlineLvl w:val="1"/>
        <w:rPr>
          <w:b/>
          <w:bCs/>
          <w:sz w:val="20"/>
          <w:szCs w:val="20"/>
          <w:lang w:eastAsia="en-US"/>
        </w:rPr>
      </w:pPr>
    </w:p>
    <w:p w:rsidR="00AC74E1" w:rsidRDefault="00AC74E1" w:rsidP="00094713">
      <w:pPr>
        <w:keepNext/>
        <w:jc w:val="center"/>
        <w:outlineLvl w:val="1"/>
        <w:rPr>
          <w:b/>
          <w:bCs/>
          <w:sz w:val="20"/>
          <w:szCs w:val="20"/>
          <w:lang w:eastAsia="en-U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bookmarkEnd w:id="74"/>
    <w:bookmarkEnd w:id="75"/>
    <w:p w:rsidR="00094713" w:rsidRPr="00094713" w:rsidRDefault="00CC1A4C" w:rsidP="00094713">
      <w:pPr>
        <w:widowControl w:val="0"/>
        <w:suppressAutoHyphens/>
        <w:jc w:val="center"/>
        <w:rPr>
          <w:rFonts w:eastAsia="SimSun" w:cs="Mangal"/>
          <w:b/>
          <w:kern w:val="1"/>
          <w:lang w:eastAsia="hi-IN" w:bidi="hi-IN"/>
        </w:rPr>
      </w:pPr>
      <w:r>
        <w:rPr>
          <w:rFonts w:eastAsia="SimSun" w:cs="Mangal"/>
          <w:b/>
          <w:kern w:val="1"/>
          <w:lang w:eastAsia="hi-IN" w:bidi="hi-IN"/>
        </w:rPr>
        <w:lastRenderedPageBreak/>
        <w:t xml:space="preserve">РАЗДЕЛ </w:t>
      </w:r>
      <w:r>
        <w:rPr>
          <w:rFonts w:eastAsia="SimSun" w:cs="Mangal"/>
          <w:b/>
          <w:kern w:val="1"/>
          <w:lang w:val="en-US" w:eastAsia="hi-IN" w:bidi="hi-IN"/>
        </w:rPr>
        <w:t>VIII</w:t>
      </w:r>
      <w:r>
        <w:rPr>
          <w:rFonts w:eastAsia="SimSun" w:cs="Mangal"/>
          <w:b/>
          <w:kern w:val="1"/>
          <w:lang w:eastAsia="hi-IN" w:bidi="hi-IN"/>
        </w:rPr>
        <w:t xml:space="preserve">. </w:t>
      </w:r>
      <w:r w:rsidR="00094713" w:rsidRPr="00094713">
        <w:rPr>
          <w:rFonts w:eastAsia="SimSun" w:cs="Mangal"/>
          <w:b/>
          <w:kern w:val="1"/>
          <w:lang w:eastAsia="hi-IN" w:bidi="hi-IN"/>
        </w:rPr>
        <w:t xml:space="preserve">ИНСТРУКЦИЯ ПО ЗАПОЛНЕНИЮ ЗАЯВКИ НА УЧАСТИЕ В ОТКРЫТОМ КОНКУРСЕ </w:t>
      </w:r>
    </w:p>
    <w:p w:rsidR="00094713" w:rsidRPr="00094713" w:rsidRDefault="00094713" w:rsidP="00094713">
      <w:pPr>
        <w:widowControl w:val="0"/>
        <w:suppressAutoHyphens/>
        <w:rPr>
          <w:rFonts w:eastAsia="SimSun" w:cs="Mangal"/>
          <w:kern w:val="1"/>
          <w:lang w:eastAsia="hi-IN" w:bidi="hi-IN"/>
        </w:rPr>
      </w:pPr>
    </w:p>
    <w:p w:rsidR="00094713" w:rsidRDefault="00094713" w:rsidP="007D2368">
      <w:pPr>
        <w:widowControl w:val="0"/>
        <w:suppressAutoHyphens/>
        <w:ind w:firstLine="709"/>
        <w:jc w:val="both"/>
        <w:rPr>
          <w:rFonts w:eastAsia="SimSun" w:cs="Mangal"/>
          <w:kern w:val="1"/>
          <w:sz w:val="22"/>
          <w:szCs w:val="22"/>
          <w:lang w:eastAsia="hi-IN" w:bidi="hi-IN"/>
        </w:rPr>
      </w:pPr>
      <w:r w:rsidRPr="00457395">
        <w:rPr>
          <w:rFonts w:eastAsia="SimSun" w:cs="Mangal"/>
          <w:kern w:val="1"/>
          <w:sz w:val="22"/>
          <w:szCs w:val="22"/>
          <w:lang w:eastAsia="hi-IN" w:bidi="hi-IN"/>
        </w:rPr>
        <w:t>Формы заполняются путем внесения конкретных данных по предмету контракта в соответствующие пункты представленных форм.</w:t>
      </w:r>
    </w:p>
    <w:p w:rsidR="007D2368" w:rsidRPr="00457395" w:rsidRDefault="007D2368" w:rsidP="007D2368">
      <w:pPr>
        <w:widowControl w:val="0"/>
        <w:suppressAutoHyphens/>
        <w:ind w:firstLine="709"/>
        <w:jc w:val="both"/>
        <w:rPr>
          <w:rFonts w:eastAsia="SimSun" w:cs="Mangal"/>
          <w:kern w:val="1"/>
          <w:sz w:val="22"/>
          <w:szCs w:val="22"/>
          <w:lang w:eastAsia="hi-IN" w:bidi="hi-IN"/>
        </w:rPr>
      </w:pP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1. «Опись документов, представляемых для участия в открытом конкурсе:</w:t>
      </w:r>
    </w:p>
    <w:p w:rsidR="00094713" w:rsidRPr="00457395" w:rsidRDefault="00094713" w:rsidP="00CD1B9C">
      <w:pPr>
        <w:widowControl w:val="0"/>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 xml:space="preserve">приведена форма перечня документов, представляемых </w:t>
      </w:r>
      <w:r w:rsidR="000C1031">
        <w:rPr>
          <w:rFonts w:eastAsia="SimSun" w:cs="Mangal"/>
          <w:kern w:val="1"/>
          <w:sz w:val="22"/>
          <w:szCs w:val="22"/>
          <w:lang w:eastAsia="hi-IN" w:bidi="hi-IN"/>
        </w:rPr>
        <w:t>у</w:t>
      </w:r>
      <w:r w:rsidRPr="00457395">
        <w:rPr>
          <w:rFonts w:eastAsia="SimSun" w:cs="Mangal"/>
          <w:kern w:val="1"/>
          <w:sz w:val="22"/>
          <w:szCs w:val="22"/>
          <w:lang w:eastAsia="hi-IN" w:bidi="hi-IN"/>
        </w:rPr>
        <w:t>частниками открытого конкурса;</w:t>
      </w:r>
    </w:p>
    <w:p w:rsidR="00094713" w:rsidRPr="00457395" w:rsidRDefault="00094713" w:rsidP="00CD1B9C">
      <w:pPr>
        <w:widowControl w:val="0"/>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перечислить документы, которые прикладываются к заявке на участие в открытом конкурсе</w:t>
      </w:r>
      <w:r w:rsidR="00824458">
        <w:rPr>
          <w:rFonts w:eastAsia="SimSun" w:cs="Mangal"/>
          <w:kern w:val="1"/>
          <w:sz w:val="22"/>
          <w:szCs w:val="22"/>
          <w:lang w:eastAsia="hi-IN" w:bidi="hi-IN"/>
        </w:rPr>
        <w:t xml:space="preserve">, в соответствии с п. </w:t>
      </w:r>
      <w:r w:rsidR="003D3005">
        <w:rPr>
          <w:rFonts w:eastAsia="SimSun" w:cs="Mangal"/>
          <w:kern w:val="1"/>
          <w:sz w:val="22"/>
          <w:szCs w:val="22"/>
          <w:lang w:eastAsia="hi-IN" w:bidi="hi-IN"/>
        </w:rPr>
        <w:t>25</w:t>
      </w:r>
      <w:r w:rsidR="00824458">
        <w:rPr>
          <w:rFonts w:eastAsia="SimSun" w:cs="Mangal"/>
          <w:kern w:val="1"/>
          <w:sz w:val="22"/>
          <w:szCs w:val="22"/>
          <w:lang w:eastAsia="hi-IN" w:bidi="hi-IN"/>
        </w:rPr>
        <w:t xml:space="preserve"> Р</w:t>
      </w:r>
      <w:r w:rsidR="00824458" w:rsidRPr="00824458">
        <w:rPr>
          <w:rFonts w:eastAsia="SimSun" w:cs="Mangal"/>
          <w:kern w:val="1"/>
          <w:sz w:val="22"/>
          <w:szCs w:val="22"/>
          <w:lang w:eastAsia="hi-IN" w:bidi="hi-IN"/>
        </w:rPr>
        <w:t>аздел</w:t>
      </w:r>
      <w:r w:rsidR="00824458">
        <w:rPr>
          <w:rFonts w:eastAsia="SimSun" w:cs="Mangal"/>
          <w:kern w:val="1"/>
          <w:sz w:val="22"/>
          <w:szCs w:val="22"/>
          <w:lang w:eastAsia="hi-IN" w:bidi="hi-IN"/>
        </w:rPr>
        <w:t>а</w:t>
      </w:r>
      <w:r w:rsidR="00824458" w:rsidRPr="00824458">
        <w:rPr>
          <w:rFonts w:eastAsia="SimSun" w:cs="Mangal"/>
          <w:kern w:val="1"/>
          <w:sz w:val="22"/>
          <w:szCs w:val="22"/>
          <w:lang w:val="en-US" w:eastAsia="hi-IN" w:bidi="hi-IN"/>
        </w:rPr>
        <w:t>II</w:t>
      </w:r>
      <w:r w:rsidR="00824458">
        <w:rPr>
          <w:rFonts w:eastAsia="SimSun" w:cs="Mangal"/>
          <w:kern w:val="1"/>
          <w:sz w:val="22"/>
          <w:szCs w:val="22"/>
          <w:lang w:eastAsia="hi-IN" w:bidi="hi-IN"/>
        </w:rPr>
        <w:t>«</w:t>
      </w:r>
      <w:r w:rsidR="00824458" w:rsidRPr="00824458">
        <w:rPr>
          <w:rFonts w:eastAsia="SimSun" w:cs="Mangal"/>
          <w:kern w:val="1"/>
          <w:sz w:val="22"/>
          <w:szCs w:val="22"/>
          <w:lang w:eastAsia="hi-IN" w:bidi="hi-IN"/>
        </w:rPr>
        <w:t>Информационная карта открытого конкурса</w:t>
      </w:r>
      <w:r w:rsidR="00824458">
        <w:rPr>
          <w:rFonts w:eastAsia="SimSun" w:cs="Mangal"/>
          <w:kern w:val="1"/>
          <w:sz w:val="22"/>
          <w:szCs w:val="22"/>
          <w:lang w:eastAsia="hi-IN" w:bidi="hi-IN"/>
        </w:rPr>
        <w:t>» конкурсной документации</w:t>
      </w:r>
      <w:r w:rsidRPr="00457395">
        <w:rPr>
          <w:rFonts w:eastAsia="SimSun" w:cs="Mangal"/>
          <w:kern w:val="1"/>
          <w:sz w:val="22"/>
          <w:szCs w:val="22"/>
          <w:lang w:eastAsia="hi-IN" w:bidi="hi-IN"/>
        </w:rPr>
        <w:t>,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2. «Заявка на участие в открытом конкурсе»:</w:t>
      </w:r>
    </w:p>
    <w:p w:rsidR="00094713" w:rsidRPr="00457395" w:rsidRDefault="00094713" w:rsidP="00CD1B9C">
      <w:pPr>
        <w:widowControl w:val="0"/>
        <w:numPr>
          <w:ilvl w:val="0"/>
          <w:numId w:val="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574FF5" w:rsidRPr="00574FF5" w:rsidRDefault="00094713" w:rsidP="00CD1B9C">
      <w:pPr>
        <w:widowControl w:val="0"/>
        <w:numPr>
          <w:ilvl w:val="0"/>
          <w:numId w:val="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w:t>
      </w:r>
      <w:r w:rsidR="000C1031">
        <w:rPr>
          <w:rFonts w:eastAsia="SimSun" w:cs="Mangal"/>
          <w:kern w:val="1"/>
          <w:sz w:val="22"/>
          <w:szCs w:val="22"/>
          <w:lang w:eastAsia="hi-IN" w:bidi="hi-IN"/>
        </w:rPr>
        <w:t xml:space="preserve"> и/или курсивом</w:t>
      </w:r>
      <w:r w:rsidRPr="00457395">
        <w:rPr>
          <w:rFonts w:eastAsia="SimSun" w:cs="Mangal"/>
          <w:kern w:val="1"/>
          <w:sz w:val="22"/>
          <w:szCs w:val="22"/>
          <w:lang w:eastAsia="hi-IN" w:bidi="hi-IN"/>
        </w:rPr>
        <w:t xml:space="preserve"> приведены в качестве пояснения Участникам открытого конкурса.</w:t>
      </w:r>
      <w:r w:rsidR="00574FF5">
        <w:rPr>
          <w:rFonts w:eastAsia="SimSun" w:cs="Mangal"/>
          <w:kern w:val="1"/>
          <w:sz w:val="22"/>
          <w:szCs w:val="22"/>
          <w:lang w:eastAsia="hi-IN" w:bidi="hi-IN"/>
        </w:rPr>
        <w:t xml:space="preserve"> Если в </w:t>
      </w:r>
      <w:r w:rsidR="00574FF5" w:rsidRPr="00457395">
        <w:rPr>
          <w:rFonts w:eastAsia="SimSun" w:cs="Mangal"/>
          <w:kern w:val="1"/>
          <w:sz w:val="22"/>
          <w:szCs w:val="22"/>
          <w:lang w:eastAsia="hi-IN" w:bidi="hi-IN"/>
        </w:rPr>
        <w:t>пояснения</w:t>
      </w:r>
      <w:r w:rsidR="00574FF5">
        <w:rPr>
          <w:rFonts w:eastAsia="SimSun" w:cs="Mangal"/>
          <w:kern w:val="1"/>
          <w:sz w:val="22"/>
          <w:szCs w:val="22"/>
          <w:lang w:eastAsia="hi-IN" w:bidi="hi-IN"/>
        </w:rPr>
        <w:t xml:space="preserve">х </w:t>
      </w:r>
      <w:r w:rsidR="00574FF5" w:rsidRPr="00C730A9">
        <w:rPr>
          <w:rFonts w:eastAsia="SimSun" w:cs="Mangal"/>
          <w:kern w:val="1"/>
          <w:sz w:val="22"/>
          <w:szCs w:val="22"/>
          <w:lang w:eastAsia="hi-IN" w:bidi="hi-IN"/>
        </w:rPr>
        <w:t>используется термин</w:t>
      </w:r>
      <w:r w:rsidR="000E0BEA">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«либо»</w:t>
      </w:r>
      <w:r w:rsidR="00574FF5">
        <w:rPr>
          <w:rFonts w:eastAsia="SimSun" w:cs="Mangal"/>
          <w:kern w:val="1"/>
          <w:sz w:val="22"/>
          <w:szCs w:val="22"/>
          <w:lang w:eastAsia="hi-IN" w:bidi="hi-IN"/>
        </w:rPr>
        <w:t>,</w:t>
      </w:r>
      <w:r w:rsidR="00DE0A06">
        <w:rPr>
          <w:rFonts w:eastAsia="SimSun" w:cs="Mangal"/>
          <w:kern w:val="1"/>
          <w:sz w:val="22"/>
          <w:szCs w:val="22"/>
          <w:lang w:eastAsia="hi-IN" w:bidi="hi-IN"/>
        </w:rPr>
        <w:t xml:space="preserve"> символ «/»</w:t>
      </w:r>
      <w:r w:rsidR="000E0BEA">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Участником</w:t>
      </w:r>
      <w:r w:rsidR="00C07837">
        <w:rPr>
          <w:rFonts w:eastAsia="SimSun" w:cs="Mangal"/>
          <w:kern w:val="1"/>
          <w:sz w:val="22"/>
          <w:szCs w:val="22"/>
          <w:lang w:eastAsia="hi-IN" w:bidi="hi-IN"/>
        </w:rPr>
        <w:t xml:space="preserve"> </w:t>
      </w:r>
      <w:r w:rsidR="00574FF5" w:rsidRPr="00457395">
        <w:rPr>
          <w:rFonts w:eastAsia="SimSun" w:cs="Mangal"/>
          <w:kern w:val="1"/>
          <w:sz w:val="22"/>
          <w:szCs w:val="22"/>
          <w:lang w:eastAsia="hi-IN" w:bidi="hi-IN"/>
        </w:rPr>
        <w:t>открытого конкурса</w:t>
      </w:r>
      <w:r w:rsidR="00574FF5">
        <w:rPr>
          <w:rFonts w:eastAsia="SimSun" w:cs="Mangal"/>
          <w:kern w:val="1"/>
          <w:sz w:val="22"/>
          <w:szCs w:val="22"/>
          <w:lang w:eastAsia="hi-IN" w:bidi="hi-IN"/>
        </w:rPr>
        <w:t xml:space="preserve"> должно</w:t>
      </w:r>
      <w:r w:rsidR="00574FF5" w:rsidRPr="00574FF5">
        <w:rPr>
          <w:rFonts w:eastAsia="SimSun" w:cs="Mangal"/>
          <w:kern w:val="1"/>
          <w:sz w:val="22"/>
          <w:szCs w:val="22"/>
          <w:lang w:eastAsia="hi-IN" w:bidi="hi-IN"/>
        </w:rPr>
        <w:t xml:space="preserve"> быть представлено любое из указанных значений по своему выбору</w:t>
      </w:r>
      <w:r w:rsidR="00574FF5">
        <w:rPr>
          <w:rFonts w:eastAsia="SimSun" w:cs="Mangal"/>
          <w:kern w:val="1"/>
          <w:sz w:val="22"/>
          <w:szCs w:val="22"/>
          <w:lang w:eastAsia="hi-IN" w:bidi="hi-IN"/>
        </w:rPr>
        <w:t>. П</w:t>
      </w:r>
      <w:r w:rsidR="00574FF5" w:rsidRPr="00574FF5">
        <w:rPr>
          <w:rFonts w:eastAsia="SimSun" w:cs="Mangal"/>
          <w:kern w:val="1"/>
          <w:sz w:val="22"/>
          <w:szCs w:val="22"/>
          <w:lang w:eastAsia="hi-IN" w:bidi="hi-IN"/>
        </w:rPr>
        <w:t>ри этом исключается возможность участника указывать одновременно несколько показателей</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3</w:t>
      </w:r>
      <w:r w:rsidRPr="00457395">
        <w:rPr>
          <w:rFonts w:eastAsia="SimSun" w:cs="Mangal"/>
          <w:b/>
          <w:kern w:val="1"/>
          <w:sz w:val="22"/>
          <w:szCs w:val="22"/>
          <w:lang w:eastAsia="hi-IN" w:bidi="hi-IN"/>
        </w:rPr>
        <w:t>. «Доверенность на уполномоченное лицо, имеющее право подписи и представление интересов от имени Участника открытого конкурса»:</w:t>
      </w:r>
    </w:p>
    <w:p w:rsidR="00094713" w:rsidRPr="00457395" w:rsidRDefault="00094713" w:rsidP="00CD1B9C">
      <w:pPr>
        <w:widowControl w:val="0"/>
        <w:numPr>
          <w:ilvl w:val="0"/>
          <w:numId w:val="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данная форма входит в состав заявки на участие в открытом конкурсе</w:t>
      </w:r>
      <w:r w:rsidR="009B4E47">
        <w:rPr>
          <w:rFonts w:eastAsia="SimSun" w:cs="Mangal"/>
          <w:kern w:val="1"/>
          <w:sz w:val="22"/>
          <w:szCs w:val="22"/>
          <w:lang w:eastAsia="hi-IN" w:bidi="hi-IN"/>
        </w:rPr>
        <w:t>,</w:t>
      </w:r>
      <w:r w:rsidR="00C07837">
        <w:rPr>
          <w:rFonts w:eastAsia="SimSun" w:cs="Mangal"/>
          <w:kern w:val="1"/>
          <w:sz w:val="22"/>
          <w:szCs w:val="22"/>
          <w:lang w:eastAsia="hi-IN" w:bidi="hi-IN"/>
        </w:rPr>
        <w:t xml:space="preserve"> </w:t>
      </w:r>
      <w:r w:rsidR="00145FF0" w:rsidRPr="00145FF0">
        <w:rPr>
          <w:rFonts w:eastAsia="SimSun" w:cs="Mangal"/>
          <w:kern w:val="1"/>
          <w:sz w:val="22"/>
          <w:szCs w:val="22"/>
          <w:lang w:eastAsia="hi-IN" w:bidi="hi-IN"/>
        </w:rPr>
        <w:t>если документы заявки на участие в открытом конкурсе подписываются не руководителем</w:t>
      </w:r>
      <w:r w:rsidRPr="00457395">
        <w:rPr>
          <w:rFonts w:eastAsia="SimSun" w:cs="Mangal"/>
          <w:kern w:val="1"/>
          <w:sz w:val="22"/>
          <w:szCs w:val="22"/>
          <w:lang w:eastAsia="hi-IN" w:bidi="hi-IN"/>
        </w:rPr>
        <w:t>;</w:t>
      </w:r>
    </w:p>
    <w:p w:rsidR="00094713" w:rsidRPr="00457395" w:rsidRDefault="00094713" w:rsidP="00CD1B9C">
      <w:pPr>
        <w:widowControl w:val="0"/>
        <w:numPr>
          <w:ilvl w:val="0"/>
          <w:numId w:val="8"/>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5535A2">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0C1031">
        <w:rPr>
          <w:rFonts w:eastAsia="SimSun" w:cs="Mangal"/>
          <w:b/>
          <w:kern w:val="1"/>
          <w:sz w:val="22"/>
          <w:szCs w:val="22"/>
          <w:lang w:eastAsia="hi-IN" w:bidi="hi-IN"/>
        </w:rPr>
        <w:t>4</w:t>
      </w:r>
      <w:r w:rsidRPr="00457395">
        <w:rPr>
          <w:rFonts w:eastAsia="SimSun" w:cs="Mangal"/>
          <w:b/>
          <w:kern w:val="1"/>
          <w:sz w:val="22"/>
          <w:szCs w:val="22"/>
          <w:lang w:eastAsia="hi-IN" w:bidi="hi-IN"/>
        </w:rPr>
        <w:t xml:space="preserve">. «Запрос о разъяснении положений конкурсной документации» </w:t>
      </w:r>
      <w:r w:rsidRPr="00457395">
        <w:rPr>
          <w:rFonts w:eastAsia="SimSun" w:cs="Mangal"/>
          <w:i/>
          <w:kern w:val="1"/>
          <w:sz w:val="22"/>
          <w:szCs w:val="22"/>
          <w:lang w:eastAsia="hi-IN" w:bidi="hi-IN"/>
        </w:rPr>
        <w:t>(при необходимости)</w:t>
      </w:r>
      <w:r w:rsidRPr="00457395">
        <w:rPr>
          <w:rFonts w:eastAsia="SimSun" w:cs="Mangal"/>
          <w:b/>
          <w:kern w:val="1"/>
          <w:sz w:val="22"/>
          <w:szCs w:val="22"/>
          <w:lang w:eastAsia="hi-IN" w:bidi="hi-IN"/>
        </w:rPr>
        <w:t>:</w:t>
      </w:r>
    </w:p>
    <w:p w:rsidR="00094713" w:rsidRPr="00094713" w:rsidRDefault="00094713" w:rsidP="00CD1B9C">
      <w:pPr>
        <w:widowControl w:val="0"/>
        <w:numPr>
          <w:ilvl w:val="0"/>
          <w:numId w:val="9"/>
        </w:numPr>
        <w:suppressAutoHyphens/>
        <w:spacing w:after="60" w:line="276" w:lineRule="auto"/>
        <w:jc w:val="both"/>
        <w:rPr>
          <w:rFonts w:eastAsia="SimSun" w:cs="Mangal"/>
          <w:kern w:val="1"/>
          <w:lang w:eastAsia="hi-IN" w:bidi="hi-IN"/>
        </w:rPr>
      </w:pPr>
      <w:r w:rsidRPr="00457395">
        <w:rPr>
          <w:rFonts w:eastAsia="SimSun" w:cs="Mangal"/>
          <w:kern w:val="1"/>
          <w:sz w:val="22"/>
          <w:szCs w:val="22"/>
          <w:lang w:eastAsia="hi-IN" w:bidi="hi-IN"/>
        </w:rPr>
        <w:t xml:space="preserve">данная форма </w:t>
      </w:r>
      <w:r w:rsidRPr="00457395">
        <w:rPr>
          <w:rFonts w:eastAsia="SimSun" w:cs="Mangal"/>
          <w:kern w:val="1"/>
          <w:sz w:val="22"/>
          <w:szCs w:val="22"/>
          <w:u w:val="single"/>
          <w:lang w:eastAsia="hi-IN" w:bidi="hi-IN"/>
        </w:rPr>
        <w:t>не входит</w:t>
      </w:r>
      <w:r w:rsidRPr="00457395">
        <w:rPr>
          <w:rFonts w:eastAsia="SimSun" w:cs="Mangal"/>
          <w:kern w:val="1"/>
          <w:sz w:val="22"/>
          <w:szCs w:val="22"/>
          <w:lang w:eastAsia="hi-IN" w:bidi="hi-IN"/>
        </w:rPr>
        <w:t xml:space="preserve"> в состав заявки на участие в открытом конкурсе.</w:t>
      </w:r>
    </w:p>
    <w:p w:rsidR="00094713" w:rsidRPr="00094713" w:rsidRDefault="00094713" w:rsidP="00094713">
      <w:pPr>
        <w:jc w:val="center"/>
      </w:pPr>
    </w:p>
    <w:p w:rsidR="001F10BE" w:rsidRPr="0067433A" w:rsidRDefault="001F10BE" w:rsidP="001F10BE">
      <w:pPr>
        <w:jc w:val="center"/>
      </w:pPr>
    </w:p>
    <w:p w:rsidR="001F10BE" w:rsidRPr="0067433A" w:rsidRDefault="001F10BE" w:rsidP="001F10BE">
      <w:pPr>
        <w:widowControl w:val="0"/>
      </w:pPr>
    </w:p>
    <w:p w:rsidR="001F10BE" w:rsidRPr="0067433A" w:rsidRDefault="001F10BE" w:rsidP="001F10BE"/>
    <w:p w:rsidR="00FD54B3" w:rsidRPr="0067433A" w:rsidRDefault="00FD54B3"/>
    <w:sectPr w:rsidR="00FD54B3" w:rsidRPr="0067433A" w:rsidSect="00EA71D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B9C" w:rsidRDefault="00CD1B9C" w:rsidP="00CB560A">
      <w:r>
        <w:separator/>
      </w:r>
    </w:p>
  </w:endnote>
  <w:endnote w:type="continuationSeparator" w:id="1">
    <w:p w:rsidR="00CD1B9C" w:rsidRDefault="00CD1B9C" w:rsidP="00CB5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charset w:val="CC"/>
    <w:family w:val="roman"/>
    <w:pitch w:val="variable"/>
    <w:sig w:usb0="00000000" w:usb1="00000000" w:usb2="00000000" w:usb3="00000000" w:csb0="00000000" w:csb1="00000000"/>
  </w:font>
  <w:font w:name=".TimsET">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ndale Sans UI">
    <w:panose1 w:val="00000000000000000000"/>
    <w:charset w:val="00"/>
    <w:family w:val="roman"/>
    <w:notTrueType/>
    <w:pitch w:val="default"/>
    <w:sig w:usb0="00000000" w:usb1="00000000" w:usb2="00000000" w:usb3="00000000" w:csb0="00000000" w:csb1="00000000"/>
  </w:font>
  <w:font w:name="GaramondNarrowC">
    <w:charset w:val="CC"/>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AC9" w:rsidRDefault="005D1AC9"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5D1AC9" w:rsidRDefault="005D1AC9"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AC9" w:rsidRDefault="005D1AC9"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7A2DF6">
      <w:rPr>
        <w:rStyle w:val="af4"/>
        <w:noProof/>
      </w:rPr>
      <w:t>14</w:t>
    </w:r>
    <w:r>
      <w:rPr>
        <w:rStyle w:val="af4"/>
      </w:rPr>
      <w:fldChar w:fldCharType="end"/>
    </w:r>
  </w:p>
  <w:p w:rsidR="005D1AC9" w:rsidRDefault="005D1AC9"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B9C" w:rsidRDefault="00CD1B9C" w:rsidP="00CB560A">
      <w:r>
        <w:separator/>
      </w:r>
    </w:p>
  </w:footnote>
  <w:footnote w:type="continuationSeparator" w:id="1">
    <w:p w:rsidR="00CD1B9C" w:rsidRDefault="00CD1B9C" w:rsidP="00CB560A">
      <w:r>
        <w:continuationSeparator/>
      </w:r>
    </w:p>
  </w:footnote>
  <w:footnote w:id="2">
    <w:p w:rsidR="005D1AC9" w:rsidRPr="00BD0017" w:rsidRDefault="005D1AC9" w:rsidP="005D1AC9">
      <w:pPr>
        <w:pStyle w:val="afff"/>
        <w:rPr>
          <w:sz w:val="18"/>
          <w:szCs w:val="18"/>
        </w:rPr>
      </w:pPr>
      <w:r>
        <w:rPr>
          <w:rStyle w:val="afff1"/>
        </w:rPr>
        <w:footnoteRef/>
      </w:r>
      <w:r w:rsidRPr="00BD0017">
        <w:rPr>
          <w:sz w:val="18"/>
          <w:szCs w:val="18"/>
        </w:rPr>
        <w:t xml:space="preserve">Клиент самостоятельно определяет перечень полей, которые используются в ДШК. </w:t>
      </w:r>
    </w:p>
    <w:p w:rsidR="005D1AC9" w:rsidRDefault="005D1AC9" w:rsidP="005D1AC9">
      <w:pPr>
        <w:pStyle w:val="afff"/>
      </w:pPr>
      <w:r w:rsidRPr="00BD0017">
        <w:rPr>
          <w:sz w:val="18"/>
          <w:szCs w:val="18"/>
        </w:rPr>
        <w:t>Критериями являются: использование обязательных реквизитов и соответствие имени реквизита стандарту ДШК.</w:t>
      </w:r>
    </w:p>
    <w:p w:rsidR="005D1AC9" w:rsidRPr="00C54AA5" w:rsidRDefault="005D1AC9" w:rsidP="005D1AC9">
      <w:pPr>
        <w:pStyle w:val="afff"/>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F393C"/>
    <w:multiLevelType w:val="multilevel"/>
    <w:tmpl w:val="3738E476"/>
    <w:lvl w:ilvl="0">
      <w:start w:val="1"/>
      <w:numFmt w:val="decimal"/>
      <w:pStyle w:val="1"/>
      <w:lvlText w:val="%1."/>
      <w:lvlJc w:val="left"/>
      <w:pPr>
        <w:tabs>
          <w:tab w:val="num" w:pos="432"/>
        </w:tabs>
        <w:ind w:left="432" w:hanging="432"/>
      </w:pPr>
      <w:rPr>
        <w:rFonts w:ascii="Times New Roman" w:hAnsi="Times New Roman" w:hint="default"/>
        <w:b w:val="0"/>
        <w:i w:val="0"/>
        <w:sz w:val="20"/>
        <w:szCs w:val="20"/>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251A2285"/>
    <w:multiLevelType w:val="multilevel"/>
    <w:tmpl w:val="DB76C302"/>
    <w:lvl w:ilvl="0">
      <w:start w:val="1"/>
      <w:numFmt w:val="decimal"/>
      <w:lvlText w:val="%1"/>
      <w:lvlJc w:val="left"/>
      <w:pPr>
        <w:ind w:left="-141" w:firstLine="709"/>
      </w:pPr>
      <w:rPr>
        <w:b w:val="0"/>
        <w:bCs w:val="0"/>
        <w:i w:val="0"/>
        <w:iCs w:val="0"/>
      </w:rPr>
    </w:lvl>
    <w:lvl w:ilvl="1">
      <w:start w:val="1"/>
      <w:numFmt w:val="lowerLetter"/>
      <w:lvlText w:val="%2"/>
      <w:lvlJc w:val="left"/>
      <w:pPr>
        <w:ind w:left="2009" w:hanging="360"/>
      </w:pPr>
    </w:lvl>
    <w:lvl w:ilvl="2">
      <w:start w:val="1"/>
      <w:numFmt w:val="lowerRoman"/>
      <w:lvlText w:val="%3"/>
      <w:lvlJc w:val="right"/>
      <w:pPr>
        <w:ind w:left="2729" w:hanging="180"/>
      </w:pPr>
    </w:lvl>
    <w:lvl w:ilvl="3">
      <w:start w:val="1"/>
      <w:numFmt w:val="decimal"/>
      <w:lvlText w:val="%4"/>
      <w:lvlJc w:val="left"/>
      <w:pPr>
        <w:ind w:left="3449" w:hanging="360"/>
      </w:pPr>
    </w:lvl>
    <w:lvl w:ilvl="4">
      <w:start w:val="1"/>
      <w:numFmt w:val="lowerLetter"/>
      <w:lvlText w:val="%5"/>
      <w:lvlJc w:val="left"/>
      <w:pPr>
        <w:ind w:left="4169" w:hanging="360"/>
      </w:pPr>
    </w:lvl>
    <w:lvl w:ilvl="5">
      <w:start w:val="1"/>
      <w:numFmt w:val="lowerRoman"/>
      <w:lvlText w:val="%6"/>
      <w:lvlJc w:val="right"/>
      <w:pPr>
        <w:ind w:left="4889" w:hanging="180"/>
      </w:pPr>
    </w:lvl>
    <w:lvl w:ilvl="6">
      <w:start w:val="1"/>
      <w:numFmt w:val="decimal"/>
      <w:lvlText w:val="%7"/>
      <w:lvlJc w:val="left"/>
      <w:pPr>
        <w:ind w:left="5609" w:hanging="360"/>
      </w:pPr>
    </w:lvl>
    <w:lvl w:ilvl="7">
      <w:start w:val="1"/>
      <w:numFmt w:val="lowerLetter"/>
      <w:lvlText w:val="%8"/>
      <w:lvlJc w:val="left"/>
      <w:pPr>
        <w:ind w:left="6329" w:hanging="360"/>
      </w:pPr>
    </w:lvl>
    <w:lvl w:ilvl="8">
      <w:start w:val="1"/>
      <w:numFmt w:val="lowerRoman"/>
      <w:lvlText w:val="%9"/>
      <w:lvlJc w:val="right"/>
      <w:pPr>
        <w:ind w:left="7049" w:hanging="180"/>
      </w:pPr>
    </w:lvl>
  </w:abstractNum>
  <w:abstractNum w:abstractNumId="5">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E706D6"/>
    <w:multiLevelType w:val="hybridMultilevel"/>
    <w:tmpl w:val="9C8C244E"/>
    <w:lvl w:ilvl="0" w:tplc="54800CBC">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D4C07CD"/>
    <w:multiLevelType w:val="hybridMultilevel"/>
    <w:tmpl w:val="A9606FA6"/>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FA65BA"/>
    <w:multiLevelType w:val="hybridMultilevel"/>
    <w:tmpl w:val="A9C2ED90"/>
    <w:lvl w:ilvl="0" w:tplc="FFFFFFFF">
      <w:start w:val="1"/>
      <w:numFmt w:val="decimal"/>
      <w:lvlText w:val="%1)"/>
      <w:lvlJc w:val="left"/>
      <w:pPr>
        <w:ind w:left="360" w:hanging="360"/>
      </w:pPr>
    </w:lvl>
    <w:lvl w:ilvl="1" w:tplc="FFFFFFFF">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1">
    <w:nsid w:val="42D812D1"/>
    <w:multiLevelType w:val="multilevel"/>
    <w:tmpl w:val="06EA9B9A"/>
    <w:lvl w:ilvl="0">
      <w:start w:val="1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34D35FC"/>
    <w:multiLevelType w:val="hybridMultilevel"/>
    <w:tmpl w:val="B562E308"/>
    <w:lvl w:ilvl="0" w:tplc="4986FE10">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54020BC8"/>
    <w:multiLevelType w:val="multilevel"/>
    <w:tmpl w:val="4502B626"/>
    <w:lvl w:ilvl="0">
      <w:start w:val="8"/>
      <w:numFmt w:val="decimal"/>
      <w:lvlText w:val="%1"/>
      <w:lvlJc w:val="left"/>
      <w:pPr>
        <w:ind w:left="720" w:hanging="360"/>
      </w:pPr>
    </w:lvl>
    <w:lvl w:ilvl="1">
      <w:start w:val="1"/>
      <w:numFmt w:val="bullet"/>
      <w:lvlText w:val=""/>
      <w:lvlJc w:val="left"/>
      <w:pPr>
        <w:ind w:left="1080" w:firstLine="709"/>
      </w:pPr>
      <w:rPr>
        <w:rFonts w:ascii="Symbol" w:hAnsi="Symbol" w:cs="Symbol" w:hint="default"/>
        <w:i w:val="0"/>
      </w:rPr>
    </w:lvl>
    <w:lvl w:ilvl="2">
      <w:start w:val="1"/>
      <w:numFmt w:val="decimal"/>
      <w:lvlText w:val="%3"/>
      <w:lvlJc w:val="left"/>
      <w:pPr>
        <w:ind w:left="1440" w:firstLine="709"/>
      </w:pPr>
      <w:rPr>
        <w:b w:val="0"/>
      </w:rPr>
    </w:lvl>
    <w:lvl w:ilvl="3">
      <w:start w:val="1"/>
      <w:numFmt w:val="decimal"/>
      <w:lvlText w:val="%4"/>
      <w:lvlJc w:val="left"/>
      <w:pPr>
        <w:ind w:left="720" w:hanging="720"/>
      </w:pPr>
    </w:lvl>
    <w:lvl w:ilvl="4">
      <w:start w:val="1"/>
      <w:numFmt w:val="decimal"/>
      <w:lvlText w:val="%5"/>
      <w:lvlJc w:val="left"/>
      <w:pPr>
        <w:ind w:left="1080" w:hanging="1080"/>
      </w:pPr>
    </w:lvl>
    <w:lvl w:ilvl="5">
      <w:start w:val="1"/>
      <w:numFmt w:val="decimal"/>
      <w:lvlText w:val="%6"/>
      <w:lvlJc w:val="left"/>
      <w:pPr>
        <w:ind w:left="1080" w:hanging="1080"/>
      </w:pPr>
    </w:lvl>
    <w:lvl w:ilvl="6">
      <w:start w:val="1"/>
      <w:numFmt w:val="decimal"/>
      <w:lvlText w:val="%7"/>
      <w:lvlJc w:val="left"/>
      <w:pPr>
        <w:ind w:left="1440" w:hanging="1440"/>
      </w:pPr>
    </w:lvl>
    <w:lvl w:ilvl="7">
      <w:start w:val="1"/>
      <w:numFmt w:val="decimal"/>
      <w:lvlText w:val="%8"/>
      <w:lvlJc w:val="left"/>
      <w:pPr>
        <w:ind w:left="1440" w:hanging="1440"/>
      </w:pPr>
    </w:lvl>
    <w:lvl w:ilvl="8">
      <w:start w:val="1"/>
      <w:numFmt w:val="decimal"/>
      <w:lvlText w:val="%9"/>
      <w:lvlJc w:val="left"/>
      <w:pPr>
        <w:ind w:left="1440" w:hanging="1440"/>
      </w:pPr>
    </w:lvl>
  </w:abstractNum>
  <w:abstractNum w:abstractNumId="14">
    <w:nsid w:val="55E035C7"/>
    <w:multiLevelType w:val="multilevel"/>
    <w:tmpl w:val="87A42A36"/>
    <w:lvl w:ilvl="0">
      <w:start w:val="1"/>
      <w:numFmt w:val="decimal"/>
      <w:lvlText w:val="%1."/>
      <w:lvlJc w:val="left"/>
      <w:pPr>
        <w:ind w:left="1080" w:hanging="360"/>
      </w:pPr>
      <w:rPr>
        <w:sz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5DED1A65"/>
    <w:multiLevelType w:val="hybridMultilevel"/>
    <w:tmpl w:val="DBE8F452"/>
    <w:lvl w:ilvl="0" w:tplc="DA64C1E0">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6">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BF2A5A"/>
    <w:multiLevelType w:val="multilevel"/>
    <w:tmpl w:val="F9C8F5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9"/>
  </w:num>
  <w:num w:numId="4">
    <w:abstractNumId w:val="3"/>
  </w:num>
  <w:num w:numId="5">
    <w:abstractNumId w:val="5"/>
  </w:num>
  <w:num w:numId="6">
    <w:abstractNumId w:val="18"/>
  </w:num>
  <w:num w:numId="7">
    <w:abstractNumId w:val="7"/>
  </w:num>
  <w:num w:numId="8">
    <w:abstractNumId w:val="1"/>
  </w:num>
  <w:num w:numId="9">
    <w:abstractNumId w:val="2"/>
  </w:num>
  <w:num w:numId="10">
    <w:abstractNumId w:val="10"/>
  </w:num>
  <w:num w:numId="11">
    <w:abstractNumId w:val="15"/>
  </w:num>
  <w:num w:numId="12">
    <w:abstractNumId w:val="8"/>
  </w:num>
  <w:num w:numId="13">
    <w:abstractNumId w:val="6"/>
  </w:num>
  <w:num w:numId="14">
    <w:abstractNumId w:val="17"/>
  </w:num>
  <w:num w:numId="15">
    <w:abstractNumId w:val="14"/>
  </w:num>
  <w:num w:numId="16">
    <w:abstractNumId w:val="16"/>
  </w:num>
  <w:num w:numId="17">
    <w:abstractNumId w:val="4"/>
  </w:num>
  <w:num w:numId="18">
    <w:abstractNumId w:val="13"/>
  </w:num>
  <w:num w:numId="19">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261B"/>
    <w:rsid w:val="00004FE3"/>
    <w:rsid w:val="00005594"/>
    <w:rsid w:val="0001405B"/>
    <w:rsid w:val="00020456"/>
    <w:rsid w:val="000208BC"/>
    <w:rsid w:val="000213D4"/>
    <w:rsid w:val="00022822"/>
    <w:rsid w:val="00024D3D"/>
    <w:rsid w:val="00030DCB"/>
    <w:rsid w:val="0003133D"/>
    <w:rsid w:val="00031C3F"/>
    <w:rsid w:val="00032415"/>
    <w:rsid w:val="00034214"/>
    <w:rsid w:val="00034CF0"/>
    <w:rsid w:val="00037E24"/>
    <w:rsid w:val="0004235E"/>
    <w:rsid w:val="00043C31"/>
    <w:rsid w:val="00046E01"/>
    <w:rsid w:val="000559D7"/>
    <w:rsid w:val="00067916"/>
    <w:rsid w:val="00076C82"/>
    <w:rsid w:val="000837DF"/>
    <w:rsid w:val="00083F9A"/>
    <w:rsid w:val="00094713"/>
    <w:rsid w:val="0009524E"/>
    <w:rsid w:val="000A0CCA"/>
    <w:rsid w:val="000A5E5A"/>
    <w:rsid w:val="000B2157"/>
    <w:rsid w:val="000C1031"/>
    <w:rsid w:val="000C2EF3"/>
    <w:rsid w:val="000C6D3A"/>
    <w:rsid w:val="000D07BC"/>
    <w:rsid w:val="000D0DB2"/>
    <w:rsid w:val="000D4028"/>
    <w:rsid w:val="000E0BEA"/>
    <w:rsid w:val="000E3675"/>
    <w:rsid w:val="000E60E7"/>
    <w:rsid w:val="000E6912"/>
    <w:rsid w:val="000F714B"/>
    <w:rsid w:val="00102C0F"/>
    <w:rsid w:val="00102D38"/>
    <w:rsid w:val="001044A4"/>
    <w:rsid w:val="00104568"/>
    <w:rsid w:val="00105B02"/>
    <w:rsid w:val="0011087D"/>
    <w:rsid w:val="001202EA"/>
    <w:rsid w:val="001220BB"/>
    <w:rsid w:val="00122F7E"/>
    <w:rsid w:val="00126925"/>
    <w:rsid w:val="00132388"/>
    <w:rsid w:val="00137E66"/>
    <w:rsid w:val="00145FC8"/>
    <w:rsid w:val="00145FF0"/>
    <w:rsid w:val="00146ABD"/>
    <w:rsid w:val="0015112E"/>
    <w:rsid w:val="00152118"/>
    <w:rsid w:val="00152474"/>
    <w:rsid w:val="00153690"/>
    <w:rsid w:val="00156AA6"/>
    <w:rsid w:val="00157777"/>
    <w:rsid w:val="00162AF1"/>
    <w:rsid w:val="00166B15"/>
    <w:rsid w:val="001761D9"/>
    <w:rsid w:val="001850A7"/>
    <w:rsid w:val="001863AE"/>
    <w:rsid w:val="0019049A"/>
    <w:rsid w:val="001B39C0"/>
    <w:rsid w:val="001B47DD"/>
    <w:rsid w:val="001C4B9B"/>
    <w:rsid w:val="001C68AF"/>
    <w:rsid w:val="001C699C"/>
    <w:rsid w:val="001D1B7B"/>
    <w:rsid w:val="001D5138"/>
    <w:rsid w:val="001D549C"/>
    <w:rsid w:val="001D6109"/>
    <w:rsid w:val="001E06D7"/>
    <w:rsid w:val="001E266D"/>
    <w:rsid w:val="001E4F4F"/>
    <w:rsid w:val="001F10BE"/>
    <w:rsid w:val="001F13C1"/>
    <w:rsid w:val="001F5C3A"/>
    <w:rsid w:val="001F5E00"/>
    <w:rsid w:val="00202BEC"/>
    <w:rsid w:val="00204E82"/>
    <w:rsid w:val="00205C98"/>
    <w:rsid w:val="00212595"/>
    <w:rsid w:val="00214161"/>
    <w:rsid w:val="002153AF"/>
    <w:rsid w:val="002158C6"/>
    <w:rsid w:val="002234B9"/>
    <w:rsid w:val="002248C2"/>
    <w:rsid w:val="002318F5"/>
    <w:rsid w:val="00231F07"/>
    <w:rsid w:val="00232E4D"/>
    <w:rsid w:val="00233114"/>
    <w:rsid w:val="00236AC0"/>
    <w:rsid w:val="0025110C"/>
    <w:rsid w:val="002560AE"/>
    <w:rsid w:val="0027623D"/>
    <w:rsid w:val="00277115"/>
    <w:rsid w:val="0028108B"/>
    <w:rsid w:val="0028486C"/>
    <w:rsid w:val="002922E4"/>
    <w:rsid w:val="00296E86"/>
    <w:rsid w:val="002A0B56"/>
    <w:rsid w:val="002A1A81"/>
    <w:rsid w:val="002A34CB"/>
    <w:rsid w:val="002A459A"/>
    <w:rsid w:val="002A550F"/>
    <w:rsid w:val="002A6C20"/>
    <w:rsid w:val="002A7834"/>
    <w:rsid w:val="002A7B68"/>
    <w:rsid w:val="002B1B6F"/>
    <w:rsid w:val="002B3AF6"/>
    <w:rsid w:val="002B49C2"/>
    <w:rsid w:val="002B4F66"/>
    <w:rsid w:val="002C0C82"/>
    <w:rsid w:val="002C0ECC"/>
    <w:rsid w:val="002D1082"/>
    <w:rsid w:val="002D2DD0"/>
    <w:rsid w:val="002E77B0"/>
    <w:rsid w:val="002F2CF3"/>
    <w:rsid w:val="002F4271"/>
    <w:rsid w:val="002F4D65"/>
    <w:rsid w:val="002F625B"/>
    <w:rsid w:val="0030269D"/>
    <w:rsid w:val="0030434A"/>
    <w:rsid w:val="00306D0D"/>
    <w:rsid w:val="00306F61"/>
    <w:rsid w:val="00311BAD"/>
    <w:rsid w:val="00313480"/>
    <w:rsid w:val="00314E4C"/>
    <w:rsid w:val="00320945"/>
    <w:rsid w:val="00321E5C"/>
    <w:rsid w:val="00330AC9"/>
    <w:rsid w:val="0033405B"/>
    <w:rsid w:val="00334202"/>
    <w:rsid w:val="00337292"/>
    <w:rsid w:val="0034138B"/>
    <w:rsid w:val="003445F8"/>
    <w:rsid w:val="00346BF5"/>
    <w:rsid w:val="00353354"/>
    <w:rsid w:val="00353C4D"/>
    <w:rsid w:val="0035540D"/>
    <w:rsid w:val="00364AF1"/>
    <w:rsid w:val="00370FD0"/>
    <w:rsid w:val="00372690"/>
    <w:rsid w:val="0038040A"/>
    <w:rsid w:val="003815E2"/>
    <w:rsid w:val="003866F3"/>
    <w:rsid w:val="00387A09"/>
    <w:rsid w:val="00391C44"/>
    <w:rsid w:val="00391E4F"/>
    <w:rsid w:val="003A48AC"/>
    <w:rsid w:val="003B4697"/>
    <w:rsid w:val="003B6E3D"/>
    <w:rsid w:val="003C6B87"/>
    <w:rsid w:val="003D12D5"/>
    <w:rsid w:val="003D3005"/>
    <w:rsid w:val="003D3144"/>
    <w:rsid w:val="003E0E13"/>
    <w:rsid w:val="003E1749"/>
    <w:rsid w:val="003E3EC7"/>
    <w:rsid w:val="003E4D38"/>
    <w:rsid w:val="003E766C"/>
    <w:rsid w:val="003F03A4"/>
    <w:rsid w:val="003F760A"/>
    <w:rsid w:val="003F764F"/>
    <w:rsid w:val="004049AB"/>
    <w:rsid w:val="004067E9"/>
    <w:rsid w:val="00412DEF"/>
    <w:rsid w:val="00420F0C"/>
    <w:rsid w:val="00425722"/>
    <w:rsid w:val="004318DD"/>
    <w:rsid w:val="00433EF8"/>
    <w:rsid w:val="004379D8"/>
    <w:rsid w:val="00443345"/>
    <w:rsid w:val="00444FDA"/>
    <w:rsid w:val="004526C7"/>
    <w:rsid w:val="00457395"/>
    <w:rsid w:val="0046182C"/>
    <w:rsid w:val="00465DB4"/>
    <w:rsid w:val="0046730B"/>
    <w:rsid w:val="004700B2"/>
    <w:rsid w:val="00472314"/>
    <w:rsid w:val="004A43D9"/>
    <w:rsid w:val="004A4D86"/>
    <w:rsid w:val="004B1D11"/>
    <w:rsid w:val="004B747F"/>
    <w:rsid w:val="004C3365"/>
    <w:rsid w:val="004C44F4"/>
    <w:rsid w:val="004C4632"/>
    <w:rsid w:val="004C7EBE"/>
    <w:rsid w:val="004D60CC"/>
    <w:rsid w:val="004D644D"/>
    <w:rsid w:val="004D6DEE"/>
    <w:rsid w:val="004D7887"/>
    <w:rsid w:val="004E5488"/>
    <w:rsid w:val="004E7E76"/>
    <w:rsid w:val="004F7EDF"/>
    <w:rsid w:val="00500255"/>
    <w:rsid w:val="00501553"/>
    <w:rsid w:val="00503A0E"/>
    <w:rsid w:val="00507B08"/>
    <w:rsid w:val="005109AA"/>
    <w:rsid w:val="005116B1"/>
    <w:rsid w:val="00522DF5"/>
    <w:rsid w:val="0052742C"/>
    <w:rsid w:val="005408E2"/>
    <w:rsid w:val="00541F21"/>
    <w:rsid w:val="005444A0"/>
    <w:rsid w:val="00544F76"/>
    <w:rsid w:val="005511D5"/>
    <w:rsid w:val="005535A2"/>
    <w:rsid w:val="00553880"/>
    <w:rsid w:val="00553B90"/>
    <w:rsid w:val="005542CE"/>
    <w:rsid w:val="00555C25"/>
    <w:rsid w:val="00556033"/>
    <w:rsid w:val="00564F43"/>
    <w:rsid w:val="00565573"/>
    <w:rsid w:val="00565B77"/>
    <w:rsid w:val="00565EB9"/>
    <w:rsid w:val="00567884"/>
    <w:rsid w:val="0057141B"/>
    <w:rsid w:val="00574FF5"/>
    <w:rsid w:val="0058744D"/>
    <w:rsid w:val="005909F3"/>
    <w:rsid w:val="0059229A"/>
    <w:rsid w:val="005949B9"/>
    <w:rsid w:val="005A7177"/>
    <w:rsid w:val="005B0A45"/>
    <w:rsid w:val="005B0F22"/>
    <w:rsid w:val="005B362C"/>
    <w:rsid w:val="005D1AC9"/>
    <w:rsid w:val="005D1ED9"/>
    <w:rsid w:val="005D1F51"/>
    <w:rsid w:val="005E2E0A"/>
    <w:rsid w:val="005E7EA4"/>
    <w:rsid w:val="005F044D"/>
    <w:rsid w:val="005F1FC9"/>
    <w:rsid w:val="00601249"/>
    <w:rsid w:val="0060205D"/>
    <w:rsid w:val="00604662"/>
    <w:rsid w:val="00606226"/>
    <w:rsid w:val="00607459"/>
    <w:rsid w:val="00612B74"/>
    <w:rsid w:val="00616B68"/>
    <w:rsid w:val="00623286"/>
    <w:rsid w:val="00636580"/>
    <w:rsid w:val="00645E5F"/>
    <w:rsid w:val="00647567"/>
    <w:rsid w:val="00651149"/>
    <w:rsid w:val="00653BEB"/>
    <w:rsid w:val="006551F0"/>
    <w:rsid w:val="006561BD"/>
    <w:rsid w:val="00660F75"/>
    <w:rsid w:val="00663D7C"/>
    <w:rsid w:val="00663FD9"/>
    <w:rsid w:val="00664B84"/>
    <w:rsid w:val="0066508B"/>
    <w:rsid w:val="00670423"/>
    <w:rsid w:val="00673127"/>
    <w:rsid w:val="0067433A"/>
    <w:rsid w:val="0067511C"/>
    <w:rsid w:val="00680EED"/>
    <w:rsid w:val="0068718A"/>
    <w:rsid w:val="00690514"/>
    <w:rsid w:val="00690EDD"/>
    <w:rsid w:val="00696C3E"/>
    <w:rsid w:val="006B7F76"/>
    <w:rsid w:val="006C177F"/>
    <w:rsid w:val="006C306E"/>
    <w:rsid w:val="006C48D0"/>
    <w:rsid w:val="006D56AF"/>
    <w:rsid w:val="006D7EB3"/>
    <w:rsid w:val="006E181A"/>
    <w:rsid w:val="006E25D8"/>
    <w:rsid w:val="006E445C"/>
    <w:rsid w:val="006E4AD4"/>
    <w:rsid w:val="006E7119"/>
    <w:rsid w:val="006F0F0C"/>
    <w:rsid w:val="006F4814"/>
    <w:rsid w:val="006F7682"/>
    <w:rsid w:val="00701CFF"/>
    <w:rsid w:val="00704F83"/>
    <w:rsid w:val="00705AE8"/>
    <w:rsid w:val="00710136"/>
    <w:rsid w:val="00710DD6"/>
    <w:rsid w:val="007253C4"/>
    <w:rsid w:val="007254E2"/>
    <w:rsid w:val="00727537"/>
    <w:rsid w:val="00731536"/>
    <w:rsid w:val="0073607C"/>
    <w:rsid w:val="00742788"/>
    <w:rsid w:val="007433DB"/>
    <w:rsid w:val="007438D0"/>
    <w:rsid w:val="00756342"/>
    <w:rsid w:val="00756E06"/>
    <w:rsid w:val="0076039D"/>
    <w:rsid w:val="0076622E"/>
    <w:rsid w:val="00766658"/>
    <w:rsid w:val="0077618D"/>
    <w:rsid w:val="00777E9B"/>
    <w:rsid w:val="00781C55"/>
    <w:rsid w:val="0078366C"/>
    <w:rsid w:val="00784E56"/>
    <w:rsid w:val="00785ABA"/>
    <w:rsid w:val="00790BE5"/>
    <w:rsid w:val="00792E04"/>
    <w:rsid w:val="00793245"/>
    <w:rsid w:val="00793B4B"/>
    <w:rsid w:val="00794BDE"/>
    <w:rsid w:val="007A1603"/>
    <w:rsid w:val="007A2DF6"/>
    <w:rsid w:val="007B17E7"/>
    <w:rsid w:val="007B1AF9"/>
    <w:rsid w:val="007B3A16"/>
    <w:rsid w:val="007B6780"/>
    <w:rsid w:val="007B77B1"/>
    <w:rsid w:val="007C2BE3"/>
    <w:rsid w:val="007C2CBD"/>
    <w:rsid w:val="007C4E21"/>
    <w:rsid w:val="007C58CE"/>
    <w:rsid w:val="007D1B93"/>
    <w:rsid w:val="007D2368"/>
    <w:rsid w:val="007D5A55"/>
    <w:rsid w:val="007E01B9"/>
    <w:rsid w:val="007E0741"/>
    <w:rsid w:val="007E0CE2"/>
    <w:rsid w:val="007E36EE"/>
    <w:rsid w:val="007E4448"/>
    <w:rsid w:val="007E5E6D"/>
    <w:rsid w:val="007E5F68"/>
    <w:rsid w:val="007E771F"/>
    <w:rsid w:val="007E79C8"/>
    <w:rsid w:val="007F57B1"/>
    <w:rsid w:val="00804401"/>
    <w:rsid w:val="00807AF3"/>
    <w:rsid w:val="00814CF0"/>
    <w:rsid w:val="008173D4"/>
    <w:rsid w:val="00822D8F"/>
    <w:rsid w:val="00822FEA"/>
    <w:rsid w:val="00824458"/>
    <w:rsid w:val="008259E4"/>
    <w:rsid w:val="00826E9C"/>
    <w:rsid w:val="00831F23"/>
    <w:rsid w:val="00835035"/>
    <w:rsid w:val="008400DD"/>
    <w:rsid w:val="00840321"/>
    <w:rsid w:val="008407E8"/>
    <w:rsid w:val="00844091"/>
    <w:rsid w:val="008452C4"/>
    <w:rsid w:val="00851B1E"/>
    <w:rsid w:val="0086036F"/>
    <w:rsid w:val="00872037"/>
    <w:rsid w:val="00876567"/>
    <w:rsid w:val="00881CD2"/>
    <w:rsid w:val="00881F48"/>
    <w:rsid w:val="00886A40"/>
    <w:rsid w:val="008941E4"/>
    <w:rsid w:val="00894589"/>
    <w:rsid w:val="00897FE5"/>
    <w:rsid w:val="008A01CA"/>
    <w:rsid w:val="008A1522"/>
    <w:rsid w:val="008A39BC"/>
    <w:rsid w:val="008A6826"/>
    <w:rsid w:val="008B0340"/>
    <w:rsid w:val="008B10BF"/>
    <w:rsid w:val="008C1513"/>
    <w:rsid w:val="008C2DE9"/>
    <w:rsid w:val="008D05D1"/>
    <w:rsid w:val="008D7D70"/>
    <w:rsid w:val="008E1710"/>
    <w:rsid w:val="008E3EA8"/>
    <w:rsid w:val="008E5DBE"/>
    <w:rsid w:val="008F3138"/>
    <w:rsid w:val="008F45AE"/>
    <w:rsid w:val="008F5FAA"/>
    <w:rsid w:val="00905963"/>
    <w:rsid w:val="00914671"/>
    <w:rsid w:val="00915A8B"/>
    <w:rsid w:val="0091708E"/>
    <w:rsid w:val="00920352"/>
    <w:rsid w:val="00921CBE"/>
    <w:rsid w:val="009324D3"/>
    <w:rsid w:val="00932C31"/>
    <w:rsid w:val="00936D04"/>
    <w:rsid w:val="00940B04"/>
    <w:rsid w:val="00952834"/>
    <w:rsid w:val="00956ADC"/>
    <w:rsid w:val="009654DD"/>
    <w:rsid w:val="00967352"/>
    <w:rsid w:val="00967F9C"/>
    <w:rsid w:val="00974612"/>
    <w:rsid w:val="009748C6"/>
    <w:rsid w:val="00974C90"/>
    <w:rsid w:val="00990D31"/>
    <w:rsid w:val="00990DE2"/>
    <w:rsid w:val="00993240"/>
    <w:rsid w:val="0099716E"/>
    <w:rsid w:val="0099738A"/>
    <w:rsid w:val="009A012F"/>
    <w:rsid w:val="009A4399"/>
    <w:rsid w:val="009A47FC"/>
    <w:rsid w:val="009A49F0"/>
    <w:rsid w:val="009B4E47"/>
    <w:rsid w:val="009B4FDC"/>
    <w:rsid w:val="009D1AE2"/>
    <w:rsid w:val="009D4363"/>
    <w:rsid w:val="009D5252"/>
    <w:rsid w:val="009D7138"/>
    <w:rsid w:val="009D7873"/>
    <w:rsid w:val="009E0EB0"/>
    <w:rsid w:val="009E12E0"/>
    <w:rsid w:val="009E23D8"/>
    <w:rsid w:val="009E3A9F"/>
    <w:rsid w:val="009E40CB"/>
    <w:rsid w:val="009E74BC"/>
    <w:rsid w:val="009F184D"/>
    <w:rsid w:val="009F27A5"/>
    <w:rsid w:val="00A0321A"/>
    <w:rsid w:val="00A06AA2"/>
    <w:rsid w:val="00A077CD"/>
    <w:rsid w:val="00A17081"/>
    <w:rsid w:val="00A23274"/>
    <w:rsid w:val="00A266FF"/>
    <w:rsid w:val="00A26B4A"/>
    <w:rsid w:val="00A27E16"/>
    <w:rsid w:val="00A36973"/>
    <w:rsid w:val="00A43B2C"/>
    <w:rsid w:val="00A43D5D"/>
    <w:rsid w:val="00A44144"/>
    <w:rsid w:val="00A441EA"/>
    <w:rsid w:val="00A5235A"/>
    <w:rsid w:val="00A52F12"/>
    <w:rsid w:val="00A5322C"/>
    <w:rsid w:val="00A5579C"/>
    <w:rsid w:val="00A636F0"/>
    <w:rsid w:val="00A73F37"/>
    <w:rsid w:val="00A756AA"/>
    <w:rsid w:val="00A76F1E"/>
    <w:rsid w:val="00A8291D"/>
    <w:rsid w:val="00A868B2"/>
    <w:rsid w:val="00A96D8E"/>
    <w:rsid w:val="00AA2C45"/>
    <w:rsid w:val="00AB1CC8"/>
    <w:rsid w:val="00AB6C39"/>
    <w:rsid w:val="00AB7683"/>
    <w:rsid w:val="00AB7919"/>
    <w:rsid w:val="00AC7320"/>
    <w:rsid w:val="00AC74E1"/>
    <w:rsid w:val="00AC7C12"/>
    <w:rsid w:val="00AD0A2B"/>
    <w:rsid w:val="00AD0CB7"/>
    <w:rsid w:val="00AD545F"/>
    <w:rsid w:val="00AD7FCD"/>
    <w:rsid w:val="00AE178B"/>
    <w:rsid w:val="00AE1C80"/>
    <w:rsid w:val="00AE39AE"/>
    <w:rsid w:val="00AE492B"/>
    <w:rsid w:val="00AE687E"/>
    <w:rsid w:val="00AF2375"/>
    <w:rsid w:val="00AF4CD8"/>
    <w:rsid w:val="00AF595F"/>
    <w:rsid w:val="00AF6406"/>
    <w:rsid w:val="00AF6DE2"/>
    <w:rsid w:val="00AF6FAA"/>
    <w:rsid w:val="00B044AE"/>
    <w:rsid w:val="00B047A7"/>
    <w:rsid w:val="00B16893"/>
    <w:rsid w:val="00B23FE5"/>
    <w:rsid w:val="00B24EBC"/>
    <w:rsid w:val="00B255A0"/>
    <w:rsid w:val="00B26AE4"/>
    <w:rsid w:val="00B30F2D"/>
    <w:rsid w:val="00B31329"/>
    <w:rsid w:val="00B33145"/>
    <w:rsid w:val="00B351A2"/>
    <w:rsid w:val="00B40EF5"/>
    <w:rsid w:val="00B430AD"/>
    <w:rsid w:val="00B45E7D"/>
    <w:rsid w:val="00B474CE"/>
    <w:rsid w:val="00B657F3"/>
    <w:rsid w:val="00B658ED"/>
    <w:rsid w:val="00B7133C"/>
    <w:rsid w:val="00B72586"/>
    <w:rsid w:val="00B8064E"/>
    <w:rsid w:val="00B85295"/>
    <w:rsid w:val="00B862DD"/>
    <w:rsid w:val="00B86DF2"/>
    <w:rsid w:val="00B9677C"/>
    <w:rsid w:val="00B975DE"/>
    <w:rsid w:val="00BA057A"/>
    <w:rsid w:val="00BA0626"/>
    <w:rsid w:val="00BA2FA0"/>
    <w:rsid w:val="00BA3E6F"/>
    <w:rsid w:val="00BA726E"/>
    <w:rsid w:val="00BB0B2A"/>
    <w:rsid w:val="00BB7F31"/>
    <w:rsid w:val="00BC0136"/>
    <w:rsid w:val="00BC12F8"/>
    <w:rsid w:val="00BC132E"/>
    <w:rsid w:val="00BD16E3"/>
    <w:rsid w:val="00BD4071"/>
    <w:rsid w:val="00BD7156"/>
    <w:rsid w:val="00BE1A5D"/>
    <w:rsid w:val="00BE231A"/>
    <w:rsid w:val="00BF1F73"/>
    <w:rsid w:val="00C07837"/>
    <w:rsid w:val="00C1266C"/>
    <w:rsid w:val="00C13B66"/>
    <w:rsid w:val="00C15A29"/>
    <w:rsid w:val="00C15C6C"/>
    <w:rsid w:val="00C2007D"/>
    <w:rsid w:val="00C31DD2"/>
    <w:rsid w:val="00C34590"/>
    <w:rsid w:val="00C451DD"/>
    <w:rsid w:val="00C45C8C"/>
    <w:rsid w:val="00C45DA1"/>
    <w:rsid w:val="00C4627C"/>
    <w:rsid w:val="00C46D30"/>
    <w:rsid w:val="00C51F32"/>
    <w:rsid w:val="00C54359"/>
    <w:rsid w:val="00C54FCB"/>
    <w:rsid w:val="00C71B23"/>
    <w:rsid w:val="00C730A9"/>
    <w:rsid w:val="00C73CB8"/>
    <w:rsid w:val="00C74F51"/>
    <w:rsid w:val="00C772B0"/>
    <w:rsid w:val="00C8316B"/>
    <w:rsid w:val="00C840EB"/>
    <w:rsid w:val="00C84D7F"/>
    <w:rsid w:val="00C918FD"/>
    <w:rsid w:val="00CA0248"/>
    <w:rsid w:val="00CA3AC5"/>
    <w:rsid w:val="00CA6DD1"/>
    <w:rsid w:val="00CB1A20"/>
    <w:rsid w:val="00CB5125"/>
    <w:rsid w:val="00CB560A"/>
    <w:rsid w:val="00CC1A4C"/>
    <w:rsid w:val="00CC1CDC"/>
    <w:rsid w:val="00CC5A9B"/>
    <w:rsid w:val="00CC692B"/>
    <w:rsid w:val="00CC699E"/>
    <w:rsid w:val="00CC7F39"/>
    <w:rsid w:val="00CD14DD"/>
    <w:rsid w:val="00CD1B9C"/>
    <w:rsid w:val="00CD5F49"/>
    <w:rsid w:val="00CD6BDD"/>
    <w:rsid w:val="00CD7C5E"/>
    <w:rsid w:val="00CE63E1"/>
    <w:rsid w:val="00CF2650"/>
    <w:rsid w:val="00CF2919"/>
    <w:rsid w:val="00CF2F13"/>
    <w:rsid w:val="00D00D64"/>
    <w:rsid w:val="00D011F1"/>
    <w:rsid w:val="00D04DA6"/>
    <w:rsid w:val="00D07BAD"/>
    <w:rsid w:val="00D12E53"/>
    <w:rsid w:val="00D166F0"/>
    <w:rsid w:val="00D203AC"/>
    <w:rsid w:val="00D26092"/>
    <w:rsid w:val="00D33001"/>
    <w:rsid w:val="00D350C2"/>
    <w:rsid w:val="00D43258"/>
    <w:rsid w:val="00D47CD9"/>
    <w:rsid w:val="00D538C7"/>
    <w:rsid w:val="00D57188"/>
    <w:rsid w:val="00D5773E"/>
    <w:rsid w:val="00D61F10"/>
    <w:rsid w:val="00D65294"/>
    <w:rsid w:val="00D71980"/>
    <w:rsid w:val="00D733BB"/>
    <w:rsid w:val="00D74FBB"/>
    <w:rsid w:val="00D7769D"/>
    <w:rsid w:val="00D776AB"/>
    <w:rsid w:val="00D8199D"/>
    <w:rsid w:val="00D81A5B"/>
    <w:rsid w:val="00D82935"/>
    <w:rsid w:val="00D85457"/>
    <w:rsid w:val="00D86F50"/>
    <w:rsid w:val="00D90619"/>
    <w:rsid w:val="00DA143B"/>
    <w:rsid w:val="00DB161B"/>
    <w:rsid w:val="00DB1CC0"/>
    <w:rsid w:val="00DB2B01"/>
    <w:rsid w:val="00DB3D41"/>
    <w:rsid w:val="00DB3EF6"/>
    <w:rsid w:val="00DB5CD7"/>
    <w:rsid w:val="00DB7B52"/>
    <w:rsid w:val="00DC3812"/>
    <w:rsid w:val="00DC7D40"/>
    <w:rsid w:val="00DD3305"/>
    <w:rsid w:val="00DD7BE3"/>
    <w:rsid w:val="00DE013F"/>
    <w:rsid w:val="00DE0A06"/>
    <w:rsid w:val="00DE241D"/>
    <w:rsid w:val="00DE660B"/>
    <w:rsid w:val="00DF1513"/>
    <w:rsid w:val="00DF175C"/>
    <w:rsid w:val="00DF4A18"/>
    <w:rsid w:val="00DF75F8"/>
    <w:rsid w:val="00E003BE"/>
    <w:rsid w:val="00E01214"/>
    <w:rsid w:val="00E075A7"/>
    <w:rsid w:val="00E12CDB"/>
    <w:rsid w:val="00E138E8"/>
    <w:rsid w:val="00E161B1"/>
    <w:rsid w:val="00E24189"/>
    <w:rsid w:val="00E318B1"/>
    <w:rsid w:val="00E410A6"/>
    <w:rsid w:val="00E4218A"/>
    <w:rsid w:val="00E44C08"/>
    <w:rsid w:val="00E50B2A"/>
    <w:rsid w:val="00E552B7"/>
    <w:rsid w:val="00E55CC6"/>
    <w:rsid w:val="00E6154A"/>
    <w:rsid w:val="00E6172B"/>
    <w:rsid w:val="00E61DCC"/>
    <w:rsid w:val="00E62F31"/>
    <w:rsid w:val="00E726CF"/>
    <w:rsid w:val="00E7356C"/>
    <w:rsid w:val="00E73A40"/>
    <w:rsid w:val="00E845C7"/>
    <w:rsid w:val="00E941F3"/>
    <w:rsid w:val="00E95EF1"/>
    <w:rsid w:val="00EA71DE"/>
    <w:rsid w:val="00EB12AB"/>
    <w:rsid w:val="00EB3FEB"/>
    <w:rsid w:val="00EB5C43"/>
    <w:rsid w:val="00EC1E87"/>
    <w:rsid w:val="00EC1F48"/>
    <w:rsid w:val="00EC698F"/>
    <w:rsid w:val="00ED7585"/>
    <w:rsid w:val="00EE7EF0"/>
    <w:rsid w:val="00EF0545"/>
    <w:rsid w:val="00EF0D62"/>
    <w:rsid w:val="00EF2744"/>
    <w:rsid w:val="00EF510F"/>
    <w:rsid w:val="00EF6507"/>
    <w:rsid w:val="00F016B3"/>
    <w:rsid w:val="00F0477C"/>
    <w:rsid w:val="00F048C7"/>
    <w:rsid w:val="00F04C40"/>
    <w:rsid w:val="00F07258"/>
    <w:rsid w:val="00F116E2"/>
    <w:rsid w:val="00F117E7"/>
    <w:rsid w:val="00F24EE1"/>
    <w:rsid w:val="00F34F79"/>
    <w:rsid w:val="00F37F52"/>
    <w:rsid w:val="00F453A0"/>
    <w:rsid w:val="00F512F2"/>
    <w:rsid w:val="00F55E24"/>
    <w:rsid w:val="00F56CAD"/>
    <w:rsid w:val="00F67D39"/>
    <w:rsid w:val="00F7626C"/>
    <w:rsid w:val="00F83824"/>
    <w:rsid w:val="00F849B5"/>
    <w:rsid w:val="00F84E8D"/>
    <w:rsid w:val="00F85279"/>
    <w:rsid w:val="00F86E9D"/>
    <w:rsid w:val="00F93AFB"/>
    <w:rsid w:val="00F95668"/>
    <w:rsid w:val="00F96EC5"/>
    <w:rsid w:val="00FA5274"/>
    <w:rsid w:val="00FB0F61"/>
    <w:rsid w:val="00FB6E56"/>
    <w:rsid w:val="00FC4269"/>
    <w:rsid w:val="00FC64F3"/>
    <w:rsid w:val="00FC6C30"/>
    <w:rsid w:val="00FD54B3"/>
    <w:rsid w:val="00FD5B86"/>
    <w:rsid w:val="00FD6477"/>
    <w:rsid w:val="00FE4823"/>
    <w:rsid w:val="00FF5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uiPriority w:val="9"/>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uiPriority w:val="9"/>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sid w:val="00236AC0"/>
    <w:rPr>
      <w:rFonts w:ascii="Arial" w:hAnsi="Arial" w:cs="Arial"/>
      <w:b/>
      <w:bCs/>
      <w:spacing w:val="0"/>
      <w:kern w:val="32"/>
      <w:position w:val="0"/>
      <w:sz w:val="32"/>
      <w:szCs w:val="3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uiPriority w:val="9"/>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customStyle="1" w:styleId="ConsPlusNormal0">
    <w:name w:val="ConsPlusNormal Знак"/>
    <w:link w:val="ConsPlusNormal"/>
    <w:locked/>
    <w:rsid w:val="001F10BE"/>
    <w:rPr>
      <w:rFonts w:ascii="Arial" w:hAnsi="Arial" w:cs="Arial"/>
      <w:spacing w:val="0"/>
      <w:position w:val="0"/>
    </w:rPr>
  </w:style>
  <w:style w:type="character" w:styleId="ad">
    <w:name w:val="Hyperlink"/>
    <w:basedOn w:val="a2"/>
    <w:uiPriority w:val="99"/>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character" w:customStyle="1" w:styleId="ConsNormal0">
    <w:name w:val="ConsNormal Знак"/>
    <w:basedOn w:val="a2"/>
    <w:link w:val="ConsNormal"/>
    <w:locked/>
    <w:rsid w:val="001F10BE"/>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uiPriority w:val="99"/>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uiPriority w:val="99"/>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uiPriority w:val="99"/>
    <w:semiHidden/>
    <w:rsid w:val="001F10BE"/>
    <w:rPr>
      <w:rFonts w:ascii="Tahoma" w:hAnsi="Tahoma" w:cs="Tahoma"/>
      <w:spacing w:val="0"/>
      <w:position w:val="0"/>
      <w:sz w:val="16"/>
      <w:szCs w:val="16"/>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styleId="27">
    <w:name w:val="List Number 2"/>
    <w:basedOn w:val="a1"/>
    <w:rsid w:val="001F10BE"/>
    <w:pPr>
      <w:tabs>
        <w:tab w:val="num" w:pos="720"/>
      </w:tabs>
      <w:ind w:left="720" w:hanging="360"/>
    </w:p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4"/>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6"/>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7"/>
      </w:numPr>
      <w:spacing w:line="360" w:lineRule="auto"/>
      <w:ind w:left="0" w:firstLine="851"/>
      <w:jc w:val="both"/>
    </w:pPr>
    <w:rPr>
      <w:szCs w:val="20"/>
    </w:rPr>
  </w:style>
  <w:style w:type="paragraph" w:customStyle="1" w:styleId="a">
    <w:name w:val="Часть"/>
    <w:basedOn w:val="a1"/>
    <w:rsid w:val="00094713"/>
    <w:pPr>
      <w:numPr>
        <w:numId w:val="7"/>
      </w:numPr>
      <w:spacing w:after="60"/>
      <w:jc w:val="center"/>
    </w:pPr>
    <w:rPr>
      <w:rFonts w:ascii="Arial" w:hAnsi="Arial"/>
      <w:b/>
      <w:caps/>
      <w:sz w:val="32"/>
      <w:szCs w:val="20"/>
    </w:rPr>
  </w:style>
  <w:style w:type="numbering" w:customStyle="1" w:styleId="1a">
    <w:name w:val="Нет списка1"/>
    <w:next w:val="a4"/>
    <w:uiPriority w:val="99"/>
    <w:semiHidden/>
    <w:unhideWhenUsed/>
    <w:rsid w:val="00742788"/>
  </w:style>
  <w:style w:type="paragraph" w:customStyle="1" w:styleId="affc">
    <w:name w:val="Заголовок"/>
    <w:basedOn w:val="a1"/>
    <w:next w:val="ab"/>
    <w:rsid w:val="00742788"/>
    <w:pPr>
      <w:keepNext/>
      <w:widowControl w:val="0"/>
      <w:suppressAutoHyphens/>
      <w:spacing w:before="240" w:after="120"/>
    </w:pPr>
    <w:rPr>
      <w:rFonts w:ascii="Arial" w:eastAsia="Lucida Sans Unicode" w:hAnsi="Arial" w:cs="Mangal"/>
      <w:kern w:val="1"/>
      <w:sz w:val="28"/>
      <w:szCs w:val="28"/>
      <w:lang w:eastAsia="zh-CN" w:bidi="hi-IN"/>
    </w:rPr>
  </w:style>
  <w:style w:type="paragraph" w:styleId="affd">
    <w:name w:val="List"/>
    <w:basedOn w:val="ab"/>
    <w:rsid w:val="00742788"/>
    <w:pPr>
      <w:suppressAutoHyphens/>
      <w:autoSpaceDE/>
      <w:autoSpaceDN/>
      <w:spacing w:after="120"/>
      <w:jc w:val="left"/>
    </w:pPr>
    <w:rPr>
      <w:rFonts w:eastAsia="Lucida Sans Unicode" w:cs="Mangal"/>
      <w:b w:val="0"/>
      <w:bCs w:val="0"/>
      <w:kern w:val="1"/>
      <w:lang w:eastAsia="zh-CN" w:bidi="hi-IN"/>
    </w:rPr>
  </w:style>
  <w:style w:type="paragraph" w:customStyle="1" w:styleId="1b">
    <w:name w:val="Указатель1"/>
    <w:basedOn w:val="a1"/>
    <w:rsid w:val="00742788"/>
    <w:pPr>
      <w:widowControl w:val="0"/>
      <w:suppressLineNumbers/>
      <w:suppressAutoHyphens/>
    </w:pPr>
    <w:rPr>
      <w:rFonts w:eastAsia="Lucida Sans Unicode" w:cs="Mangal"/>
      <w:kern w:val="1"/>
      <w:lang w:eastAsia="zh-CN" w:bidi="hi-IN"/>
    </w:rPr>
  </w:style>
  <w:style w:type="paragraph" w:customStyle="1" w:styleId="affe">
    <w:name w:val="Заголовок таблицы"/>
    <w:basedOn w:val="aff8"/>
    <w:rsid w:val="00742788"/>
    <w:pPr>
      <w:jc w:val="center"/>
    </w:pPr>
    <w:rPr>
      <w:rFonts w:eastAsia="Lucida Sans Unicode" w:cs="Mangal"/>
      <w:b/>
      <w:bCs/>
      <w:lang w:eastAsia="zh-CN" w:bidi="hi-IN"/>
    </w:rPr>
  </w:style>
  <w:style w:type="paragraph" w:styleId="afff">
    <w:name w:val="footnote text"/>
    <w:basedOn w:val="a1"/>
    <w:link w:val="afff0"/>
    <w:uiPriority w:val="99"/>
    <w:unhideWhenUsed/>
    <w:rsid w:val="00936D04"/>
    <w:rPr>
      <w:sz w:val="20"/>
      <w:szCs w:val="20"/>
    </w:rPr>
  </w:style>
  <w:style w:type="character" w:customStyle="1" w:styleId="afff0">
    <w:name w:val="Текст сноски Знак"/>
    <w:basedOn w:val="a2"/>
    <w:link w:val="afff"/>
    <w:uiPriority w:val="99"/>
    <w:rsid w:val="00936D04"/>
    <w:rPr>
      <w:spacing w:val="0"/>
      <w:position w:val="0"/>
    </w:rPr>
  </w:style>
  <w:style w:type="character" w:styleId="afff1">
    <w:name w:val="footnote reference"/>
    <w:basedOn w:val="a2"/>
    <w:uiPriority w:val="99"/>
    <w:rsid w:val="00936D04"/>
    <w:rPr>
      <w:rFonts w:ascii="Times New Roman" w:hAnsi="Times New Roman" w:cs="Times New Roman"/>
      <w:vertAlign w:val="superscript"/>
    </w:rPr>
  </w:style>
  <w:style w:type="numbering" w:customStyle="1" w:styleId="28">
    <w:name w:val="Нет списка2"/>
    <w:next w:val="a4"/>
    <w:uiPriority w:val="99"/>
    <w:semiHidden/>
    <w:unhideWhenUsed/>
    <w:rsid w:val="005D1AC9"/>
  </w:style>
  <w:style w:type="character" w:customStyle="1" w:styleId="-">
    <w:name w:val="Интернет-ссылка"/>
    <w:basedOn w:val="a2"/>
    <w:uiPriority w:val="99"/>
    <w:rsid w:val="005D1AC9"/>
    <w:rPr>
      <w:color w:val="0000FF"/>
      <w:u w:val="single"/>
    </w:rPr>
  </w:style>
  <w:style w:type="paragraph" w:customStyle="1" w:styleId="afff2">
    <w:name w:val="Содержимое врезки"/>
    <w:basedOn w:val="a1"/>
    <w:rsid w:val="005D1AC9"/>
    <w:pPr>
      <w:suppressAutoHyphens/>
    </w:pPr>
  </w:style>
  <w:style w:type="character" w:styleId="afff3">
    <w:name w:val="annotation reference"/>
    <w:basedOn w:val="a2"/>
    <w:uiPriority w:val="99"/>
    <w:semiHidden/>
    <w:unhideWhenUsed/>
    <w:rsid w:val="005D1AC9"/>
    <w:rPr>
      <w:sz w:val="16"/>
      <w:szCs w:val="16"/>
    </w:rPr>
  </w:style>
  <w:style w:type="paragraph" w:styleId="afff4">
    <w:name w:val="annotation text"/>
    <w:basedOn w:val="a1"/>
    <w:link w:val="afff5"/>
    <w:uiPriority w:val="99"/>
    <w:semiHidden/>
    <w:unhideWhenUsed/>
    <w:rsid w:val="005D1AC9"/>
    <w:pPr>
      <w:suppressAutoHyphens/>
    </w:pPr>
    <w:rPr>
      <w:sz w:val="20"/>
      <w:szCs w:val="20"/>
    </w:rPr>
  </w:style>
  <w:style w:type="character" w:customStyle="1" w:styleId="afff5">
    <w:name w:val="Текст примечания Знак"/>
    <w:basedOn w:val="a2"/>
    <w:link w:val="afff4"/>
    <w:uiPriority w:val="99"/>
    <w:semiHidden/>
    <w:rsid w:val="005D1AC9"/>
    <w:rPr>
      <w:spacing w:val="0"/>
      <w:position w:val="0"/>
    </w:rPr>
  </w:style>
  <w:style w:type="paragraph" w:styleId="afff6">
    <w:name w:val="annotation subject"/>
    <w:basedOn w:val="afff4"/>
    <w:next w:val="afff4"/>
    <w:link w:val="afff7"/>
    <w:uiPriority w:val="99"/>
    <w:semiHidden/>
    <w:unhideWhenUsed/>
    <w:rsid w:val="005D1AC9"/>
    <w:rPr>
      <w:b/>
      <w:bCs/>
    </w:rPr>
  </w:style>
  <w:style w:type="character" w:customStyle="1" w:styleId="afff7">
    <w:name w:val="Тема примечания Знак"/>
    <w:basedOn w:val="afff5"/>
    <w:link w:val="afff6"/>
    <w:uiPriority w:val="99"/>
    <w:semiHidden/>
    <w:rsid w:val="005D1AC9"/>
    <w:rPr>
      <w:b/>
      <w:bCs/>
    </w:rPr>
  </w:style>
  <w:style w:type="paragraph" w:styleId="afff8">
    <w:name w:val="Revision"/>
    <w:hidden/>
    <w:uiPriority w:val="99"/>
    <w:semiHidden/>
    <w:rsid w:val="005D1AC9"/>
    <w:rPr>
      <w:spacing w:val="0"/>
      <w:position w:val="0"/>
      <w:sz w:val="24"/>
      <w:szCs w:val="24"/>
    </w:rPr>
  </w:style>
</w:styles>
</file>

<file path=word/webSettings.xml><?xml version="1.0" encoding="utf-8"?>
<w:webSettings xmlns:r="http://schemas.openxmlformats.org/officeDocument/2006/relationships" xmlns:w="http://schemas.openxmlformats.org/wordprocessingml/2006/main">
  <w:divs>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076474">
      <w:bodyDiv w:val="1"/>
      <w:marLeft w:val="0"/>
      <w:marRight w:val="0"/>
      <w:marTop w:val="0"/>
      <w:marBottom w:val="0"/>
      <w:divBdr>
        <w:top w:val="none" w:sz="0" w:space="0" w:color="auto"/>
        <w:left w:val="none" w:sz="0" w:space="0" w:color="auto"/>
        <w:bottom w:val="none" w:sz="0" w:space="0" w:color="auto"/>
        <w:right w:val="none" w:sz="0" w:space="0" w:color="auto"/>
      </w:divBdr>
      <w:divsChild>
        <w:div w:id="154420322">
          <w:marLeft w:val="0"/>
          <w:marRight w:val="0"/>
          <w:marTop w:val="0"/>
          <w:marBottom w:val="0"/>
          <w:divBdr>
            <w:top w:val="none" w:sz="0" w:space="0" w:color="auto"/>
            <w:left w:val="none" w:sz="0" w:space="0" w:color="auto"/>
            <w:bottom w:val="none" w:sz="0" w:space="0" w:color="auto"/>
            <w:right w:val="none" w:sz="0" w:space="0" w:color="auto"/>
          </w:divBdr>
        </w:div>
      </w:divsChild>
    </w:div>
    <w:div w:id="156849802">
      <w:bodyDiv w:val="1"/>
      <w:marLeft w:val="0"/>
      <w:marRight w:val="0"/>
      <w:marTop w:val="0"/>
      <w:marBottom w:val="0"/>
      <w:divBdr>
        <w:top w:val="none" w:sz="0" w:space="0" w:color="auto"/>
        <w:left w:val="none" w:sz="0" w:space="0" w:color="auto"/>
        <w:bottom w:val="none" w:sz="0" w:space="0" w:color="auto"/>
        <w:right w:val="none" w:sz="0" w:space="0" w:color="auto"/>
      </w:divBdr>
    </w:div>
    <w:div w:id="160582848">
      <w:bodyDiv w:val="1"/>
      <w:marLeft w:val="0"/>
      <w:marRight w:val="0"/>
      <w:marTop w:val="0"/>
      <w:marBottom w:val="0"/>
      <w:divBdr>
        <w:top w:val="none" w:sz="0" w:space="0" w:color="auto"/>
        <w:left w:val="none" w:sz="0" w:space="0" w:color="auto"/>
        <w:bottom w:val="none" w:sz="0" w:space="0" w:color="auto"/>
        <w:right w:val="none" w:sz="0" w:space="0" w:color="auto"/>
      </w:divBdr>
      <w:divsChild>
        <w:div w:id="1879853665">
          <w:marLeft w:val="0"/>
          <w:marRight w:val="0"/>
          <w:marTop w:val="0"/>
          <w:marBottom w:val="0"/>
          <w:divBdr>
            <w:top w:val="none" w:sz="0" w:space="0" w:color="auto"/>
            <w:left w:val="none" w:sz="0" w:space="0" w:color="auto"/>
            <w:bottom w:val="none" w:sz="0" w:space="0" w:color="auto"/>
            <w:right w:val="none" w:sz="0" w:space="0" w:color="auto"/>
          </w:divBdr>
        </w:div>
      </w:divsChild>
    </w:div>
    <w:div w:id="211431890">
      <w:bodyDiv w:val="1"/>
      <w:marLeft w:val="0"/>
      <w:marRight w:val="0"/>
      <w:marTop w:val="0"/>
      <w:marBottom w:val="0"/>
      <w:divBdr>
        <w:top w:val="none" w:sz="0" w:space="0" w:color="auto"/>
        <w:left w:val="none" w:sz="0" w:space="0" w:color="auto"/>
        <w:bottom w:val="none" w:sz="0" w:space="0" w:color="auto"/>
        <w:right w:val="none" w:sz="0" w:space="0" w:color="auto"/>
      </w:divBdr>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821657">
      <w:bodyDiv w:val="1"/>
      <w:marLeft w:val="0"/>
      <w:marRight w:val="0"/>
      <w:marTop w:val="0"/>
      <w:marBottom w:val="0"/>
      <w:divBdr>
        <w:top w:val="none" w:sz="0" w:space="0" w:color="auto"/>
        <w:left w:val="none" w:sz="0" w:space="0" w:color="auto"/>
        <w:bottom w:val="none" w:sz="0" w:space="0" w:color="auto"/>
        <w:right w:val="none" w:sz="0" w:space="0" w:color="auto"/>
      </w:divBdr>
      <w:divsChild>
        <w:div w:id="2124886620">
          <w:marLeft w:val="0"/>
          <w:marRight w:val="0"/>
          <w:marTop w:val="0"/>
          <w:marBottom w:val="0"/>
          <w:divBdr>
            <w:top w:val="none" w:sz="0" w:space="0" w:color="auto"/>
            <w:left w:val="none" w:sz="0" w:space="0" w:color="auto"/>
            <w:bottom w:val="none" w:sz="0" w:space="0" w:color="auto"/>
            <w:right w:val="none" w:sz="0" w:space="0" w:color="auto"/>
          </w:divBdr>
        </w:div>
      </w:divsChild>
    </w:div>
    <w:div w:id="402261648">
      <w:bodyDiv w:val="1"/>
      <w:marLeft w:val="0"/>
      <w:marRight w:val="0"/>
      <w:marTop w:val="0"/>
      <w:marBottom w:val="0"/>
      <w:divBdr>
        <w:top w:val="none" w:sz="0" w:space="0" w:color="auto"/>
        <w:left w:val="none" w:sz="0" w:space="0" w:color="auto"/>
        <w:bottom w:val="none" w:sz="0" w:space="0" w:color="auto"/>
        <w:right w:val="none" w:sz="0" w:space="0" w:color="auto"/>
      </w:divBdr>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74903111">
      <w:bodyDiv w:val="1"/>
      <w:marLeft w:val="0"/>
      <w:marRight w:val="0"/>
      <w:marTop w:val="0"/>
      <w:marBottom w:val="0"/>
      <w:divBdr>
        <w:top w:val="none" w:sz="0" w:space="0" w:color="auto"/>
        <w:left w:val="none" w:sz="0" w:space="0" w:color="auto"/>
        <w:bottom w:val="none" w:sz="0" w:space="0" w:color="auto"/>
        <w:right w:val="none" w:sz="0" w:space="0" w:color="auto"/>
      </w:divBdr>
      <w:divsChild>
        <w:div w:id="132599054">
          <w:marLeft w:val="0"/>
          <w:marRight w:val="0"/>
          <w:marTop w:val="0"/>
          <w:marBottom w:val="0"/>
          <w:divBdr>
            <w:top w:val="none" w:sz="0" w:space="0" w:color="auto"/>
            <w:left w:val="none" w:sz="0" w:space="0" w:color="auto"/>
            <w:bottom w:val="none" w:sz="0" w:space="0" w:color="auto"/>
            <w:right w:val="none" w:sz="0" w:space="0" w:color="auto"/>
          </w:divBdr>
        </w:div>
      </w:divsChild>
    </w:div>
    <w:div w:id="580719865">
      <w:bodyDiv w:val="1"/>
      <w:marLeft w:val="0"/>
      <w:marRight w:val="0"/>
      <w:marTop w:val="0"/>
      <w:marBottom w:val="0"/>
      <w:divBdr>
        <w:top w:val="none" w:sz="0" w:space="0" w:color="auto"/>
        <w:left w:val="none" w:sz="0" w:space="0" w:color="auto"/>
        <w:bottom w:val="none" w:sz="0" w:space="0" w:color="auto"/>
        <w:right w:val="none" w:sz="0" w:space="0" w:color="auto"/>
      </w:divBdr>
      <w:divsChild>
        <w:div w:id="338822212">
          <w:marLeft w:val="0"/>
          <w:marRight w:val="0"/>
          <w:marTop w:val="0"/>
          <w:marBottom w:val="0"/>
          <w:divBdr>
            <w:top w:val="none" w:sz="0" w:space="0" w:color="auto"/>
            <w:left w:val="none" w:sz="0" w:space="0" w:color="auto"/>
            <w:bottom w:val="none" w:sz="0" w:space="0" w:color="auto"/>
            <w:right w:val="none" w:sz="0" w:space="0" w:color="auto"/>
          </w:divBdr>
        </w:div>
      </w:divsChild>
    </w:div>
    <w:div w:id="658315055">
      <w:bodyDiv w:val="1"/>
      <w:marLeft w:val="0"/>
      <w:marRight w:val="0"/>
      <w:marTop w:val="0"/>
      <w:marBottom w:val="0"/>
      <w:divBdr>
        <w:top w:val="none" w:sz="0" w:space="0" w:color="auto"/>
        <w:left w:val="none" w:sz="0" w:space="0" w:color="auto"/>
        <w:bottom w:val="none" w:sz="0" w:space="0" w:color="auto"/>
        <w:right w:val="none" w:sz="0" w:space="0" w:color="auto"/>
      </w:divBdr>
      <w:divsChild>
        <w:div w:id="369187050">
          <w:marLeft w:val="0"/>
          <w:marRight w:val="0"/>
          <w:marTop w:val="0"/>
          <w:marBottom w:val="0"/>
          <w:divBdr>
            <w:top w:val="none" w:sz="0" w:space="0" w:color="auto"/>
            <w:left w:val="none" w:sz="0" w:space="0" w:color="auto"/>
            <w:bottom w:val="none" w:sz="0" w:space="0" w:color="auto"/>
            <w:right w:val="none" w:sz="0" w:space="0" w:color="auto"/>
          </w:divBdr>
        </w:div>
      </w:divsChild>
    </w:div>
    <w:div w:id="659388608">
      <w:bodyDiv w:val="1"/>
      <w:marLeft w:val="0"/>
      <w:marRight w:val="0"/>
      <w:marTop w:val="0"/>
      <w:marBottom w:val="0"/>
      <w:divBdr>
        <w:top w:val="none" w:sz="0" w:space="0" w:color="auto"/>
        <w:left w:val="none" w:sz="0" w:space="0" w:color="auto"/>
        <w:bottom w:val="none" w:sz="0" w:space="0" w:color="auto"/>
        <w:right w:val="none" w:sz="0" w:space="0" w:color="auto"/>
      </w:divBdr>
      <w:divsChild>
        <w:div w:id="1235700919">
          <w:marLeft w:val="0"/>
          <w:marRight w:val="0"/>
          <w:marTop w:val="0"/>
          <w:marBottom w:val="0"/>
          <w:divBdr>
            <w:top w:val="none" w:sz="0" w:space="0" w:color="auto"/>
            <w:left w:val="none" w:sz="0" w:space="0" w:color="auto"/>
            <w:bottom w:val="none" w:sz="0" w:space="0" w:color="auto"/>
            <w:right w:val="none" w:sz="0" w:space="0" w:color="auto"/>
          </w:divBdr>
        </w:div>
      </w:divsChild>
    </w:div>
    <w:div w:id="766075136">
      <w:bodyDiv w:val="1"/>
      <w:marLeft w:val="0"/>
      <w:marRight w:val="0"/>
      <w:marTop w:val="0"/>
      <w:marBottom w:val="0"/>
      <w:divBdr>
        <w:top w:val="none" w:sz="0" w:space="0" w:color="auto"/>
        <w:left w:val="none" w:sz="0" w:space="0" w:color="auto"/>
        <w:bottom w:val="none" w:sz="0" w:space="0" w:color="auto"/>
        <w:right w:val="none" w:sz="0" w:space="0" w:color="auto"/>
      </w:divBdr>
      <w:divsChild>
        <w:div w:id="493035603">
          <w:marLeft w:val="0"/>
          <w:marRight w:val="0"/>
          <w:marTop w:val="0"/>
          <w:marBottom w:val="0"/>
          <w:divBdr>
            <w:top w:val="none" w:sz="0" w:space="0" w:color="auto"/>
            <w:left w:val="none" w:sz="0" w:space="0" w:color="auto"/>
            <w:bottom w:val="none" w:sz="0" w:space="0" w:color="auto"/>
            <w:right w:val="none" w:sz="0" w:space="0" w:color="auto"/>
          </w:divBdr>
        </w:div>
      </w:divsChild>
    </w:div>
    <w:div w:id="806049844">
      <w:bodyDiv w:val="1"/>
      <w:marLeft w:val="0"/>
      <w:marRight w:val="0"/>
      <w:marTop w:val="0"/>
      <w:marBottom w:val="0"/>
      <w:divBdr>
        <w:top w:val="none" w:sz="0" w:space="0" w:color="auto"/>
        <w:left w:val="none" w:sz="0" w:space="0" w:color="auto"/>
        <w:bottom w:val="none" w:sz="0" w:space="0" w:color="auto"/>
        <w:right w:val="none" w:sz="0" w:space="0" w:color="auto"/>
      </w:divBdr>
    </w:div>
    <w:div w:id="841816287">
      <w:bodyDiv w:val="1"/>
      <w:marLeft w:val="0"/>
      <w:marRight w:val="0"/>
      <w:marTop w:val="0"/>
      <w:marBottom w:val="0"/>
      <w:divBdr>
        <w:top w:val="none" w:sz="0" w:space="0" w:color="auto"/>
        <w:left w:val="none" w:sz="0" w:space="0" w:color="auto"/>
        <w:bottom w:val="none" w:sz="0" w:space="0" w:color="auto"/>
        <w:right w:val="none" w:sz="0" w:space="0" w:color="auto"/>
      </w:divBdr>
      <w:divsChild>
        <w:div w:id="694305514">
          <w:marLeft w:val="0"/>
          <w:marRight w:val="0"/>
          <w:marTop w:val="0"/>
          <w:marBottom w:val="0"/>
          <w:divBdr>
            <w:top w:val="none" w:sz="0" w:space="0" w:color="auto"/>
            <w:left w:val="none" w:sz="0" w:space="0" w:color="auto"/>
            <w:bottom w:val="none" w:sz="0" w:space="0" w:color="auto"/>
            <w:right w:val="none" w:sz="0" w:space="0" w:color="auto"/>
          </w:divBdr>
        </w:div>
      </w:divsChild>
    </w:div>
    <w:div w:id="899097583">
      <w:bodyDiv w:val="1"/>
      <w:marLeft w:val="0"/>
      <w:marRight w:val="0"/>
      <w:marTop w:val="0"/>
      <w:marBottom w:val="0"/>
      <w:divBdr>
        <w:top w:val="none" w:sz="0" w:space="0" w:color="auto"/>
        <w:left w:val="none" w:sz="0" w:space="0" w:color="auto"/>
        <w:bottom w:val="none" w:sz="0" w:space="0" w:color="auto"/>
        <w:right w:val="none" w:sz="0" w:space="0" w:color="auto"/>
      </w:divBdr>
      <w:divsChild>
        <w:div w:id="610629822">
          <w:marLeft w:val="0"/>
          <w:marRight w:val="0"/>
          <w:marTop w:val="0"/>
          <w:marBottom w:val="0"/>
          <w:divBdr>
            <w:top w:val="none" w:sz="0" w:space="0" w:color="auto"/>
            <w:left w:val="none" w:sz="0" w:space="0" w:color="auto"/>
            <w:bottom w:val="none" w:sz="0" w:space="0" w:color="auto"/>
            <w:right w:val="none" w:sz="0" w:space="0" w:color="auto"/>
          </w:divBdr>
        </w:div>
      </w:divsChild>
    </w:div>
    <w:div w:id="1000887276">
      <w:bodyDiv w:val="1"/>
      <w:marLeft w:val="0"/>
      <w:marRight w:val="0"/>
      <w:marTop w:val="0"/>
      <w:marBottom w:val="0"/>
      <w:divBdr>
        <w:top w:val="none" w:sz="0" w:space="0" w:color="auto"/>
        <w:left w:val="none" w:sz="0" w:space="0" w:color="auto"/>
        <w:bottom w:val="none" w:sz="0" w:space="0" w:color="auto"/>
        <w:right w:val="none" w:sz="0" w:space="0" w:color="auto"/>
      </w:divBdr>
      <w:divsChild>
        <w:div w:id="319239927">
          <w:marLeft w:val="0"/>
          <w:marRight w:val="0"/>
          <w:marTop w:val="0"/>
          <w:marBottom w:val="0"/>
          <w:divBdr>
            <w:top w:val="none" w:sz="0" w:space="0" w:color="auto"/>
            <w:left w:val="none" w:sz="0" w:space="0" w:color="auto"/>
            <w:bottom w:val="none" w:sz="0" w:space="0" w:color="auto"/>
            <w:right w:val="none" w:sz="0" w:space="0" w:color="auto"/>
          </w:divBdr>
        </w:div>
      </w:divsChild>
    </w:div>
    <w:div w:id="1054232347">
      <w:bodyDiv w:val="1"/>
      <w:marLeft w:val="0"/>
      <w:marRight w:val="0"/>
      <w:marTop w:val="0"/>
      <w:marBottom w:val="0"/>
      <w:divBdr>
        <w:top w:val="none" w:sz="0" w:space="0" w:color="auto"/>
        <w:left w:val="none" w:sz="0" w:space="0" w:color="auto"/>
        <w:bottom w:val="none" w:sz="0" w:space="0" w:color="auto"/>
        <w:right w:val="none" w:sz="0" w:space="0" w:color="auto"/>
      </w:divBdr>
      <w:divsChild>
        <w:div w:id="1785417138">
          <w:marLeft w:val="0"/>
          <w:marRight w:val="0"/>
          <w:marTop w:val="0"/>
          <w:marBottom w:val="0"/>
          <w:divBdr>
            <w:top w:val="none" w:sz="0" w:space="0" w:color="auto"/>
            <w:left w:val="none" w:sz="0" w:space="0" w:color="auto"/>
            <w:bottom w:val="none" w:sz="0" w:space="0" w:color="auto"/>
            <w:right w:val="none" w:sz="0" w:space="0" w:color="auto"/>
          </w:divBdr>
        </w:div>
      </w:divsChild>
    </w:div>
    <w:div w:id="1177620423">
      <w:bodyDiv w:val="1"/>
      <w:marLeft w:val="0"/>
      <w:marRight w:val="0"/>
      <w:marTop w:val="0"/>
      <w:marBottom w:val="0"/>
      <w:divBdr>
        <w:top w:val="none" w:sz="0" w:space="0" w:color="auto"/>
        <w:left w:val="none" w:sz="0" w:space="0" w:color="auto"/>
        <w:bottom w:val="none" w:sz="0" w:space="0" w:color="auto"/>
        <w:right w:val="none" w:sz="0" w:space="0" w:color="auto"/>
      </w:divBdr>
      <w:divsChild>
        <w:div w:id="440926637">
          <w:marLeft w:val="0"/>
          <w:marRight w:val="0"/>
          <w:marTop w:val="0"/>
          <w:marBottom w:val="0"/>
          <w:divBdr>
            <w:top w:val="none" w:sz="0" w:space="0" w:color="auto"/>
            <w:left w:val="none" w:sz="0" w:space="0" w:color="auto"/>
            <w:bottom w:val="none" w:sz="0" w:space="0" w:color="auto"/>
            <w:right w:val="none" w:sz="0" w:space="0" w:color="auto"/>
          </w:divBdr>
        </w:div>
      </w:divsChild>
    </w:div>
    <w:div w:id="1202858342">
      <w:bodyDiv w:val="1"/>
      <w:marLeft w:val="0"/>
      <w:marRight w:val="0"/>
      <w:marTop w:val="0"/>
      <w:marBottom w:val="0"/>
      <w:divBdr>
        <w:top w:val="none" w:sz="0" w:space="0" w:color="auto"/>
        <w:left w:val="none" w:sz="0" w:space="0" w:color="auto"/>
        <w:bottom w:val="none" w:sz="0" w:space="0" w:color="auto"/>
        <w:right w:val="none" w:sz="0" w:space="0" w:color="auto"/>
      </w:divBdr>
    </w:div>
    <w:div w:id="1282152202">
      <w:bodyDiv w:val="1"/>
      <w:marLeft w:val="0"/>
      <w:marRight w:val="0"/>
      <w:marTop w:val="0"/>
      <w:marBottom w:val="0"/>
      <w:divBdr>
        <w:top w:val="none" w:sz="0" w:space="0" w:color="auto"/>
        <w:left w:val="none" w:sz="0" w:space="0" w:color="auto"/>
        <w:bottom w:val="none" w:sz="0" w:space="0" w:color="auto"/>
        <w:right w:val="none" w:sz="0" w:space="0" w:color="auto"/>
      </w:divBdr>
      <w:divsChild>
        <w:div w:id="378360179">
          <w:marLeft w:val="0"/>
          <w:marRight w:val="0"/>
          <w:marTop w:val="0"/>
          <w:marBottom w:val="0"/>
          <w:divBdr>
            <w:top w:val="none" w:sz="0" w:space="0" w:color="auto"/>
            <w:left w:val="none" w:sz="0" w:space="0" w:color="auto"/>
            <w:bottom w:val="none" w:sz="0" w:space="0" w:color="auto"/>
            <w:right w:val="none" w:sz="0" w:space="0" w:color="auto"/>
          </w:divBdr>
        </w:div>
      </w:divsChild>
    </w:div>
    <w:div w:id="1430541282">
      <w:bodyDiv w:val="1"/>
      <w:marLeft w:val="0"/>
      <w:marRight w:val="0"/>
      <w:marTop w:val="0"/>
      <w:marBottom w:val="0"/>
      <w:divBdr>
        <w:top w:val="none" w:sz="0" w:space="0" w:color="auto"/>
        <w:left w:val="none" w:sz="0" w:space="0" w:color="auto"/>
        <w:bottom w:val="none" w:sz="0" w:space="0" w:color="auto"/>
        <w:right w:val="none" w:sz="0" w:space="0" w:color="auto"/>
      </w:divBdr>
    </w:div>
    <w:div w:id="1461723120">
      <w:bodyDiv w:val="1"/>
      <w:marLeft w:val="0"/>
      <w:marRight w:val="0"/>
      <w:marTop w:val="0"/>
      <w:marBottom w:val="0"/>
      <w:divBdr>
        <w:top w:val="none" w:sz="0" w:space="0" w:color="auto"/>
        <w:left w:val="none" w:sz="0" w:space="0" w:color="auto"/>
        <w:bottom w:val="none" w:sz="0" w:space="0" w:color="auto"/>
        <w:right w:val="none" w:sz="0" w:space="0" w:color="auto"/>
      </w:divBdr>
      <w:divsChild>
        <w:div w:id="901451916">
          <w:marLeft w:val="0"/>
          <w:marRight w:val="0"/>
          <w:marTop w:val="0"/>
          <w:marBottom w:val="0"/>
          <w:divBdr>
            <w:top w:val="none" w:sz="0" w:space="0" w:color="auto"/>
            <w:left w:val="none" w:sz="0" w:space="0" w:color="auto"/>
            <w:bottom w:val="none" w:sz="0" w:space="0" w:color="auto"/>
            <w:right w:val="none" w:sz="0" w:space="0" w:color="auto"/>
          </w:divBdr>
        </w:div>
      </w:divsChild>
    </w:div>
    <w:div w:id="1514495900">
      <w:bodyDiv w:val="1"/>
      <w:marLeft w:val="0"/>
      <w:marRight w:val="0"/>
      <w:marTop w:val="0"/>
      <w:marBottom w:val="0"/>
      <w:divBdr>
        <w:top w:val="none" w:sz="0" w:space="0" w:color="auto"/>
        <w:left w:val="none" w:sz="0" w:space="0" w:color="auto"/>
        <w:bottom w:val="none" w:sz="0" w:space="0" w:color="auto"/>
        <w:right w:val="none" w:sz="0" w:space="0" w:color="auto"/>
      </w:divBdr>
      <w:divsChild>
        <w:div w:id="1040321803">
          <w:marLeft w:val="0"/>
          <w:marRight w:val="0"/>
          <w:marTop w:val="0"/>
          <w:marBottom w:val="0"/>
          <w:divBdr>
            <w:top w:val="none" w:sz="0" w:space="0" w:color="auto"/>
            <w:left w:val="none" w:sz="0" w:space="0" w:color="auto"/>
            <w:bottom w:val="none" w:sz="0" w:space="0" w:color="auto"/>
            <w:right w:val="none" w:sz="0" w:space="0" w:color="auto"/>
          </w:divBdr>
        </w:div>
      </w:divsChild>
    </w:div>
    <w:div w:id="1618219418">
      <w:bodyDiv w:val="1"/>
      <w:marLeft w:val="0"/>
      <w:marRight w:val="0"/>
      <w:marTop w:val="0"/>
      <w:marBottom w:val="0"/>
      <w:divBdr>
        <w:top w:val="none" w:sz="0" w:space="0" w:color="auto"/>
        <w:left w:val="none" w:sz="0" w:space="0" w:color="auto"/>
        <w:bottom w:val="none" w:sz="0" w:space="0" w:color="auto"/>
        <w:right w:val="none" w:sz="0" w:space="0" w:color="auto"/>
      </w:divBdr>
      <w:divsChild>
        <w:div w:id="1617591858">
          <w:marLeft w:val="0"/>
          <w:marRight w:val="0"/>
          <w:marTop w:val="0"/>
          <w:marBottom w:val="0"/>
          <w:divBdr>
            <w:top w:val="none" w:sz="0" w:space="0" w:color="auto"/>
            <w:left w:val="none" w:sz="0" w:space="0" w:color="auto"/>
            <w:bottom w:val="none" w:sz="0" w:space="0" w:color="auto"/>
            <w:right w:val="none" w:sz="0" w:space="0" w:color="auto"/>
          </w:divBdr>
        </w:div>
      </w:divsChild>
    </w:div>
    <w:div w:id="1752698686">
      <w:bodyDiv w:val="1"/>
      <w:marLeft w:val="0"/>
      <w:marRight w:val="0"/>
      <w:marTop w:val="0"/>
      <w:marBottom w:val="0"/>
      <w:divBdr>
        <w:top w:val="none" w:sz="0" w:space="0" w:color="auto"/>
        <w:left w:val="none" w:sz="0" w:space="0" w:color="auto"/>
        <w:bottom w:val="none" w:sz="0" w:space="0" w:color="auto"/>
        <w:right w:val="none" w:sz="0" w:space="0" w:color="auto"/>
      </w:divBdr>
      <w:divsChild>
        <w:div w:id="1102919446">
          <w:marLeft w:val="0"/>
          <w:marRight w:val="0"/>
          <w:marTop w:val="0"/>
          <w:marBottom w:val="0"/>
          <w:divBdr>
            <w:top w:val="none" w:sz="0" w:space="0" w:color="auto"/>
            <w:left w:val="none" w:sz="0" w:space="0" w:color="auto"/>
            <w:bottom w:val="none" w:sz="0" w:space="0" w:color="auto"/>
            <w:right w:val="none" w:sz="0" w:space="0" w:color="auto"/>
          </w:divBdr>
        </w:div>
      </w:divsChild>
    </w:div>
    <w:div w:id="1817528288">
      <w:bodyDiv w:val="1"/>
      <w:marLeft w:val="0"/>
      <w:marRight w:val="0"/>
      <w:marTop w:val="0"/>
      <w:marBottom w:val="0"/>
      <w:divBdr>
        <w:top w:val="none" w:sz="0" w:space="0" w:color="auto"/>
        <w:left w:val="none" w:sz="0" w:space="0" w:color="auto"/>
        <w:bottom w:val="none" w:sz="0" w:space="0" w:color="auto"/>
        <w:right w:val="none" w:sz="0" w:space="0" w:color="auto"/>
      </w:divBdr>
      <w:divsChild>
        <w:div w:id="741370276">
          <w:marLeft w:val="0"/>
          <w:marRight w:val="0"/>
          <w:marTop w:val="0"/>
          <w:marBottom w:val="0"/>
          <w:divBdr>
            <w:top w:val="none" w:sz="0" w:space="0" w:color="auto"/>
            <w:left w:val="none" w:sz="0" w:space="0" w:color="auto"/>
            <w:bottom w:val="none" w:sz="0" w:space="0" w:color="auto"/>
            <w:right w:val="none" w:sz="0" w:space="0" w:color="auto"/>
          </w:divBdr>
        </w:div>
      </w:divsChild>
    </w:div>
    <w:div w:id="1966959078">
      <w:bodyDiv w:val="1"/>
      <w:marLeft w:val="0"/>
      <w:marRight w:val="0"/>
      <w:marTop w:val="0"/>
      <w:marBottom w:val="0"/>
      <w:divBdr>
        <w:top w:val="none" w:sz="0" w:space="0" w:color="auto"/>
        <w:left w:val="none" w:sz="0" w:space="0" w:color="auto"/>
        <w:bottom w:val="none" w:sz="0" w:space="0" w:color="auto"/>
        <w:right w:val="none" w:sz="0" w:space="0" w:color="auto"/>
      </w:divBdr>
      <w:divsChild>
        <w:div w:id="528954391">
          <w:marLeft w:val="0"/>
          <w:marRight w:val="0"/>
          <w:marTop w:val="0"/>
          <w:marBottom w:val="0"/>
          <w:divBdr>
            <w:top w:val="none" w:sz="0" w:space="0" w:color="auto"/>
            <w:left w:val="none" w:sz="0" w:space="0" w:color="auto"/>
            <w:bottom w:val="none" w:sz="0" w:space="0" w:color="auto"/>
            <w:right w:val="none" w:sz="0" w:space="0" w:color="auto"/>
          </w:divBdr>
        </w:div>
      </w:divsChild>
    </w:div>
    <w:div w:id="1985430159">
      <w:bodyDiv w:val="1"/>
      <w:marLeft w:val="0"/>
      <w:marRight w:val="0"/>
      <w:marTop w:val="0"/>
      <w:marBottom w:val="0"/>
      <w:divBdr>
        <w:top w:val="none" w:sz="0" w:space="0" w:color="auto"/>
        <w:left w:val="none" w:sz="0" w:space="0" w:color="auto"/>
        <w:bottom w:val="none" w:sz="0" w:space="0" w:color="auto"/>
        <w:right w:val="none" w:sz="0" w:space="0" w:color="auto"/>
      </w:divBdr>
    </w:div>
    <w:div w:id="1991323720">
      <w:bodyDiv w:val="1"/>
      <w:marLeft w:val="0"/>
      <w:marRight w:val="0"/>
      <w:marTop w:val="0"/>
      <w:marBottom w:val="0"/>
      <w:divBdr>
        <w:top w:val="none" w:sz="0" w:space="0" w:color="auto"/>
        <w:left w:val="none" w:sz="0" w:space="0" w:color="auto"/>
        <w:bottom w:val="none" w:sz="0" w:space="0" w:color="auto"/>
        <w:right w:val="none" w:sz="0" w:space="0" w:color="auto"/>
      </w:divBdr>
      <w:divsChild>
        <w:div w:id="1816216130">
          <w:marLeft w:val="0"/>
          <w:marRight w:val="0"/>
          <w:marTop w:val="0"/>
          <w:marBottom w:val="0"/>
          <w:divBdr>
            <w:top w:val="none" w:sz="0" w:space="0" w:color="auto"/>
            <w:left w:val="none" w:sz="0" w:space="0" w:color="auto"/>
            <w:bottom w:val="none" w:sz="0" w:space="0" w:color="auto"/>
            <w:right w:val="none" w:sz="0" w:space="0" w:color="auto"/>
          </w:divBdr>
        </w:div>
      </w:divsChild>
    </w:div>
    <w:div w:id="2013990992">
      <w:bodyDiv w:val="1"/>
      <w:marLeft w:val="0"/>
      <w:marRight w:val="0"/>
      <w:marTop w:val="0"/>
      <w:marBottom w:val="0"/>
      <w:divBdr>
        <w:top w:val="none" w:sz="0" w:space="0" w:color="auto"/>
        <w:left w:val="none" w:sz="0" w:space="0" w:color="auto"/>
        <w:bottom w:val="none" w:sz="0" w:space="0" w:color="auto"/>
        <w:right w:val="none" w:sz="0" w:space="0" w:color="auto"/>
      </w:divBdr>
    </w:div>
    <w:div w:id="2062359420">
      <w:bodyDiv w:val="1"/>
      <w:marLeft w:val="0"/>
      <w:marRight w:val="0"/>
      <w:marTop w:val="0"/>
      <w:marBottom w:val="0"/>
      <w:divBdr>
        <w:top w:val="none" w:sz="0" w:space="0" w:color="auto"/>
        <w:left w:val="none" w:sz="0" w:space="0" w:color="auto"/>
        <w:bottom w:val="none" w:sz="0" w:space="0" w:color="auto"/>
        <w:right w:val="none" w:sz="0" w:space="0" w:color="auto"/>
      </w:divBdr>
      <w:divsChild>
        <w:div w:id="14814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 TargetMode="External"/><Relationship Id="rId13" Type="http://schemas.openxmlformats.org/officeDocument/2006/relationships/hyperlink" Target="https://zakupki.gov.ru" TargetMode="External"/><Relationship Id="rId18" Type="http://schemas.openxmlformats.org/officeDocument/2006/relationships/image" Target="media/image2.jpeg"/><Relationship Id="rId26"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image" Target="media/image5.wmf"/><Relationship Id="rId7" Type="http://schemas.openxmlformats.org/officeDocument/2006/relationships/hyperlink" Target="mailto:log@vod12.ru" TargetMode="External"/><Relationship Id="rId12" Type="http://schemas.openxmlformats.org/officeDocument/2006/relationships/hyperlink" Target="mailto:log@vod12.ru" TargetMode="External"/><Relationship Id="rId17" Type="http://schemas.openxmlformats.org/officeDocument/2006/relationships/image" Target="media/image1.png"/><Relationship Id="rId25" Type="http://schemas.openxmlformats.org/officeDocument/2006/relationships/image" Target="media/image9.wmf"/><Relationship Id="rId2" Type="http://schemas.openxmlformats.org/officeDocument/2006/relationships/styles" Target="styles.xml"/><Relationship Id="rId16" Type="http://schemas.openxmlformats.org/officeDocument/2006/relationships/hyperlink" Target="file:///C:UsersyuristAppDataLocalTemp20170908173650.docx" TargetMode="Externa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0901A53D20A068F229A6B906279B9C83A590D216130808C06F847FAB3D08F4FF2B16D186B1563EAe1d9H" TargetMode="External"/><Relationship Id="rId24" Type="http://schemas.openxmlformats.org/officeDocument/2006/relationships/image" Target="media/image8.wmf"/><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7.wmf"/><Relationship Id="rId28" Type="http://schemas.openxmlformats.org/officeDocument/2006/relationships/image" Target="media/image12.wmf"/><Relationship Id="rId10" Type="http://schemas.openxmlformats.org/officeDocument/2006/relationships/hyperlink" Target="consultantplus://offline/ref=E0901A53D20A068F229A6B906279B9C83A590D216130808C06F847FAB3D08F4FF2B16D186B1464ECe1d5H" TargetMode="External"/><Relationship Id="rId19"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yperlink" Target="garantF1://10064072.4013" TargetMode="External"/><Relationship Id="rId14" Type="http://schemas.openxmlformats.org/officeDocument/2006/relationships/footer" Target="footer1.xml"/><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25458</Words>
  <Characters>145113</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2018-02-28T13:19:00Z</cp:lastPrinted>
  <dcterms:created xsi:type="dcterms:W3CDTF">2018-02-28T13:21:00Z</dcterms:created>
  <dcterms:modified xsi:type="dcterms:W3CDTF">2018-02-28T13:21:00Z</dcterms:modified>
</cp:coreProperties>
</file>